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4ADF4" w14:textId="77777777" w:rsidR="00B96854" w:rsidRPr="00C032F4" w:rsidRDefault="00B96854" w:rsidP="00B96854">
      <w:pPr>
        <w:pStyle w:val="BodyTextIndent"/>
        <w:spacing w:line="240" w:lineRule="auto"/>
        <w:jc w:val="center"/>
        <w:rPr>
          <w:rFonts w:ascii="GHEA Grapalat" w:hAnsi="GHEA Grapalat"/>
          <w:i w:val="0"/>
          <w:lang w:val="af-ZA"/>
        </w:rPr>
      </w:pPr>
      <w:r w:rsidRPr="00C032F4">
        <w:rPr>
          <w:rFonts w:ascii="GHEA Grapalat" w:hAnsi="GHEA Grapalat"/>
          <w:i w:val="0"/>
          <w:lang w:val="af-ZA"/>
        </w:rPr>
        <w:t>ՀԱՅՏԱՐԱՐՈՒԹՅՈՒՆ</w:t>
      </w:r>
    </w:p>
    <w:p w14:paraId="7652529D" w14:textId="482B22B6" w:rsidR="00B96854" w:rsidRPr="00C032F4" w:rsidRDefault="00AF0ED3" w:rsidP="00B96854">
      <w:pPr>
        <w:pStyle w:val="BodyTextIndent"/>
        <w:spacing w:line="240" w:lineRule="auto"/>
        <w:jc w:val="center"/>
        <w:rPr>
          <w:rFonts w:ascii="GHEA Grapalat" w:hAnsi="GHEA Grapalat"/>
          <w:i w:val="0"/>
          <w:lang w:val="af-ZA"/>
        </w:rPr>
      </w:pPr>
      <w:r w:rsidRPr="00C032F4">
        <w:rPr>
          <w:rFonts w:ascii="GHEA Grapalat" w:hAnsi="GHEA Grapalat"/>
          <w:i w:val="0"/>
          <w:lang w:val="af-ZA"/>
        </w:rPr>
        <w:t>ԳՆԱՆՇՄԱՆ ՀԱՐՑՄԱՆ</w:t>
      </w:r>
      <w:r w:rsidR="00B96854" w:rsidRPr="00C032F4">
        <w:rPr>
          <w:rFonts w:ascii="GHEA Grapalat" w:hAnsi="GHEA Grapalat"/>
          <w:i w:val="0"/>
          <w:lang w:val="hy-AM"/>
        </w:rPr>
        <w:t xml:space="preserve"> </w:t>
      </w:r>
      <w:r w:rsidR="00B96854" w:rsidRPr="00C032F4">
        <w:rPr>
          <w:rFonts w:ascii="GHEA Grapalat" w:hAnsi="GHEA Grapalat"/>
          <w:i w:val="0"/>
          <w:lang w:val="af-ZA"/>
        </w:rPr>
        <w:t>ՄԱՍԻՆ</w:t>
      </w:r>
    </w:p>
    <w:p w14:paraId="4F383D3B" w14:textId="77777777" w:rsidR="00B96854" w:rsidRPr="00C032F4" w:rsidRDefault="00B96854" w:rsidP="00B96854">
      <w:pPr>
        <w:pStyle w:val="BodyTextIndent"/>
        <w:spacing w:line="240" w:lineRule="auto"/>
        <w:jc w:val="center"/>
        <w:rPr>
          <w:rFonts w:ascii="GHEA Grapalat" w:hAnsi="GHEA Grapalat"/>
          <w:i w:val="0"/>
          <w:lang w:val="af-ZA"/>
        </w:rPr>
      </w:pPr>
      <w:r w:rsidRPr="00C032F4">
        <w:rPr>
          <w:rFonts w:ascii="GHEA Grapalat" w:hAnsi="GHEA Grapalat"/>
          <w:i w:val="0"/>
          <w:lang w:val="af-ZA"/>
        </w:rPr>
        <w:t>Հայտարարության սույն տեքստը հաստատված է գնահատող հանձնաժողովի</w:t>
      </w:r>
    </w:p>
    <w:p w14:paraId="3B91E55D" w14:textId="579548F4" w:rsidR="00B96854" w:rsidRPr="00C032F4" w:rsidRDefault="00B96854" w:rsidP="00B96854">
      <w:pPr>
        <w:pStyle w:val="BodyTextIndent"/>
        <w:spacing w:line="240" w:lineRule="auto"/>
        <w:jc w:val="center"/>
        <w:rPr>
          <w:rFonts w:ascii="GHEA Grapalat" w:hAnsi="GHEA Grapalat"/>
          <w:i w:val="0"/>
          <w:lang w:val="af-ZA"/>
        </w:rPr>
      </w:pPr>
      <w:r w:rsidRPr="00C032F4">
        <w:rPr>
          <w:rFonts w:ascii="GHEA Grapalat" w:hAnsi="GHEA Grapalat"/>
          <w:i w:val="0"/>
          <w:lang w:val="af-ZA"/>
        </w:rPr>
        <w:t xml:space="preserve">2025 թվականի </w:t>
      </w:r>
      <w:r w:rsidR="000003D2">
        <w:rPr>
          <w:rFonts w:ascii="GHEA Grapalat" w:hAnsi="GHEA Grapalat"/>
          <w:i w:val="0"/>
          <w:highlight w:val="yellow"/>
          <w:lang w:val="hy-AM"/>
        </w:rPr>
        <w:t>դեկտ</w:t>
      </w:r>
      <w:r w:rsidR="00476C24">
        <w:rPr>
          <w:rFonts w:ascii="GHEA Grapalat" w:hAnsi="GHEA Grapalat"/>
          <w:i w:val="0"/>
          <w:highlight w:val="yellow"/>
          <w:lang w:val="hy-AM"/>
        </w:rPr>
        <w:t>եմբեր</w:t>
      </w:r>
      <w:r w:rsidR="005C0871" w:rsidRPr="00476C24">
        <w:rPr>
          <w:rFonts w:ascii="GHEA Grapalat" w:hAnsi="GHEA Grapalat"/>
          <w:i w:val="0"/>
          <w:highlight w:val="yellow"/>
          <w:lang w:val="hy-AM"/>
        </w:rPr>
        <w:t>ի</w:t>
      </w:r>
      <w:r w:rsidR="00A81A2A" w:rsidRPr="00476C24">
        <w:rPr>
          <w:rFonts w:ascii="GHEA Grapalat" w:hAnsi="GHEA Grapalat"/>
          <w:i w:val="0"/>
          <w:highlight w:val="yellow"/>
          <w:lang w:val="hy-AM"/>
        </w:rPr>
        <w:t xml:space="preserve"> </w:t>
      </w:r>
      <w:r w:rsidR="000003D2">
        <w:rPr>
          <w:rFonts w:ascii="GHEA Grapalat" w:hAnsi="GHEA Grapalat"/>
          <w:i w:val="0"/>
          <w:highlight w:val="yellow"/>
          <w:lang w:val="hy-AM"/>
        </w:rPr>
        <w:t>9</w:t>
      </w:r>
      <w:r w:rsidRPr="00476C24">
        <w:rPr>
          <w:rFonts w:ascii="GHEA Grapalat" w:hAnsi="GHEA Grapalat"/>
          <w:i w:val="0"/>
          <w:highlight w:val="yellow"/>
          <w:lang w:val="af-ZA"/>
        </w:rPr>
        <w:t>-</w:t>
      </w:r>
      <w:r w:rsidRPr="00C032F4">
        <w:rPr>
          <w:rFonts w:ascii="GHEA Grapalat" w:hAnsi="GHEA Grapalat"/>
          <w:i w:val="0"/>
          <w:lang w:val="af-ZA"/>
        </w:rPr>
        <w:t>ի</w:t>
      </w:r>
      <w:r w:rsidR="007575F9" w:rsidRPr="00C032F4">
        <w:rPr>
          <w:rFonts w:ascii="GHEA Grapalat" w:hAnsi="GHEA Grapalat"/>
          <w:i w:val="0"/>
          <w:lang w:val="af-ZA"/>
        </w:rPr>
        <w:t xml:space="preserve"> թիվ</w:t>
      </w:r>
      <w:r w:rsidRPr="00C032F4">
        <w:rPr>
          <w:rFonts w:ascii="GHEA Grapalat" w:hAnsi="GHEA Grapalat"/>
          <w:i w:val="0"/>
          <w:lang w:val="af-ZA"/>
        </w:rPr>
        <w:t xml:space="preserve"> </w:t>
      </w:r>
      <w:r w:rsidR="00BF6FDA" w:rsidRPr="00C032F4">
        <w:rPr>
          <w:rFonts w:ascii="GHEA Grapalat" w:hAnsi="GHEA Grapalat"/>
          <w:i w:val="0"/>
          <w:lang w:val="af-ZA"/>
        </w:rPr>
        <w:t>1</w:t>
      </w:r>
      <w:r w:rsidRPr="00C032F4">
        <w:rPr>
          <w:rFonts w:ascii="GHEA Grapalat" w:hAnsi="GHEA Grapalat"/>
          <w:i w:val="0"/>
          <w:lang w:val="af-ZA"/>
        </w:rPr>
        <w:t xml:space="preserve"> որոշմամբ </w:t>
      </w:r>
    </w:p>
    <w:p w14:paraId="6718EDF6" w14:textId="77777777" w:rsidR="00B96854" w:rsidRPr="00C032F4" w:rsidRDefault="00B96854" w:rsidP="00B96854">
      <w:pPr>
        <w:pStyle w:val="BodyTextIndent"/>
        <w:spacing w:line="240" w:lineRule="auto"/>
        <w:jc w:val="center"/>
        <w:rPr>
          <w:rFonts w:ascii="GHEA Grapalat" w:hAnsi="GHEA Grapalat"/>
          <w:i w:val="0"/>
          <w:lang w:val="af-ZA"/>
        </w:rPr>
      </w:pPr>
    </w:p>
    <w:p w14:paraId="426DD3A7" w14:textId="624DE4B1" w:rsidR="00B96854" w:rsidRPr="00C032F4" w:rsidRDefault="00B96854" w:rsidP="00B96854">
      <w:pPr>
        <w:pStyle w:val="BodyTextIndent"/>
        <w:spacing w:line="240" w:lineRule="auto"/>
        <w:jc w:val="center"/>
        <w:rPr>
          <w:rFonts w:ascii="GHEA Grapalat" w:hAnsi="GHEA Grapalat"/>
          <w:b/>
          <w:i w:val="0"/>
          <w:lang w:val="af-ZA"/>
        </w:rPr>
      </w:pPr>
      <w:r w:rsidRPr="00C032F4">
        <w:rPr>
          <w:rFonts w:ascii="GHEA Grapalat" w:hAnsi="GHEA Grapalat"/>
          <w:i w:val="0"/>
          <w:lang w:val="af-ZA"/>
        </w:rPr>
        <w:t xml:space="preserve">Ընթացակարգի ծածկագիրը` </w:t>
      </w:r>
      <w:r w:rsidR="00476C24">
        <w:rPr>
          <w:rFonts w:ascii="GHEA Grapalat" w:hAnsi="GHEA Grapalat"/>
          <w:b/>
          <w:i w:val="0"/>
          <w:lang w:val="af-ZA"/>
        </w:rPr>
        <w:t>ԵՔ-ԳՀԽԾՁԲ-</w:t>
      </w:r>
      <w:r w:rsidR="000003D2">
        <w:rPr>
          <w:rFonts w:ascii="GHEA Grapalat" w:hAnsi="GHEA Grapalat"/>
          <w:b/>
          <w:i w:val="0"/>
          <w:lang w:val="af-ZA"/>
        </w:rPr>
        <w:t>26/4</w:t>
      </w:r>
    </w:p>
    <w:p w14:paraId="6A384CA2" w14:textId="77777777" w:rsidR="00A46FE6" w:rsidRPr="00C032F4" w:rsidRDefault="00A46FE6" w:rsidP="00B96854">
      <w:pPr>
        <w:pStyle w:val="BodyTextIndent"/>
        <w:spacing w:line="240" w:lineRule="auto"/>
        <w:jc w:val="center"/>
        <w:rPr>
          <w:rFonts w:ascii="GHEA Grapalat" w:hAnsi="GHEA Grapalat"/>
          <w:b/>
          <w:i w:val="0"/>
          <w:lang w:val="af-ZA"/>
        </w:rPr>
      </w:pPr>
    </w:p>
    <w:p w14:paraId="3DB83527" w14:textId="77777777" w:rsidR="00A46FE6" w:rsidRPr="00C032F4" w:rsidRDefault="00A46FE6" w:rsidP="00B96854">
      <w:pPr>
        <w:pStyle w:val="BodyTextIndent"/>
        <w:spacing w:line="240" w:lineRule="auto"/>
        <w:jc w:val="center"/>
        <w:rPr>
          <w:rFonts w:ascii="GHEA Grapalat" w:hAnsi="GHEA Grapalat"/>
          <w:b/>
          <w:i w:val="0"/>
          <w:lang w:val="hy-AM"/>
        </w:rPr>
      </w:pPr>
      <w:r w:rsidRPr="00C032F4">
        <w:rPr>
          <w:rFonts w:ascii="GHEA Grapalat" w:hAnsi="GHEA Grapalat"/>
          <w:b/>
          <w:i w:val="0"/>
          <w:lang w:val="hy-AM"/>
        </w:rPr>
        <w:t xml:space="preserve">Գնման ընթացակարգը հայտարարվում է «Գնումների մասին» օրենքի 15-րդ հոդվածի   </w:t>
      </w:r>
    </w:p>
    <w:p w14:paraId="450B059E" w14:textId="0AC8357A" w:rsidR="00A46FE6" w:rsidRPr="00C032F4" w:rsidRDefault="00A46FE6" w:rsidP="00B96854">
      <w:pPr>
        <w:pStyle w:val="BodyTextIndent"/>
        <w:spacing w:line="240" w:lineRule="auto"/>
        <w:jc w:val="center"/>
        <w:rPr>
          <w:rFonts w:ascii="GHEA Grapalat" w:hAnsi="GHEA Grapalat"/>
          <w:b/>
          <w:i w:val="0"/>
          <w:lang w:val="hy-AM"/>
        </w:rPr>
      </w:pPr>
      <w:r w:rsidRPr="00C032F4">
        <w:rPr>
          <w:rFonts w:ascii="GHEA Grapalat" w:hAnsi="GHEA Grapalat"/>
          <w:b/>
          <w:i w:val="0"/>
          <w:lang w:val="hy-AM"/>
        </w:rPr>
        <w:t>6-րդ մասի 2-րդ կետի կիրառմամբ</w:t>
      </w:r>
    </w:p>
    <w:p w14:paraId="1553A93D" w14:textId="697BBB13" w:rsidR="0091042F" w:rsidRPr="00C032F4" w:rsidRDefault="009F18D0" w:rsidP="00EF3662">
      <w:pPr>
        <w:pStyle w:val="BodyTextIndent"/>
        <w:spacing w:line="240" w:lineRule="auto"/>
        <w:jc w:val="center"/>
        <w:rPr>
          <w:rFonts w:ascii="GHEA Grapalat" w:hAnsi="GHEA Grapalat"/>
          <w:i w:val="0"/>
          <w:lang w:val="af-ZA"/>
        </w:rPr>
      </w:pPr>
      <w:r w:rsidRPr="00C032F4">
        <w:rPr>
          <w:rFonts w:ascii="GHEA Grapalat" w:hAnsi="GHEA Grapalat"/>
          <w:i w:val="0"/>
          <w:u w:val="single"/>
          <w:lang w:val="af-ZA"/>
        </w:rPr>
        <w:t xml:space="preserve">       </w:t>
      </w:r>
    </w:p>
    <w:p w14:paraId="45904C72" w14:textId="77777777" w:rsidR="0091042F" w:rsidRPr="00C032F4" w:rsidRDefault="0091042F" w:rsidP="00EF3662">
      <w:pPr>
        <w:pStyle w:val="BodyTextIndent"/>
        <w:spacing w:line="240" w:lineRule="auto"/>
        <w:rPr>
          <w:rFonts w:ascii="GHEA Grapalat" w:hAnsi="GHEA Grapalat"/>
          <w:i w:val="0"/>
          <w:lang w:val="af-ZA"/>
        </w:rPr>
      </w:pPr>
    </w:p>
    <w:p w14:paraId="5C93D8DB" w14:textId="1F9DC77C" w:rsidR="00B96854" w:rsidRPr="00C032F4" w:rsidRDefault="00B96854" w:rsidP="00B96854">
      <w:pPr>
        <w:pStyle w:val="BodyTextIndent"/>
        <w:spacing w:line="240" w:lineRule="auto"/>
        <w:ind w:firstLine="708"/>
        <w:rPr>
          <w:rFonts w:ascii="GHEA Grapalat" w:hAnsi="GHEA Grapalat"/>
          <w:i w:val="0"/>
          <w:lang w:val="af-ZA"/>
        </w:rPr>
      </w:pPr>
      <w:r w:rsidRPr="00C032F4">
        <w:rPr>
          <w:rFonts w:ascii="GHEA Grapalat" w:hAnsi="GHEA Grapalat" w:cs="Sylfaen"/>
          <w:i w:val="0"/>
          <w:lang w:val="af-ZA"/>
        </w:rPr>
        <w:t>Պատվիրատուն</w:t>
      </w:r>
      <w:r w:rsidRPr="00C032F4">
        <w:rPr>
          <w:rFonts w:ascii="GHEA Grapalat" w:hAnsi="GHEA Grapalat"/>
          <w:i w:val="0"/>
          <w:lang w:val="af-ZA"/>
        </w:rPr>
        <w:t xml:space="preserve">` </w:t>
      </w:r>
      <w:r w:rsidRPr="00C032F4">
        <w:rPr>
          <w:rFonts w:ascii="GHEA Grapalat" w:hAnsi="GHEA Grapalat" w:cs="Sylfaen"/>
          <w:i w:val="0"/>
          <w:lang w:val="hy-AM"/>
        </w:rPr>
        <w:t>Երևանի</w:t>
      </w:r>
      <w:r w:rsidRPr="00C032F4">
        <w:rPr>
          <w:rFonts w:ascii="GHEA Grapalat" w:hAnsi="GHEA Grapalat"/>
          <w:i w:val="0"/>
          <w:lang w:val="hy-AM"/>
        </w:rPr>
        <w:t xml:space="preserve"> </w:t>
      </w:r>
      <w:r w:rsidRPr="00C032F4">
        <w:rPr>
          <w:rFonts w:ascii="GHEA Grapalat" w:hAnsi="GHEA Grapalat" w:cs="Sylfaen"/>
          <w:i w:val="0"/>
          <w:lang w:val="hy-AM"/>
        </w:rPr>
        <w:t>քաղաքապետարանը</w:t>
      </w:r>
      <w:r w:rsidRPr="00C032F4">
        <w:rPr>
          <w:rFonts w:ascii="GHEA Grapalat" w:hAnsi="GHEA Grapalat"/>
          <w:i w:val="0"/>
          <w:lang w:val="af-ZA"/>
        </w:rPr>
        <w:t xml:space="preserve">, </w:t>
      </w:r>
      <w:r w:rsidRPr="00C032F4">
        <w:rPr>
          <w:rFonts w:ascii="GHEA Grapalat" w:hAnsi="GHEA Grapalat" w:cs="Sylfaen"/>
          <w:i w:val="0"/>
          <w:lang w:val="af-ZA"/>
        </w:rPr>
        <w:t>որը</w:t>
      </w:r>
      <w:r w:rsidRPr="00C032F4">
        <w:rPr>
          <w:rFonts w:ascii="GHEA Grapalat" w:hAnsi="GHEA Grapalat"/>
          <w:i w:val="0"/>
          <w:lang w:val="af-ZA"/>
        </w:rPr>
        <w:t xml:space="preserve"> </w:t>
      </w:r>
      <w:r w:rsidRPr="00C032F4">
        <w:rPr>
          <w:rFonts w:ascii="GHEA Grapalat" w:hAnsi="GHEA Grapalat" w:cs="Sylfaen"/>
          <w:i w:val="0"/>
          <w:lang w:val="af-ZA"/>
        </w:rPr>
        <w:t>գտնվում</w:t>
      </w:r>
      <w:r w:rsidRPr="00C032F4">
        <w:rPr>
          <w:rFonts w:ascii="GHEA Grapalat" w:hAnsi="GHEA Grapalat"/>
          <w:i w:val="0"/>
          <w:lang w:val="af-ZA"/>
        </w:rPr>
        <w:t xml:space="preserve"> </w:t>
      </w:r>
      <w:r w:rsidRPr="00C032F4">
        <w:rPr>
          <w:rFonts w:ascii="GHEA Grapalat" w:hAnsi="GHEA Grapalat" w:cs="Sylfaen"/>
          <w:i w:val="0"/>
          <w:lang w:val="af-ZA"/>
        </w:rPr>
        <w:t>է</w:t>
      </w:r>
      <w:r w:rsidRPr="00C032F4">
        <w:rPr>
          <w:rFonts w:ascii="GHEA Grapalat" w:hAnsi="GHEA Grapalat"/>
          <w:i w:val="0"/>
          <w:lang w:val="hy-AM"/>
        </w:rPr>
        <w:t xml:space="preserve"> </w:t>
      </w:r>
      <w:r w:rsidRPr="00C032F4">
        <w:rPr>
          <w:rFonts w:ascii="GHEA Grapalat" w:hAnsi="GHEA Grapalat" w:cs="Sylfaen"/>
          <w:i w:val="0"/>
          <w:lang w:val="hy-AM"/>
        </w:rPr>
        <w:t>ք</w:t>
      </w:r>
      <w:r w:rsidRPr="00C032F4">
        <w:rPr>
          <w:rFonts w:ascii="GHEA Grapalat" w:hAnsi="GHEA Grapalat"/>
          <w:i w:val="0"/>
          <w:lang w:val="hy-AM"/>
        </w:rPr>
        <w:t xml:space="preserve">. </w:t>
      </w:r>
      <w:r w:rsidRPr="00C032F4">
        <w:rPr>
          <w:rFonts w:ascii="GHEA Grapalat" w:hAnsi="GHEA Grapalat" w:cs="Sylfaen"/>
          <w:i w:val="0"/>
          <w:lang w:val="hy-AM"/>
        </w:rPr>
        <w:t>Երևան</w:t>
      </w:r>
      <w:r w:rsidRPr="00C032F4">
        <w:rPr>
          <w:rFonts w:ascii="GHEA Grapalat" w:hAnsi="GHEA Grapalat"/>
          <w:i w:val="0"/>
          <w:lang w:val="hy-AM"/>
        </w:rPr>
        <w:t xml:space="preserve">, </w:t>
      </w:r>
      <w:r w:rsidRPr="00C032F4">
        <w:rPr>
          <w:rFonts w:ascii="GHEA Grapalat" w:hAnsi="GHEA Grapalat" w:cs="Sylfaen"/>
          <w:i w:val="0"/>
          <w:lang w:val="hy-AM"/>
        </w:rPr>
        <w:t>Արգիշտիի</w:t>
      </w:r>
      <w:r w:rsidRPr="00C032F4">
        <w:rPr>
          <w:rFonts w:ascii="GHEA Grapalat" w:hAnsi="GHEA Grapalat"/>
          <w:i w:val="0"/>
          <w:lang w:val="hy-AM"/>
        </w:rPr>
        <w:t xml:space="preserve"> 1</w:t>
      </w:r>
      <w:r w:rsidRPr="00C032F4">
        <w:rPr>
          <w:rFonts w:ascii="GHEA Grapalat" w:hAnsi="GHEA Grapalat"/>
          <w:i w:val="0"/>
          <w:lang w:val="af-ZA"/>
        </w:rPr>
        <w:t xml:space="preserve"> </w:t>
      </w:r>
      <w:r w:rsidRPr="00C032F4">
        <w:rPr>
          <w:rFonts w:ascii="GHEA Grapalat" w:hAnsi="GHEA Grapalat" w:cs="Sylfaen"/>
          <w:i w:val="0"/>
          <w:lang w:val="af-ZA"/>
        </w:rPr>
        <w:t>հասցեում</w:t>
      </w:r>
      <w:r w:rsidRPr="00C032F4">
        <w:rPr>
          <w:rFonts w:ascii="GHEA Grapalat" w:hAnsi="GHEA Grapalat"/>
          <w:i w:val="0"/>
          <w:lang w:val="af-ZA"/>
        </w:rPr>
        <w:t>,</w:t>
      </w:r>
      <w:r w:rsidRPr="00C032F4">
        <w:rPr>
          <w:rFonts w:ascii="GHEA Grapalat" w:hAnsi="GHEA Grapalat"/>
          <w:i w:val="0"/>
          <w:sz w:val="16"/>
          <w:szCs w:val="16"/>
          <w:lang w:val="af-ZA"/>
        </w:rPr>
        <w:t xml:space="preserve">    </w:t>
      </w:r>
      <w:r w:rsidRPr="00C032F4">
        <w:rPr>
          <w:rFonts w:ascii="GHEA Grapalat" w:hAnsi="GHEA Grapalat" w:cs="Sylfaen"/>
          <w:i w:val="0"/>
          <w:lang w:val="af-ZA"/>
        </w:rPr>
        <w:t>հայտարարում</w:t>
      </w:r>
      <w:r w:rsidRPr="00C032F4">
        <w:rPr>
          <w:rFonts w:ascii="GHEA Grapalat" w:hAnsi="GHEA Grapalat"/>
          <w:i w:val="0"/>
          <w:lang w:val="af-ZA"/>
        </w:rPr>
        <w:t xml:space="preserve"> </w:t>
      </w:r>
      <w:r w:rsidRPr="00C032F4">
        <w:rPr>
          <w:rFonts w:ascii="GHEA Grapalat" w:hAnsi="GHEA Grapalat" w:cs="Sylfaen"/>
          <w:i w:val="0"/>
          <w:lang w:val="af-ZA"/>
        </w:rPr>
        <w:t>է</w:t>
      </w:r>
      <w:r w:rsidRPr="00C032F4">
        <w:rPr>
          <w:rFonts w:ascii="GHEA Grapalat" w:hAnsi="GHEA Grapalat"/>
          <w:i w:val="0"/>
          <w:lang w:val="hy-AM"/>
        </w:rPr>
        <w:t xml:space="preserve"> </w:t>
      </w:r>
      <w:r w:rsidR="00AF0ED3" w:rsidRPr="00C032F4">
        <w:rPr>
          <w:rFonts w:ascii="GHEA Grapalat" w:hAnsi="GHEA Grapalat"/>
          <w:i w:val="0"/>
          <w:lang w:val="hy-AM"/>
        </w:rPr>
        <w:t>գնանշման հարցում</w:t>
      </w:r>
      <w:r w:rsidRPr="00C032F4">
        <w:rPr>
          <w:rFonts w:ascii="GHEA Grapalat" w:hAnsi="GHEA Grapalat"/>
          <w:i w:val="0"/>
          <w:lang w:val="af-ZA"/>
        </w:rPr>
        <w:t xml:space="preserve">, </w:t>
      </w:r>
      <w:r w:rsidRPr="00C032F4">
        <w:rPr>
          <w:rFonts w:ascii="GHEA Grapalat" w:hAnsi="GHEA Grapalat" w:cs="Sylfaen"/>
          <w:i w:val="0"/>
          <w:lang w:val="af-ZA"/>
        </w:rPr>
        <w:t>որն</w:t>
      </w:r>
      <w:r w:rsidRPr="00C032F4">
        <w:rPr>
          <w:rFonts w:ascii="GHEA Grapalat" w:hAnsi="GHEA Grapalat"/>
          <w:i w:val="0"/>
          <w:lang w:val="af-ZA"/>
        </w:rPr>
        <w:t xml:space="preserve"> </w:t>
      </w:r>
      <w:r w:rsidRPr="00C032F4">
        <w:rPr>
          <w:rFonts w:ascii="GHEA Grapalat" w:hAnsi="GHEA Grapalat" w:cs="Sylfaen"/>
          <w:i w:val="0"/>
          <w:lang w:val="af-ZA"/>
        </w:rPr>
        <w:t>իրականացվում</w:t>
      </w:r>
      <w:r w:rsidRPr="00C032F4">
        <w:rPr>
          <w:rFonts w:ascii="GHEA Grapalat" w:hAnsi="GHEA Grapalat"/>
          <w:i w:val="0"/>
          <w:lang w:val="af-ZA"/>
        </w:rPr>
        <w:t xml:space="preserve"> </w:t>
      </w:r>
      <w:r w:rsidRPr="00C032F4">
        <w:rPr>
          <w:rFonts w:ascii="GHEA Grapalat" w:hAnsi="GHEA Grapalat" w:cs="Sylfaen"/>
          <w:i w:val="0"/>
          <w:lang w:val="af-ZA"/>
        </w:rPr>
        <w:t>է</w:t>
      </w:r>
      <w:r w:rsidRPr="00C032F4">
        <w:rPr>
          <w:rFonts w:ascii="GHEA Grapalat" w:hAnsi="GHEA Grapalat"/>
          <w:i w:val="0"/>
          <w:lang w:val="af-ZA"/>
        </w:rPr>
        <w:t xml:space="preserve"> </w:t>
      </w:r>
      <w:r w:rsidRPr="00C032F4">
        <w:rPr>
          <w:rFonts w:ascii="GHEA Grapalat" w:hAnsi="GHEA Grapalat" w:cs="Sylfaen"/>
          <w:i w:val="0"/>
          <w:lang w:val="af-ZA"/>
        </w:rPr>
        <w:t>մեկ</w:t>
      </w:r>
      <w:r w:rsidRPr="00C032F4">
        <w:rPr>
          <w:rFonts w:ascii="GHEA Grapalat" w:hAnsi="GHEA Grapalat"/>
          <w:i w:val="0"/>
          <w:lang w:val="af-ZA"/>
        </w:rPr>
        <w:t xml:space="preserve"> </w:t>
      </w:r>
      <w:r w:rsidRPr="00C032F4">
        <w:rPr>
          <w:rFonts w:ascii="GHEA Grapalat" w:hAnsi="GHEA Grapalat" w:cs="Sylfaen"/>
          <w:i w:val="0"/>
          <w:lang w:val="af-ZA"/>
        </w:rPr>
        <w:t>փուլով</w:t>
      </w:r>
      <w:r w:rsidRPr="00C032F4">
        <w:rPr>
          <w:rFonts w:ascii="GHEA Grapalat" w:hAnsi="GHEA Grapalat"/>
          <w:i w:val="0"/>
          <w:lang w:val="af-ZA"/>
        </w:rPr>
        <w:t xml:space="preserve">` </w:t>
      </w:r>
      <w:r w:rsidRPr="00C032F4">
        <w:rPr>
          <w:rFonts w:ascii="GHEA Grapalat" w:hAnsi="GHEA Grapalat" w:cs="Sylfaen"/>
          <w:i w:val="0"/>
          <w:lang w:val="af-ZA"/>
        </w:rPr>
        <w:t>էլեկտրոնային</w:t>
      </w:r>
      <w:r w:rsidRPr="00C032F4">
        <w:rPr>
          <w:rFonts w:ascii="GHEA Grapalat" w:hAnsi="GHEA Grapalat"/>
          <w:i w:val="0"/>
          <w:lang w:val="af-ZA"/>
        </w:rPr>
        <w:t xml:space="preserve"> </w:t>
      </w:r>
      <w:r w:rsidRPr="00C032F4">
        <w:rPr>
          <w:rFonts w:ascii="GHEA Grapalat" w:hAnsi="GHEA Grapalat" w:cs="Sylfaen"/>
          <w:i w:val="0"/>
          <w:lang w:val="af-ZA"/>
        </w:rPr>
        <w:t>գնում</w:t>
      </w:r>
      <w:r w:rsidR="00031DA8" w:rsidRPr="00C032F4">
        <w:rPr>
          <w:rFonts w:ascii="GHEA Grapalat" w:hAnsi="GHEA Grapalat" w:cs="Sylfaen"/>
          <w:i w:val="0"/>
          <w:lang w:val="af-ZA"/>
        </w:rPr>
        <w:t xml:space="preserve">                                                      </w:t>
      </w:r>
      <w:r w:rsidRPr="00C032F4">
        <w:rPr>
          <w:rFonts w:ascii="GHEA Grapalat" w:hAnsi="GHEA Grapalat" w:cs="Sylfaen"/>
          <w:i w:val="0"/>
          <w:lang w:val="af-ZA"/>
        </w:rPr>
        <w:t>ների</w:t>
      </w:r>
      <w:r w:rsidRPr="00C032F4">
        <w:rPr>
          <w:rFonts w:ascii="GHEA Grapalat" w:hAnsi="GHEA Grapalat"/>
          <w:i w:val="0"/>
          <w:lang w:val="af-ZA"/>
        </w:rPr>
        <w:t xml:space="preserve"> </w:t>
      </w:r>
      <w:r w:rsidRPr="00C032F4">
        <w:rPr>
          <w:rFonts w:ascii="GHEA Grapalat" w:hAnsi="GHEA Grapalat"/>
          <w:i w:val="0"/>
          <w:lang w:val="af-ZA" w:eastAsia="ru-RU"/>
        </w:rPr>
        <w:t>Armeps (</w:t>
      </w:r>
      <w:r>
        <w:fldChar w:fldCharType="begin"/>
      </w:r>
      <w:r w:rsidRPr="00FB7100">
        <w:rPr>
          <w:lang w:val="hy-AM"/>
        </w:rPr>
        <w:instrText>HYPERLINK "http://www.armeps.am"</w:instrText>
      </w:r>
      <w:r>
        <w:fldChar w:fldCharType="separate"/>
      </w:r>
      <w:r w:rsidRPr="00C032F4">
        <w:rPr>
          <w:rFonts w:ascii="GHEA Grapalat" w:hAnsi="GHEA Grapalat"/>
          <w:i w:val="0"/>
          <w:lang w:val="af-ZA" w:eastAsia="ru-RU"/>
        </w:rPr>
        <w:t>www.armeps.am</w:t>
      </w:r>
      <w:r>
        <w:fldChar w:fldCharType="end"/>
      </w:r>
      <w:r w:rsidRPr="00C032F4">
        <w:rPr>
          <w:rFonts w:ascii="GHEA Grapalat" w:hAnsi="GHEA Grapalat"/>
          <w:i w:val="0"/>
          <w:lang w:val="af-ZA" w:eastAsia="ru-RU"/>
        </w:rPr>
        <w:t xml:space="preserve">) </w:t>
      </w:r>
      <w:r w:rsidRPr="00C032F4">
        <w:rPr>
          <w:rFonts w:ascii="GHEA Grapalat" w:hAnsi="GHEA Grapalat" w:cs="Sylfaen"/>
          <w:i w:val="0"/>
          <w:lang w:val="af-ZA"/>
        </w:rPr>
        <w:t>համակարգի</w:t>
      </w:r>
      <w:r w:rsidRPr="00C032F4">
        <w:rPr>
          <w:rFonts w:ascii="GHEA Grapalat" w:hAnsi="GHEA Grapalat"/>
          <w:i w:val="0"/>
          <w:lang w:val="af-ZA"/>
        </w:rPr>
        <w:t xml:space="preserve"> </w:t>
      </w:r>
      <w:r w:rsidRPr="00C032F4">
        <w:rPr>
          <w:rFonts w:ascii="GHEA Grapalat" w:hAnsi="GHEA Grapalat" w:cs="Sylfaen"/>
          <w:i w:val="0"/>
          <w:lang w:val="af-ZA"/>
        </w:rPr>
        <w:t>միջոցով</w:t>
      </w:r>
      <w:r w:rsidRPr="00C032F4">
        <w:rPr>
          <w:rFonts w:ascii="GHEA Grapalat" w:hAnsi="GHEA Grapalat"/>
          <w:i w:val="0"/>
          <w:lang w:val="af-ZA"/>
        </w:rPr>
        <w:t>:</w:t>
      </w:r>
    </w:p>
    <w:p w14:paraId="50E487B6" w14:textId="77777777" w:rsidR="00B96854" w:rsidRPr="00C032F4" w:rsidRDefault="00B96854" w:rsidP="00B96854">
      <w:pPr>
        <w:pStyle w:val="BodyTextIndent"/>
        <w:spacing w:line="240" w:lineRule="auto"/>
        <w:ind w:firstLine="708"/>
        <w:rPr>
          <w:rFonts w:ascii="GHEA Grapalat" w:hAnsi="GHEA Grapalat"/>
          <w:i w:val="0"/>
          <w:lang w:val="af-ZA"/>
        </w:rPr>
      </w:pPr>
    </w:p>
    <w:p w14:paraId="15A21C32" w14:textId="47B4CE4D" w:rsidR="00B96854" w:rsidRPr="00C032F4" w:rsidRDefault="00A20B69" w:rsidP="00B96854">
      <w:pPr>
        <w:pStyle w:val="BodyTextIndent"/>
        <w:spacing w:line="240" w:lineRule="auto"/>
        <w:ind w:firstLine="0"/>
        <w:rPr>
          <w:rFonts w:ascii="GHEA Grapalat" w:hAnsi="GHEA Grapalat"/>
          <w:i w:val="0"/>
          <w:sz w:val="16"/>
          <w:szCs w:val="16"/>
          <w:lang w:val="af-ZA"/>
        </w:rPr>
      </w:pPr>
      <w:r w:rsidRPr="00C032F4">
        <w:rPr>
          <w:rFonts w:ascii="GHEA Grapalat" w:hAnsi="GHEA Grapalat"/>
          <w:i w:val="0"/>
          <w:lang w:val="af-ZA"/>
        </w:rPr>
        <w:tab/>
      </w:r>
      <w:bookmarkStart w:id="0" w:name="_Hlk23167417"/>
      <w:r w:rsidR="00B96854" w:rsidRPr="00C032F4">
        <w:rPr>
          <w:rFonts w:ascii="GHEA Grapalat" w:hAnsi="GHEA Grapalat" w:cs="Sylfaen"/>
          <w:i w:val="0"/>
          <w:lang w:val="af-ZA"/>
        </w:rPr>
        <w:t>Սույն</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ընթացակարգի</w:t>
      </w:r>
      <w:bookmarkEnd w:id="0"/>
      <w:r w:rsidR="00B96854" w:rsidRPr="00C032F4">
        <w:rPr>
          <w:rFonts w:ascii="GHEA Grapalat" w:hAnsi="GHEA Grapalat"/>
          <w:i w:val="0"/>
          <w:lang w:val="af-ZA"/>
        </w:rPr>
        <w:t xml:space="preserve"> </w:t>
      </w:r>
      <w:r w:rsidR="00B96854" w:rsidRPr="00C032F4">
        <w:rPr>
          <w:rFonts w:ascii="GHEA Grapalat" w:hAnsi="GHEA Grapalat" w:cs="Sylfaen"/>
          <w:i w:val="0"/>
          <w:lang w:val="af-ZA"/>
        </w:rPr>
        <w:t>արդյունքում</w:t>
      </w:r>
      <w:r w:rsidR="00B96854" w:rsidRPr="00C032F4">
        <w:rPr>
          <w:rFonts w:ascii="GHEA Grapalat" w:hAnsi="GHEA Grapalat"/>
          <w:i w:val="0"/>
          <w:lang w:val="af-ZA"/>
        </w:rPr>
        <w:t xml:space="preserve"> </w:t>
      </w:r>
      <w:r w:rsidR="00B96854" w:rsidRPr="00C032F4">
        <w:rPr>
          <w:rFonts w:ascii="GHEA Grapalat" w:hAnsi="GHEA Grapalat" w:cs="Sylfaen"/>
          <w:i w:val="0"/>
          <w:lang w:val="hy-AM"/>
        </w:rPr>
        <w:t>ընտրված</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մասնակցին</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սահմանված</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կարգով</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կառաջարկվի</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կնքել</w:t>
      </w:r>
      <w:r w:rsidR="00B96854" w:rsidRPr="00C032F4">
        <w:rPr>
          <w:rFonts w:ascii="GHEA Grapalat" w:hAnsi="GHEA Grapalat"/>
          <w:i w:val="0"/>
          <w:lang w:val="af-ZA"/>
        </w:rPr>
        <w:t xml:space="preserve"> </w:t>
      </w:r>
      <w:r w:rsidR="00B96854" w:rsidRPr="00C032F4">
        <w:rPr>
          <w:rFonts w:ascii="GHEA Grapalat" w:hAnsi="GHEA Grapalat"/>
          <w:b/>
          <w:i w:val="0"/>
          <w:lang w:val="af-ZA"/>
        </w:rPr>
        <w:t xml:space="preserve"> </w:t>
      </w:r>
      <w:r w:rsidR="00B96854" w:rsidRPr="00C032F4">
        <w:rPr>
          <w:rFonts w:ascii="GHEA Grapalat" w:hAnsi="GHEA Grapalat" w:cs="Sylfaen"/>
          <w:b/>
          <w:i w:val="0"/>
          <w:lang w:val="af-ZA"/>
        </w:rPr>
        <w:t xml:space="preserve"> </w:t>
      </w:r>
      <w:r w:rsidR="00476C24">
        <w:rPr>
          <w:rFonts w:ascii="GHEA Grapalat" w:hAnsi="GHEA Grapalat" w:cs="Sylfaen"/>
          <w:b/>
          <w:i w:val="0"/>
          <w:szCs w:val="24"/>
          <w:lang w:val="hy-AM"/>
        </w:rPr>
        <w:t xml:space="preserve">Երևան քաղաքի </w:t>
      </w:r>
      <w:r w:rsidR="000003D2" w:rsidRPr="000003D2">
        <w:rPr>
          <w:rFonts w:ascii="GHEA Grapalat" w:hAnsi="GHEA Grapalat" w:cs="Sylfaen"/>
          <w:b/>
          <w:i w:val="0"/>
          <w:szCs w:val="24"/>
          <w:lang w:val="hy-AM"/>
        </w:rPr>
        <w:t xml:space="preserve">Աջափնյակ վարչական շրջանի կարիքների համար հրատապ լուծում պահանջող աշխատանքների որակի տեխնիկական հսկողության խորհրդատվական ծառայության </w:t>
      </w:r>
      <w:r w:rsidR="00B96854" w:rsidRPr="00C032F4">
        <w:rPr>
          <w:rFonts w:ascii="GHEA Grapalat" w:hAnsi="GHEA Grapalat" w:cs="Sylfaen"/>
          <w:i w:val="0"/>
          <w:lang w:val="af-ZA"/>
        </w:rPr>
        <w:t>մատուցման</w:t>
      </w:r>
      <w:r w:rsidR="00B96854" w:rsidRPr="00C032F4">
        <w:rPr>
          <w:rFonts w:ascii="GHEA Grapalat" w:hAnsi="GHEA Grapalat"/>
          <w:b/>
          <w:i w:val="0"/>
          <w:lang w:val="af-ZA"/>
        </w:rPr>
        <w:t xml:space="preserve"> </w:t>
      </w:r>
      <w:r w:rsidR="00B96854" w:rsidRPr="00C032F4">
        <w:rPr>
          <w:rFonts w:ascii="GHEA Grapalat" w:hAnsi="GHEA Grapalat" w:cs="Sylfaen"/>
          <w:i w:val="0"/>
          <w:lang w:val="af-ZA"/>
        </w:rPr>
        <w:t>պայմանագիր</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այսուհետ</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պայմանագիր</w:t>
      </w:r>
      <w:r w:rsidR="00B96854" w:rsidRPr="00C032F4">
        <w:rPr>
          <w:rFonts w:ascii="GHEA Grapalat" w:hAnsi="GHEA Grapalat"/>
          <w:i w:val="0"/>
          <w:lang w:val="af-ZA"/>
        </w:rPr>
        <w:t>)</w:t>
      </w:r>
      <w:r w:rsidR="00B96854" w:rsidRPr="00C032F4">
        <w:rPr>
          <w:rFonts w:ascii="GHEA Grapalat" w:hAnsi="GHEA Grapalat" w:cs="Tahoma"/>
          <w:i w:val="0"/>
          <w:lang w:val="af-ZA"/>
        </w:rPr>
        <w:t>։</w:t>
      </w:r>
      <w:r w:rsidR="00B96854" w:rsidRPr="00C032F4">
        <w:rPr>
          <w:rFonts w:ascii="GHEA Grapalat" w:hAnsi="GHEA Grapalat"/>
          <w:i w:val="0"/>
          <w:lang w:val="af-ZA"/>
        </w:rPr>
        <w:t xml:space="preserve"> </w:t>
      </w:r>
      <w:r w:rsidR="00B96854" w:rsidRPr="00C032F4">
        <w:rPr>
          <w:rFonts w:ascii="GHEA Grapalat" w:hAnsi="GHEA Grapalat"/>
          <w:i w:val="0"/>
          <w:sz w:val="16"/>
          <w:szCs w:val="16"/>
          <w:lang w:val="af-ZA"/>
        </w:rPr>
        <w:t xml:space="preserve">   </w:t>
      </w:r>
    </w:p>
    <w:p w14:paraId="5BE6FA8D" w14:textId="3AC43E98" w:rsidR="00311076" w:rsidRPr="00C032F4" w:rsidRDefault="00B96854" w:rsidP="00B96854">
      <w:pPr>
        <w:pStyle w:val="BodyTextIndent"/>
        <w:spacing w:line="240" w:lineRule="auto"/>
        <w:ind w:firstLine="0"/>
        <w:rPr>
          <w:rFonts w:ascii="GHEA Grapalat" w:hAnsi="GHEA Grapalat"/>
          <w:i w:val="0"/>
          <w:sz w:val="16"/>
          <w:szCs w:val="16"/>
          <w:lang w:val="af-ZA"/>
        </w:rPr>
      </w:pPr>
      <w:r w:rsidRPr="00C032F4">
        <w:rPr>
          <w:rFonts w:ascii="GHEA Grapalat" w:hAnsi="GHEA Grapalat"/>
          <w:i w:val="0"/>
          <w:sz w:val="16"/>
          <w:szCs w:val="16"/>
          <w:lang w:val="af-ZA"/>
        </w:rPr>
        <w:t xml:space="preserve">                                          </w:t>
      </w:r>
      <w:r w:rsidR="00642EFE" w:rsidRPr="00C032F4">
        <w:rPr>
          <w:rFonts w:ascii="GHEA Grapalat" w:hAnsi="GHEA Grapalat"/>
          <w:i w:val="0"/>
          <w:sz w:val="16"/>
          <w:szCs w:val="16"/>
          <w:lang w:val="af-ZA"/>
        </w:rPr>
        <w:t xml:space="preserve">         </w:t>
      </w:r>
      <w:r w:rsidR="00691009" w:rsidRPr="00C032F4">
        <w:rPr>
          <w:rFonts w:ascii="GHEA Grapalat" w:hAnsi="GHEA Grapalat"/>
          <w:i w:val="0"/>
          <w:sz w:val="16"/>
          <w:szCs w:val="16"/>
          <w:lang w:val="af-ZA"/>
        </w:rPr>
        <w:t xml:space="preserve">      </w:t>
      </w:r>
      <w:r w:rsidR="009F18D0" w:rsidRPr="00C032F4">
        <w:rPr>
          <w:rFonts w:ascii="GHEA Grapalat" w:hAnsi="GHEA Grapalat"/>
          <w:i w:val="0"/>
          <w:sz w:val="16"/>
          <w:szCs w:val="16"/>
          <w:lang w:val="af-ZA"/>
        </w:rPr>
        <w:t xml:space="preserve">   </w:t>
      </w:r>
      <w:r w:rsidR="00691009" w:rsidRPr="00C032F4">
        <w:rPr>
          <w:rFonts w:ascii="GHEA Grapalat" w:hAnsi="GHEA Grapalat"/>
          <w:i w:val="0"/>
          <w:sz w:val="16"/>
          <w:szCs w:val="16"/>
          <w:lang w:val="af-ZA"/>
        </w:rPr>
        <w:t xml:space="preserve"> </w:t>
      </w:r>
    </w:p>
    <w:p w14:paraId="4726D65A" w14:textId="77777777" w:rsidR="00357D48" w:rsidRPr="00C032F4" w:rsidRDefault="00A20B69" w:rsidP="00EF3662">
      <w:pPr>
        <w:pStyle w:val="BodyTextIndent"/>
        <w:spacing w:line="240" w:lineRule="auto"/>
        <w:ind w:firstLine="0"/>
        <w:rPr>
          <w:rFonts w:ascii="GHEA Grapalat" w:hAnsi="GHEA Grapalat"/>
          <w:i w:val="0"/>
          <w:lang w:val="af-ZA"/>
        </w:rPr>
      </w:pPr>
      <w:r w:rsidRPr="00C032F4">
        <w:rPr>
          <w:rFonts w:ascii="GHEA Grapalat" w:hAnsi="GHEA Grapalat"/>
          <w:i w:val="0"/>
          <w:lang w:val="af-ZA"/>
        </w:rPr>
        <w:tab/>
      </w:r>
      <w:r w:rsidR="00A76C15" w:rsidRPr="00C032F4">
        <w:rPr>
          <w:rFonts w:ascii="GHEA Grapalat" w:hAnsi="GHEA Grapalat"/>
          <w:i w:val="0"/>
          <w:lang w:val="af-ZA"/>
        </w:rPr>
        <w:t>«</w:t>
      </w:r>
      <w:r w:rsidR="00357D48" w:rsidRPr="00C032F4">
        <w:rPr>
          <w:rFonts w:ascii="GHEA Grapalat" w:hAnsi="GHEA Grapalat"/>
          <w:i w:val="0"/>
          <w:lang w:val="af-ZA"/>
        </w:rPr>
        <w:t>Գնումների մասին</w:t>
      </w:r>
      <w:r w:rsidR="00A76C15" w:rsidRPr="00C032F4">
        <w:rPr>
          <w:rFonts w:ascii="GHEA Grapalat" w:hAnsi="GHEA Grapalat"/>
          <w:i w:val="0"/>
          <w:lang w:val="af-ZA"/>
        </w:rPr>
        <w:t>»</w:t>
      </w:r>
      <w:r w:rsidR="00A96293" w:rsidRPr="00C032F4">
        <w:rPr>
          <w:rFonts w:ascii="GHEA Grapalat" w:hAnsi="GHEA Grapalat"/>
          <w:i w:val="0"/>
          <w:lang w:val="af-ZA"/>
        </w:rPr>
        <w:t xml:space="preserve"> </w:t>
      </w:r>
      <w:r w:rsidR="00357D48" w:rsidRPr="00C032F4">
        <w:rPr>
          <w:rFonts w:ascii="GHEA Grapalat" w:hAnsi="GHEA Grapalat"/>
          <w:i w:val="0"/>
          <w:lang w:val="af-ZA"/>
        </w:rPr>
        <w:t xml:space="preserve">ՀՀ օրենքի </w:t>
      </w:r>
      <w:r w:rsidR="00955E87" w:rsidRPr="00C032F4">
        <w:rPr>
          <w:rFonts w:ascii="GHEA Grapalat" w:hAnsi="GHEA Grapalat"/>
          <w:i w:val="0"/>
          <w:lang w:val="af-ZA"/>
        </w:rPr>
        <w:t>7</w:t>
      </w:r>
      <w:r w:rsidR="00357D48" w:rsidRPr="00C032F4">
        <w:rPr>
          <w:rFonts w:ascii="GHEA Grapalat" w:hAnsi="GHEA Grapalat"/>
          <w:i w:val="0"/>
          <w:lang w:val="af-ZA"/>
        </w:rPr>
        <w:t xml:space="preserve">-րդ հոդվածի համաձայն` </w:t>
      </w:r>
      <w:r w:rsidR="00DB4CC7" w:rsidRPr="00C032F4">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C032F4">
        <w:rPr>
          <w:rFonts w:ascii="GHEA Grapalat" w:hAnsi="GHEA Grapalat"/>
          <w:i w:val="0"/>
          <w:lang w:val="af-ZA"/>
        </w:rPr>
        <w:t xml:space="preserve">սույն </w:t>
      </w:r>
      <w:r w:rsidR="00496E18" w:rsidRPr="00C032F4">
        <w:rPr>
          <w:rFonts w:ascii="GHEA Grapalat" w:hAnsi="GHEA Grapalat"/>
          <w:i w:val="0"/>
          <w:lang w:val="af-ZA"/>
        </w:rPr>
        <w:t xml:space="preserve">ընթացակարգին </w:t>
      </w:r>
      <w:r w:rsidR="00DB4CC7" w:rsidRPr="00C032F4">
        <w:rPr>
          <w:rFonts w:ascii="GHEA Grapalat" w:hAnsi="GHEA Grapalat"/>
          <w:i w:val="0"/>
          <w:lang w:val="af-ZA"/>
        </w:rPr>
        <w:t>մասնակցելու հավասար իրավունք:</w:t>
      </w:r>
    </w:p>
    <w:p w14:paraId="37FA2073" w14:textId="77777777" w:rsidR="00A20B69" w:rsidRPr="00C032F4" w:rsidRDefault="00496E18" w:rsidP="00EF3662">
      <w:pPr>
        <w:ind w:firstLine="720"/>
        <w:jc w:val="both"/>
        <w:rPr>
          <w:rFonts w:ascii="GHEA Grapalat" w:hAnsi="GHEA Grapalat"/>
          <w:sz w:val="20"/>
          <w:szCs w:val="20"/>
          <w:lang w:val="af-ZA"/>
        </w:rPr>
      </w:pPr>
      <w:r w:rsidRPr="00C032F4">
        <w:rPr>
          <w:rFonts w:ascii="GHEA Grapalat" w:hAnsi="GHEA Grapalat"/>
          <w:sz w:val="20"/>
          <w:szCs w:val="20"/>
          <w:lang w:val="af-ZA"/>
        </w:rPr>
        <w:t xml:space="preserve">Սույն ընթացակարգին </w:t>
      </w:r>
      <w:r w:rsidR="00357D48" w:rsidRPr="00C032F4">
        <w:rPr>
          <w:rFonts w:ascii="GHEA Grapalat" w:hAnsi="GHEA Grapalat"/>
          <w:sz w:val="20"/>
          <w:szCs w:val="20"/>
          <w:lang w:val="af-ZA"/>
        </w:rPr>
        <w:t>մասնակցելու իրավունք</w:t>
      </w:r>
      <w:r w:rsidR="00124461" w:rsidRPr="00C032F4">
        <w:rPr>
          <w:rFonts w:ascii="GHEA Grapalat" w:hAnsi="GHEA Grapalat"/>
          <w:sz w:val="20"/>
          <w:szCs w:val="20"/>
          <w:lang w:val="af-ZA"/>
        </w:rPr>
        <w:t xml:space="preserve"> </w:t>
      </w:r>
      <w:r w:rsidR="003C3660" w:rsidRPr="00C032F4">
        <w:rPr>
          <w:rFonts w:ascii="GHEA Grapalat" w:hAnsi="GHEA Grapalat"/>
          <w:sz w:val="20"/>
          <w:szCs w:val="20"/>
          <w:lang w:val="af-ZA"/>
        </w:rPr>
        <w:t xml:space="preserve">չունեցող </w:t>
      </w:r>
      <w:r w:rsidR="006E7947" w:rsidRPr="00C032F4">
        <w:rPr>
          <w:rFonts w:ascii="GHEA Grapalat" w:hAnsi="GHEA Grapalat"/>
          <w:sz w:val="20"/>
          <w:szCs w:val="20"/>
          <w:lang w:val="af-ZA"/>
        </w:rPr>
        <w:t xml:space="preserve">անձանց, ինչպես </w:t>
      </w:r>
      <w:r w:rsidR="00A20B69" w:rsidRPr="00C032F4">
        <w:rPr>
          <w:rFonts w:ascii="GHEA Grapalat" w:hAnsi="GHEA Grapalat"/>
          <w:sz w:val="20"/>
          <w:szCs w:val="20"/>
          <w:lang w:val="af-ZA"/>
        </w:rPr>
        <w:t xml:space="preserve">նաև մասնակիցներին ներկայացվող </w:t>
      </w:r>
      <w:r w:rsidR="000C39F8" w:rsidRPr="00C032F4">
        <w:rPr>
          <w:rFonts w:ascii="GHEA Grapalat" w:hAnsi="GHEA Grapalat"/>
          <w:sz w:val="20"/>
          <w:szCs w:val="20"/>
          <w:lang w:val="af-ZA"/>
        </w:rPr>
        <w:t xml:space="preserve">պայմանները </w:t>
      </w:r>
      <w:r w:rsidR="00A20B69" w:rsidRPr="00C032F4">
        <w:rPr>
          <w:rFonts w:ascii="GHEA Grapalat" w:hAnsi="GHEA Grapalat"/>
          <w:sz w:val="20"/>
          <w:szCs w:val="20"/>
          <w:lang w:val="af-ZA"/>
        </w:rPr>
        <w:t>սահմանված են սույն ընթացակարգի հրավերով:</w:t>
      </w:r>
    </w:p>
    <w:p w14:paraId="36DB7A00" w14:textId="77777777" w:rsidR="00B96854" w:rsidRPr="00C032F4" w:rsidRDefault="00B96854" w:rsidP="00EF3662">
      <w:pPr>
        <w:pStyle w:val="BodyTextIndent"/>
        <w:spacing w:line="240" w:lineRule="auto"/>
        <w:rPr>
          <w:rFonts w:ascii="GHEA Grapalat" w:hAnsi="GHEA Grapalat"/>
          <w:b/>
          <w:bCs/>
          <w:i w:val="0"/>
          <w:lang w:val="af-ZA"/>
        </w:rPr>
      </w:pPr>
      <w:r w:rsidRPr="00C032F4">
        <w:rPr>
          <w:rFonts w:ascii="GHEA Grapalat" w:hAnsi="GHEA Grapalat"/>
          <w:b/>
          <w:bCs/>
          <w:i w:val="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336B7A84" w14:textId="77777777" w:rsidR="0067579A" w:rsidRPr="00C032F4" w:rsidRDefault="00357D48" w:rsidP="00EF3662">
      <w:pPr>
        <w:pStyle w:val="BodyTextIndent"/>
        <w:spacing w:line="240" w:lineRule="auto"/>
        <w:rPr>
          <w:rFonts w:ascii="GHEA Grapalat" w:hAnsi="GHEA Grapalat"/>
          <w:i w:val="0"/>
          <w:lang w:val="af-ZA"/>
        </w:rPr>
      </w:pPr>
      <w:r w:rsidRPr="00C032F4">
        <w:rPr>
          <w:rFonts w:ascii="GHEA Grapalat" w:hAnsi="GHEA Grapalat"/>
          <w:i w:val="0"/>
          <w:lang w:val="af-ZA"/>
        </w:rPr>
        <w:t xml:space="preserve">Էլեկտրոնային ձևով հրավեր տրամադրելու պահանջի դեպքում պատվիրատուն </w:t>
      </w:r>
      <w:r w:rsidR="00E222A7" w:rsidRPr="00C032F4">
        <w:rPr>
          <w:rFonts w:ascii="GHEA Grapalat" w:hAnsi="GHEA Grapalat"/>
          <w:i w:val="0"/>
          <w:lang w:val="af-ZA"/>
        </w:rPr>
        <w:t xml:space="preserve">անվճար </w:t>
      </w:r>
      <w:r w:rsidRPr="00C032F4">
        <w:rPr>
          <w:rFonts w:ascii="GHEA Grapalat" w:hAnsi="GHEA Grapalat"/>
          <w:i w:val="0"/>
          <w:lang w:val="af-ZA"/>
        </w:rPr>
        <w:t>ապահովում է հրավերի` էլեկտրոնային ձևով տրամադրումը դիմում</w:t>
      </w:r>
      <w:r w:rsidR="0006311D" w:rsidRPr="00C032F4">
        <w:rPr>
          <w:rFonts w:ascii="GHEA Grapalat" w:hAnsi="GHEA Grapalat"/>
          <w:i w:val="0"/>
          <w:lang w:val="af-ZA"/>
        </w:rPr>
        <w:t>ը</w:t>
      </w:r>
      <w:r w:rsidRPr="00C032F4">
        <w:rPr>
          <w:rFonts w:ascii="GHEA Grapalat" w:hAnsi="GHEA Grapalat"/>
          <w:i w:val="0"/>
          <w:lang w:val="af-ZA"/>
        </w:rPr>
        <w:t xml:space="preserve"> ստանալու օրվան հաջորդող աշխատանքային օրվա ընթացքում</w:t>
      </w:r>
      <w:r w:rsidR="004D5671" w:rsidRPr="00C032F4">
        <w:rPr>
          <w:rFonts w:ascii="GHEA Grapalat" w:hAnsi="GHEA Grapalat"/>
          <w:i w:val="0"/>
          <w:lang w:val="af-ZA"/>
        </w:rPr>
        <w:t>։</w:t>
      </w:r>
      <w:r w:rsidRPr="00C032F4">
        <w:rPr>
          <w:rFonts w:ascii="GHEA Grapalat" w:hAnsi="GHEA Grapalat"/>
          <w:i w:val="0"/>
          <w:lang w:val="af-ZA"/>
        </w:rPr>
        <w:t xml:space="preserve"> </w:t>
      </w:r>
    </w:p>
    <w:p w14:paraId="02902D2A" w14:textId="05BC6DEC" w:rsidR="00B96854" w:rsidRPr="00C032F4" w:rsidRDefault="00B96854" w:rsidP="00B96854">
      <w:pPr>
        <w:pStyle w:val="BodyTextIndent"/>
        <w:spacing w:line="240" w:lineRule="auto"/>
        <w:rPr>
          <w:rFonts w:ascii="GHEA Grapalat" w:hAnsi="GHEA Grapalat"/>
          <w:i w:val="0"/>
          <w:lang w:val="af-ZA"/>
        </w:rPr>
      </w:pPr>
      <w:r w:rsidRPr="00C032F4">
        <w:rPr>
          <w:rFonts w:ascii="GHEA Grapalat" w:hAnsi="GHEA Grapalat"/>
          <w:i w:val="0"/>
          <w:lang w:val="af-ZA"/>
        </w:rPr>
        <w:t>Սույն ընթացակարգին մասնակցության հայտերն անհրաժեշտ է ներկայացնել</w:t>
      </w:r>
      <w:r w:rsidRPr="00C032F4">
        <w:rPr>
          <w:rFonts w:ascii="GHEA Grapalat" w:hAnsi="GHEA Grapalat"/>
          <w:i w:val="0"/>
          <w:lang w:val="af-ZA" w:eastAsia="ru-RU"/>
        </w:rPr>
        <w:t xml:space="preserve"> էլեկտրոնային ձևով` էլեկտրոնային գնումների Armeps (</w:t>
      </w:r>
      <w:r>
        <w:fldChar w:fldCharType="begin"/>
      </w:r>
      <w:r w:rsidRPr="00FB7100">
        <w:rPr>
          <w:lang w:val="af-ZA"/>
        </w:rPr>
        <w:instrText>HYPERLINK "http://www.armeps.am"</w:instrText>
      </w:r>
      <w:r>
        <w:fldChar w:fldCharType="separate"/>
      </w:r>
      <w:r w:rsidRPr="00C032F4">
        <w:rPr>
          <w:rFonts w:ascii="GHEA Grapalat" w:hAnsi="GHEA Grapalat"/>
          <w:i w:val="0"/>
          <w:lang w:val="af-ZA" w:eastAsia="ru-RU"/>
        </w:rPr>
        <w:t>www.armeps.am</w:t>
      </w:r>
      <w:r>
        <w:fldChar w:fldCharType="end"/>
      </w:r>
      <w:r w:rsidRPr="00C032F4">
        <w:rPr>
          <w:rFonts w:ascii="GHEA Grapalat" w:hAnsi="GHEA Grapalat"/>
          <w:i w:val="0"/>
          <w:lang w:val="af-ZA" w:eastAsia="ru-RU"/>
        </w:rPr>
        <w:t>) համակարգի  միջոցով</w:t>
      </w:r>
      <w:r w:rsidRPr="00C032F4">
        <w:rPr>
          <w:rFonts w:ascii="GHEA Grapalat" w:hAnsi="GHEA Grapalat"/>
          <w:i w:val="0"/>
          <w:lang w:val="af-ZA"/>
        </w:rPr>
        <w:t xml:space="preserve"> մինչև սույն հայտարարության հրապարակման օրվանից հաշված </w:t>
      </w:r>
      <w:r w:rsidRPr="00C032F4">
        <w:rPr>
          <w:rFonts w:ascii="GHEA Grapalat" w:hAnsi="GHEA Grapalat" w:cs="Sylfaen"/>
          <w:i w:val="0"/>
          <w:lang w:val="af-ZA"/>
        </w:rPr>
        <w:t>մինչև</w:t>
      </w:r>
      <w:r w:rsidRPr="00C032F4">
        <w:rPr>
          <w:rFonts w:ascii="GHEA Grapalat" w:hAnsi="GHEA Grapalat"/>
          <w:i w:val="0"/>
          <w:lang w:val="af-ZA"/>
        </w:rPr>
        <w:t xml:space="preserve"> </w:t>
      </w:r>
      <w:r w:rsidRPr="00C032F4">
        <w:rPr>
          <w:rFonts w:ascii="GHEA Grapalat" w:hAnsi="GHEA Grapalat"/>
          <w:b/>
          <w:i w:val="0"/>
          <w:lang w:val="hy-AM"/>
        </w:rPr>
        <w:t xml:space="preserve">2025 </w:t>
      </w:r>
      <w:r w:rsidRPr="00384396">
        <w:rPr>
          <w:rFonts w:ascii="GHEA Grapalat" w:hAnsi="GHEA Grapalat"/>
          <w:b/>
          <w:i w:val="0"/>
          <w:lang w:val="hy-AM"/>
        </w:rPr>
        <w:t xml:space="preserve">թվականի </w:t>
      </w:r>
      <w:r w:rsidR="003B4A14">
        <w:rPr>
          <w:rFonts w:ascii="GHEA Grapalat" w:hAnsi="GHEA Grapalat"/>
          <w:b/>
          <w:i w:val="0"/>
          <w:highlight w:val="yellow"/>
          <w:lang w:val="hy-AM"/>
        </w:rPr>
        <w:t>դեկտեմբերի 17</w:t>
      </w:r>
      <w:r w:rsidRPr="00C032F4">
        <w:rPr>
          <w:rFonts w:ascii="GHEA Grapalat" w:hAnsi="GHEA Grapalat"/>
          <w:b/>
          <w:i w:val="0"/>
          <w:lang w:val="hy-AM"/>
        </w:rPr>
        <w:t>-ը</w:t>
      </w:r>
      <w:r w:rsidRPr="00C032F4">
        <w:rPr>
          <w:rFonts w:ascii="GHEA Grapalat" w:hAnsi="GHEA Grapalat"/>
          <w:b/>
          <w:i w:val="0"/>
          <w:lang w:val="af-ZA"/>
        </w:rPr>
        <w:t xml:space="preserve">, </w:t>
      </w:r>
      <w:proofErr w:type="spellStart"/>
      <w:r w:rsidRPr="00C032F4">
        <w:rPr>
          <w:rFonts w:ascii="GHEA Grapalat" w:hAnsi="GHEA Grapalat" w:cs="Sylfaen"/>
          <w:b/>
          <w:i w:val="0"/>
          <w:lang w:val="en-US"/>
        </w:rPr>
        <w:t>ժամը</w:t>
      </w:r>
      <w:proofErr w:type="spellEnd"/>
      <w:r w:rsidRPr="00C032F4">
        <w:rPr>
          <w:rFonts w:ascii="GHEA Grapalat" w:hAnsi="GHEA Grapalat"/>
          <w:b/>
          <w:i w:val="0"/>
          <w:lang w:val="af-ZA"/>
        </w:rPr>
        <w:t xml:space="preserve"> </w:t>
      </w:r>
      <w:r w:rsidR="005C0871" w:rsidRPr="00C032F4">
        <w:rPr>
          <w:rFonts w:ascii="GHEA Grapalat" w:hAnsi="GHEA Grapalat"/>
          <w:b/>
          <w:i w:val="0"/>
          <w:lang w:val="af-ZA"/>
        </w:rPr>
        <w:t>10</w:t>
      </w:r>
      <w:r w:rsidR="007A3E27" w:rsidRPr="00C032F4">
        <w:rPr>
          <w:rFonts w:ascii="GHEA Grapalat" w:hAnsi="GHEA Grapalat"/>
          <w:b/>
          <w:i w:val="0"/>
          <w:lang w:val="af-ZA"/>
        </w:rPr>
        <w:t>:</w:t>
      </w:r>
      <w:r w:rsidR="005C0871" w:rsidRPr="00C032F4">
        <w:rPr>
          <w:rFonts w:ascii="GHEA Grapalat" w:hAnsi="GHEA Grapalat"/>
          <w:b/>
          <w:i w:val="0"/>
          <w:lang w:val="af-ZA"/>
        </w:rPr>
        <w:t>0</w:t>
      </w:r>
      <w:r w:rsidR="007A3E27" w:rsidRPr="00C032F4">
        <w:rPr>
          <w:rFonts w:ascii="GHEA Grapalat" w:hAnsi="GHEA Grapalat"/>
          <w:b/>
          <w:i w:val="0"/>
          <w:lang w:val="af-ZA"/>
        </w:rPr>
        <w:t>0</w:t>
      </w:r>
      <w:r w:rsidRPr="00C032F4">
        <w:rPr>
          <w:rFonts w:ascii="GHEA Grapalat" w:hAnsi="GHEA Grapalat"/>
          <w:b/>
          <w:i w:val="0"/>
          <w:lang w:val="af-ZA"/>
        </w:rPr>
        <w:t>-</w:t>
      </w:r>
      <w:r w:rsidRPr="00C032F4">
        <w:rPr>
          <w:rFonts w:ascii="GHEA Grapalat" w:hAnsi="GHEA Grapalat" w:cs="Sylfaen"/>
          <w:b/>
          <w:i w:val="0"/>
          <w:lang w:val="af-ZA"/>
        </w:rPr>
        <w:t>ը</w:t>
      </w:r>
      <w:r w:rsidRPr="00C032F4">
        <w:rPr>
          <w:rFonts w:ascii="GHEA Grapalat" w:hAnsi="GHEA Grapalat"/>
          <w:i w:val="0"/>
          <w:lang w:val="af-ZA"/>
        </w:rPr>
        <w:t xml:space="preserve">: Հայտերը, հայերենից բացի, կարող են ներկայացվել նաև անգլերեն կամ ռուսերեն: </w:t>
      </w:r>
    </w:p>
    <w:p w14:paraId="70214FB7" w14:textId="0D425964" w:rsidR="00B96854" w:rsidRPr="00C032F4" w:rsidRDefault="00B96854" w:rsidP="00B96854">
      <w:pPr>
        <w:pStyle w:val="BodyTextIndent"/>
        <w:spacing w:line="240" w:lineRule="auto"/>
        <w:ind w:firstLine="708"/>
        <w:rPr>
          <w:rFonts w:ascii="GHEA Grapalat" w:hAnsi="GHEA Grapalat"/>
          <w:i w:val="0"/>
          <w:lang w:val="af-ZA"/>
        </w:rPr>
      </w:pPr>
      <w:r w:rsidRPr="00C032F4">
        <w:rPr>
          <w:rFonts w:ascii="GHEA Grapalat" w:hAnsi="GHEA Grapalat"/>
          <w:i w:val="0"/>
          <w:lang w:val="af-ZA"/>
        </w:rPr>
        <w:t>Հայտերի բացումը տեղի կունենա էլեկտրոնային ձևով`</w:t>
      </w:r>
      <w:r w:rsidRPr="00C032F4">
        <w:rPr>
          <w:rFonts w:ascii="GHEA Grapalat" w:hAnsi="GHEA Grapalat"/>
          <w:i w:val="0"/>
          <w:lang w:val="af-ZA" w:eastAsia="ru-RU"/>
        </w:rPr>
        <w:t xml:space="preserve"> էլեկտրոնային գնումների Armeps համակարգի</w:t>
      </w:r>
      <w:r w:rsidRPr="00C032F4">
        <w:rPr>
          <w:rFonts w:ascii="GHEA Grapalat" w:hAnsi="GHEA Grapalat"/>
          <w:i w:val="0"/>
          <w:lang w:val="af-ZA"/>
        </w:rPr>
        <w:t xml:space="preserve"> միջոցով,  </w:t>
      </w:r>
      <w:r w:rsidRPr="00C032F4">
        <w:rPr>
          <w:rFonts w:ascii="GHEA Grapalat" w:hAnsi="GHEA Grapalat"/>
          <w:b/>
          <w:i w:val="0"/>
          <w:lang w:val="hy-AM"/>
        </w:rPr>
        <w:t xml:space="preserve">2025 թվականի </w:t>
      </w:r>
      <w:r w:rsidR="003B4A14">
        <w:rPr>
          <w:rFonts w:ascii="GHEA Grapalat" w:hAnsi="GHEA Grapalat"/>
          <w:b/>
          <w:i w:val="0"/>
          <w:highlight w:val="yellow"/>
          <w:lang w:val="hy-AM"/>
        </w:rPr>
        <w:t>դեկտեմբերի 17</w:t>
      </w:r>
      <w:r w:rsidRPr="00C032F4">
        <w:rPr>
          <w:rFonts w:ascii="GHEA Grapalat" w:hAnsi="GHEA Grapalat"/>
          <w:b/>
          <w:i w:val="0"/>
          <w:lang w:val="hy-AM"/>
        </w:rPr>
        <w:t>-ին</w:t>
      </w:r>
      <w:r w:rsidRPr="00C032F4">
        <w:rPr>
          <w:rFonts w:ascii="GHEA Grapalat" w:hAnsi="GHEA Grapalat"/>
          <w:b/>
          <w:i w:val="0"/>
          <w:lang w:val="af-ZA"/>
        </w:rPr>
        <w:t xml:space="preserve">, </w:t>
      </w:r>
      <w:proofErr w:type="spellStart"/>
      <w:r w:rsidRPr="00C032F4">
        <w:rPr>
          <w:rFonts w:ascii="GHEA Grapalat" w:hAnsi="GHEA Grapalat" w:cs="Sylfaen"/>
          <w:b/>
          <w:i w:val="0"/>
          <w:lang w:val="en-US"/>
        </w:rPr>
        <w:t>ժամը</w:t>
      </w:r>
      <w:proofErr w:type="spellEnd"/>
      <w:r w:rsidRPr="00C032F4">
        <w:rPr>
          <w:rFonts w:ascii="GHEA Grapalat" w:hAnsi="GHEA Grapalat"/>
          <w:b/>
          <w:i w:val="0"/>
          <w:lang w:val="af-ZA"/>
        </w:rPr>
        <w:t xml:space="preserve"> </w:t>
      </w:r>
      <w:r w:rsidR="005C0871" w:rsidRPr="00C032F4">
        <w:rPr>
          <w:rFonts w:ascii="GHEA Grapalat" w:hAnsi="GHEA Grapalat"/>
          <w:b/>
          <w:i w:val="0"/>
          <w:lang w:val="af-ZA"/>
        </w:rPr>
        <w:t>10</w:t>
      </w:r>
      <w:r w:rsidR="007A3E27" w:rsidRPr="00C032F4">
        <w:rPr>
          <w:rFonts w:ascii="GHEA Grapalat" w:hAnsi="GHEA Grapalat"/>
          <w:b/>
          <w:i w:val="0"/>
          <w:lang w:val="af-ZA"/>
        </w:rPr>
        <w:t>:</w:t>
      </w:r>
      <w:r w:rsidR="005C0871" w:rsidRPr="00C032F4">
        <w:rPr>
          <w:rFonts w:ascii="GHEA Grapalat" w:hAnsi="GHEA Grapalat"/>
          <w:b/>
          <w:i w:val="0"/>
          <w:lang w:val="af-ZA"/>
        </w:rPr>
        <w:t>0</w:t>
      </w:r>
      <w:r w:rsidR="007A3E27" w:rsidRPr="00C032F4">
        <w:rPr>
          <w:rFonts w:ascii="GHEA Grapalat" w:hAnsi="GHEA Grapalat"/>
          <w:b/>
          <w:i w:val="0"/>
          <w:lang w:val="af-ZA"/>
        </w:rPr>
        <w:t>0</w:t>
      </w:r>
      <w:r w:rsidRPr="00C032F4">
        <w:rPr>
          <w:rFonts w:ascii="GHEA Grapalat" w:hAnsi="GHEA Grapalat"/>
          <w:i w:val="0"/>
          <w:lang w:val="af-ZA"/>
        </w:rPr>
        <w:t>-</w:t>
      </w:r>
      <w:r w:rsidRPr="00C032F4">
        <w:rPr>
          <w:rFonts w:ascii="GHEA Grapalat" w:hAnsi="GHEA Grapalat"/>
          <w:b/>
          <w:i w:val="0"/>
          <w:lang w:val="af-ZA"/>
        </w:rPr>
        <w:t>ին։</w:t>
      </w:r>
      <w:r w:rsidRPr="00C032F4">
        <w:rPr>
          <w:rFonts w:ascii="GHEA Grapalat" w:hAnsi="GHEA Grapalat"/>
          <w:i w:val="0"/>
          <w:lang w:val="af-ZA"/>
        </w:rPr>
        <w:t xml:space="preserve"> </w:t>
      </w:r>
    </w:p>
    <w:p w14:paraId="48FC06CF" w14:textId="77777777" w:rsidR="00B96854" w:rsidRPr="00C032F4" w:rsidRDefault="00B96854" w:rsidP="00B96854">
      <w:pPr>
        <w:pStyle w:val="BodyTextIndent"/>
        <w:spacing w:line="240" w:lineRule="auto"/>
        <w:rPr>
          <w:rFonts w:ascii="GHEA Grapalat" w:hAnsi="GHEA Grapalat"/>
          <w:i w:val="0"/>
          <w:lang w:val="hy-AM"/>
        </w:rPr>
      </w:pPr>
      <w:r w:rsidRPr="00C032F4">
        <w:rPr>
          <w:rFonts w:ascii="GHEA Grapalat" w:hAnsi="GHEA Grapalat"/>
          <w:i w:val="0"/>
          <w:lang w:val="af-ZA"/>
        </w:rPr>
        <w:t>Սույն ընթացակարգի վերաբերյալ բողոք</w:t>
      </w:r>
      <w:r w:rsidRPr="00C032F4">
        <w:rPr>
          <w:rFonts w:ascii="GHEA Grapalat" w:hAnsi="GHEA Grapalat"/>
          <w:i w:val="0"/>
          <w:lang w:val="hy-AM"/>
        </w:rPr>
        <w:t xml:space="preserve">արկումն իրականացվում է </w:t>
      </w:r>
      <w:r w:rsidRPr="00C032F4">
        <w:rPr>
          <w:rFonts w:ascii="GHEA Grapalat" w:hAnsi="GHEA Grapalat"/>
          <w:i w:val="0"/>
          <w:sz w:val="16"/>
          <w:szCs w:val="16"/>
          <w:lang w:val="af-ZA"/>
        </w:rPr>
        <w:t xml:space="preserve"> </w:t>
      </w:r>
      <w:r w:rsidRPr="00C032F4">
        <w:rPr>
          <w:rFonts w:ascii="GHEA Grapalat" w:hAnsi="GHEA Grapalat"/>
          <w:i w:val="0"/>
          <w:lang w:val="af-ZA"/>
        </w:rPr>
        <w:t>«</w:t>
      </w:r>
      <w:r w:rsidRPr="00C032F4">
        <w:rPr>
          <w:rFonts w:ascii="GHEA Grapalat" w:hAnsi="GHEA Grapalat"/>
          <w:i w:val="0"/>
          <w:lang w:val="hy-AM"/>
        </w:rPr>
        <w:t>Գնումների</w:t>
      </w:r>
      <w:r w:rsidRPr="00C032F4">
        <w:rPr>
          <w:rFonts w:ascii="GHEA Grapalat" w:hAnsi="GHEA Grapalat"/>
          <w:i w:val="0"/>
          <w:lang w:val="af-ZA"/>
        </w:rPr>
        <w:t xml:space="preserve"> </w:t>
      </w:r>
      <w:r w:rsidRPr="00C032F4">
        <w:rPr>
          <w:rFonts w:ascii="GHEA Grapalat" w:hAnsi="GHEA Grapalat"/>
          <w:i w:val="0"/>
          <w:lang w:val="hy-AM"/>
        </w:rPr>
        <w:t>մասին</w:t>
      </w:r>
      <w:r w:rsidRPr="00C032F4">
        <w:rPr>
          <w:rFonts w:ascii="GHEA Grapalat" w:hAnsi="GHEA Grapalat"/>
          <w:i w:val="0"/>
          <w:lang w:val="af-ZA"/>
        </w:rPr>
        <w:t>»</w:t>
      </w:r>
      <w:r w:rsidRPr="00C032F4">
        <w:rPr>
          <w:rFonts w:ascii="GHEA Grapalat" w:hAnsi="GHEA Grapalat"/>
          <w:i w:val="0"/>
          <w:lang w:val="hy-AM"/>
        </w:rPr>
        <w:t xml:space="preserve"> ՀՀ</w:t>
      </w:r>
      <w:r w:rsidRPr="00C032F4">
        <w:rPr>
          <w:rFonts w:ascii="GHEA Grapalat" w:hAnsi="GHEA Grapalat"/>
          <w:i w:val="0"/>
          <w:lang w:val="af-ZA"/>
        </w:rPr>
        <w:t xml:space="preserve"> </w:t>
      </w:r>
      <w:r w:rsidRPr="00C032F4">
        <w:rPr>
          <w:rFonts w:ascii="GHEA Grapalat" w:hAnsi="GHEA Grapalat"/>
          <w:i w:val="0"/>
          <w:lang w:val="hy-AM"/>
        </w:rPr>
        <w:t>օրենքով</w:t>
      </w:r>
      <w:r w:rsidRPr="00C032F4">
        <w:rPr>
          <w:rFonts w:ascii="GHEA Grapalat" w:hAnsi="GHEA Grapalat"/>
          <w:i w:val="0"/>
          <w:lang w:val="af-ZA"/>
        </w:rPr>
        <w:t xml:space="preserve"> </w:t>
      </w:r>
      <w:r w:rsidRPr="00C032F4">
        <w:rPr>
          <w:rFonts w:ascii="GHEA Grapalat" w:hAnsi="GHEA Grapalat"/>
          <w:i w:val="0"/>
          <w:lang w:val="hy-AM"/>
        </w:rPr>
        <w:t>և</w:t>
      </w:r>
      <w:r w:rsidRPr="00C032F4">
        <w:rPr>
          <w:rFonts w:ascii="GHEA Grapalat" w:hAnsi="GHEA Grapalat"/>
          <w:i w:val="0"/>
          <w:lang w:val="af-ZA"/>
        </w:rPr>
        <w:t xml:space="preserve"> </w:t>
      </w:r>
      <w:r w:rsidRPr="00C032F4">
        <w:rPr>
          <w:rFonts w:ascii="GHEA Grapalat" w:hAnsi="GHEA Grapalat"/>
          <w:i w:val="0"/>
          <w:lang w:val="hy-AM"/>
        </w:rPr>
        <w:t>ՀՀ քաղաքացիական դատավարության օրենսգրքով սահմանված կարգով։</w:t>
      </w:r>
    </w:p>
    <w:p w14:paraId="55DFC4DF" w14:textId="395DF78F" w:rsidR="00B96854" w:rsidRPr="00C032F4" w:rsidRDefault="00B96854" w:rsidP="00B96854">
      <w:pPr>
        <w:pStyle w:val="BodyTextIndent"/>
        <w:spacing w:line="240" w:lineRule="auto"/>
        <w:rPr>
          <w:rFonts w:ascii="GHEA Grapalat" w:hAnsi="GHEA Grapalat"/>
          <w:i w:val="0"/>
          <w:lang w:val="hy-AM"/>
        </w:rPr>
      </w:pPr>
      <w:r w:rsidRPr="00C032F4">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C032F4">
        <w:rPr>
          <w:rFonts w:ascii="GHEA Grapalat" w:hAnsi="GHEA Grapalat"/>
          <w:i w:val="0"/>
          <w:lang w:val="hy-AM"/>
        </w:rPr>
        <w:t xml:space="preserve"> </w:t>
      </w:r>
      <w:r w:rsidR="003B4A14">
        <w:rPr>
          <w:rFonts w:ascii="GHEA Grapalat" w:hAnsi="GHEA Grapalat" w:cs="Sylfaen"/>
          <w:i w:val="0"/>
          <w:lang w:val="hy-AM"/>
        </w:rPr>
        <w:t>Ա. Ամիրխան</w:t>
      </w:r>
      <w:r w:rsidR="009B546F" w:rsidRPr="00C032F4">
        <w:rPr>
          <w:rFonts w:ascii="GHEA Grapalat" w:hAnsi="GHEA Grapalat" w:cs="Sylfaen"/>
          <w:i w:val="0"/>
          <w:lang w:val="hy-AM"/>
        </w:rPr>
        <w:t>յանին</w:t>
      </w:r>
      <w:r w:rsidRPr="00C032F4">
        <w:rPr>
          <w:rFonts w:ascii="GHEA Grapalat" w:hAnsi="GHEA Grapalat" w:cs="Sylfaen"/>
          <w:i w:val="0"/>
          <w:lang w:val="hy-AM"/>
        </w:rPr>
        <w:t>:</w:t>
      </w:r>
    </w:p>
    <w:p w14:paraId="04908B23" w14:textId="77777777" w:rsidR="00B96854" w:rsidRPr="00C032F4" w:rsidRDefault="00B96854" w:rsidP="00B96854">
      <w:pPr>
        <w:pStyle w:val="BodyTextIndent"/>
        <w:spacing w:line="240" w:lineRule="auto"/>
        <w:ind w:firstLine="0"/>
        <w:rPr>
          <w:rFonts w:ascii="GHEA Grapalat" w:hAnsi="GHEA Grapalat"/>
          <w:i w:val="0"/>
          <w:lang w:val="af-ZA"/>
        </w:rPr>
      </w:pPr>
      <w:r w:rsidRPr="00C032F4">
        <w:rPr>
          <w:rFonts w:ascii="GHEA Grapalat" w:hAnsi="GHEA Grapalat"/>
          <w:i w:val="0"/>
          <w:lang w:val="af-ZA"/>
        </w:rPr>
        <w:tab/>
      </w:r>
      <w:r w:rsidRPr="00C032F4">
        <w:rPr>
          <w:rFonts w:ascii="GHEA Grapalat" w:hAnsi="GHEA Grapalat"/>
          <w:i w:val="0"/>
          <w:lang w:val="af-ZA"/>
        </w:rPr>
        <w:tab/>
      </w:r>
      <w:r w:rsidRPr="00C032F4">
        <w:rPr>
          <w:rFonts w:ascii="GHEA Grapalat" w:hAnsi="GHEA Grapalat"/>
          <w:i w:val="0"/>
          <w:lang w:val="af-ZA"/>
        </w:rPr>
        <w:tab/>
      </w:r>
      <w:r w:rsidRPr="00C032F4">
        <w:rPr>
          <w:rFonts w:ascii="GHEA Grapalat" w:hAnsi="GHEA Grapalat"/>
          <w:i w:val="0"/>
          <w:lang w:val="af-ZA"/>
        </w:rPr>
        <w:tab/>
      </w:r>
      <w:r w:rsidRPr="00C032F4">
        <w:rPr>
          <w:rFonts w:ascii="GHEA Grapalat" w:hAnsi="GHEA Grapalat"/>
          <w:i w:val="0"/>
          <w:lang w:val="af-ZA"/>
        </w:rPr>
        <w:tab/>
        <w:t xml:space="preserve">             </w:t>
      </w:r>
    </w:p>
    <w:p w14:paraId="38367550" w14:textId="77777777" w:rsidR="00B96854" w:rsidRPr="00C032F4" w:rsidRDefault="00B96854" w:rsidP="00B96854">
      <w:pPr>
        <w:pStyle w:val="BodyTextIndent"/>
        <w:spacing w:line="240" w:lineRule="auto"/>
        <w:rPr>
          <w:rFonts w:ascii="GHEA Grapalat" w:hAnsi="GHEA Grapalat"/>
          <w:i w:val="0"/>
          <w:lang w:val="hy-AM"/>
        </w:rPr>
      </w:pPr>
      <w:r w:rsidRPr="00C032F4">
        <w:rPr>
          <w:rFonts w:ascii="GHEA Grapalat" w:hAnsi="GHEA Grapalat" w:cs="Sylfaen"/>
          <w:b/>
          <w:i w:val="0"/>
          <w:lang w:val="af-ZA"/>
        </w:rPr>
        <w:t>Հեռախոս</w:t>
      </w:r>
      <w:r w:rsidRPr="00C032F4">
        <w:rPr>
          <w:rFonts w:ascii="GHEA Grapalat" w:hAnsi="GHEA Grapalat"/>
          <w:b/>
          <w:i w:val="0"/>
          <w:lang w:val="af-ZA"/>
        </w:rPr>
        <w:t>`</w:t>
      </w:r>
      <w:r w:rsidRPr="00C032F4">
        <w:rPr>
          <w:rFonts w:ascii="GHEA Grapalat" w:hAnsi="GHEA Grapalat"/>
          <w:i w:val="0"/>
          <w:lang w:val="af-ZA"/>
        </w:rPr>
        <w:t xml:space="preserve"> </w:t>
      </w:r>
      <w:r w:rsidRPr="00C032F4">
        <w:rPr>
          <w:rFonts w:ascii="GHEA Grapalat" w:hAnsi="GHEA Grapalat"/>
          <w:i w:val="0"/>
          <w:lang w:val="hy-AM"/>
        </w:rPr>
        <w:t>011514216</w:t>
      </w:r>
      <w:r w:rsidRPr="00C032F4">
        <w:rPr>
          <w:rFonts w:ascii="GHEA Grapalat" w:hAnsi="GHEA Grapalat" w:cs="Tahoma"/>
          <w:i w:val="0"/>
          <w:lang w:val="af-ZA"/>
        </w:rPr>
        <w:t>։</w:t>
      </w:r>
    </w:p>
    <w:p w14:paraId="1C3F4F5D" w14:textId="41245E91" w:rsidR="00B96854" w:rsidRPr="00C032F4" w:rsidRDefault="00B96854" w:rsidP="00B96854">
      <w:pPr>
        <w:pStyle w:val="BodyTextIndent"/>
        <w:spacing w:line="240" w:lineRule="auto"/>
        <w:rPr>
          <w:rFonts w:ascii="GHEA Grapalat" w:hAnsi="GHEA Grapalat"/>
          <w:lang w:val="hy-AM"/>
        </w:rPr>
      </w:pPr>
      <w:r w:rsidRPr="00C032F4">
        <w:rPr>
          <w:rFonts w:ascii="GHEA Grapalat" w:hAnsi="GHEA Grapalat"/>
          <w:b/>
          <w:i w:val="0"/>
          <w:lang w:val="af-ZA"/>
        </w:rPr>
        <w:t xml:space="preserve"> </w:t>
      </w:r>
      <w:r w:rsidRPr="00C032F4">
        <w:rPr>
          <w:rFonts w:ascii="GHEA Grapalat" w:hAnsi="GHEA Grapalat" w:cs="Sylfaen"/>
          <w:b/>
          <w:i w:val="0"/>
          <w:lang w:val="af-ZA"/>
        </w:rPr>
        <w:t>Էլ</w:t>
      </w:r>
      <w:r w:rsidRPr="00C032F4">
        <w:rPr>
          <w:rFonts w:ascii="GHEA Grapalat" w:hAnsi="GHEA Grapalat"/>
          <w:b/>
          <w:i w:val="0"/>
          <w:lang w:val="af-ZA"/>
        </w:rPr>
        <w:t>.</w:t>
      </w:r>
      <w:r w:rsidRPr="00C032F4">
        <w:rPr>
          <w:rFonts w:ascii="GHEA Grapalat" w:hAnsi="GHEA Grapalat" w:cs="Sylfaen"/>
          <w:b/>
          <w:i w:val="0"/>
          <w:lang w:val="af-ZA"/>
        </w:rPr>
        <w:t>փոստ</w:t>
      </w:r>
      <w:r w:rsidRPr="00C032F4">
        <w:rPr>
          <w:rFonts w:ascii="GHEA Grapalat" w:hAnsi="GHEA Grapalat"/>
          <w:b/>
          <w:i w:val="0"/>
          <w:lang w:val="af-ZA"/>
        </w:rPr>
        <w:t>`</w:t>
      </w:r>
      <w:r w:rsidRPr="00C032F4">
        <w:rPr>
          <w:rFonts w:ascii="GHEA Grapalat" w:hAnsi="GHEA Grapalat"/>
          <w:i w:val="0"/>
          <w:lang w:val="hy-AM"/>
        </w:rPr>
        <w:t xml:space="preserve"> </w:t>
      </w:r>
      <w:r w:rsidR="003B4A14" w:rsidRPr="003B4A14">
        <w:rPr>
          <w:rFonts w:ascii="GHEA Grapalat" w:hAnsi="GHEA Grapalat"/>
          <w:lang w:val="hy-AM"/>
        </w:rPr>
        <w:t>anahit.amirkhan</w:t>
      </w:r>
      <w:r w:rsidR="009B546F" w:rsidRPr="00C032F4">
        <w:rPr>
          <w:rFonts w:ascii="GHEA Grapalat" w:hAnsi="GHEA Grapalat"/>
          <w:lang w:val="hy-AM"/>
        </w:rPr>
        <w:t>yan@yerevan.am</w:t>
      </w:r>
    </w:p>
    <w:p w14:paraId="43D45955" w14:textId="77777777" w:rsidR="00B96854" w:rsidRPr="00C032F4" w:rsidRDefault="00B96854" w:rsidP="00B96854">
      <w:pPr>
        <w:pStyle w:val="BodyTextIndent"/>
        <w:spacing w:line="240" w:lineRule="auto"/>
        <w:rPr>
          <w:rFonts w:ascii="GHEA Grapalat" w:hAnsi="GHEA Grapalat"/>
          <w:b/>
          <w:i w:val="0"/>
          <w:lang w:val="af-ZA"/>
        </w:rPr>
      </w:pPr>
      <w:r w:rsidRPr="00C032F4">
        <w:rPr>
          <w:rFonts w:ascii="GHEA Grapalat" w:hAnsi="GHEA Grapalat" w:cs="Sylfaen"/>
          <w:b/>
          <w:i w:val="0"/>
          <w:lang w:val="af-ZA"/>
        </w:rPr>
        <w:t>Պատվիրատու</w:t>
      </w:r>
      <w:r w:rsidRPr="00C032F4">
        <w:rPr>
          <w:rFonts w:ascii="GHEA Grapalat" w:hAnsi="GHEA Grapalat"/>
          <w:b/>
          <w:i w:val="0"/>
          <w:lang w:val="af-ZA"/>
        </w:rPr>
        <w:t>`</w:t>
      </w:r>
      <w:r w:rsidRPr="00C032F4">
        <w:rPr>
          <w:rFonts w:ascii="GHEA Grapalat" w:hAnsi="GHEA Grapalat"/>
          <w:b/>
          <w:i w:val="0"/>
          <w:lang w:val="hy-AM"/>
        </w:rPr>
        <w:t xml:space="preserve"> </w:t>
      </w:r>
      <w:r w:rsidRPr="00C032F4">
        <w:rPr>
          <w:rFonts w:ascii="GHEA Grapalat" w:hAnsi="GHEA Grapalat" w:cs="Sylfaen"/>
          <w:b/>
          <w:i w:val="0"/>
          <w:lang w:val="hy-AM"/>
        </w:rPr>
        <w:t>Երևանի</w:t>
      </w:r>
      <w:r w:rsidRPr="00C032F4">
        <w:rPr>
          <w:rFonts w:ascii="GHEA Grapalat" w:hAnsi="GHEA Grapalat"/>
          <w:b/>
          <w:i w:val="0"/>
          <w:lang w:val="hy-AM"/>
        </w:rPr>
        <w:t xml:space="preserve"> </w:t>
      </w:r>
      <w:r w:rsidRPr="00C032F4">
        <w:rPr>
          <w:rFonts w:ascii="GHEA Grapalat" w:hAnsi="GHEA Grapalat" w:cs="Sylfaen"/>
          <w:b/>
          <w:i w:val="0"/>
          <w:lang w:val="hy-AM"/>
        </w:rPr>
        <w:t>քաղաքապետարան</w:t>
      </w:r>
      <w:r w:rsidRPr="00C032F4">
        <w:rPr>
          <w:rFonts w:ascii="GHEA Grapalat" w:hAnsi="GHEA Grapalat" w:cs="Tahoma"/>
          <w:b/>
          <w:i w:val="0"/>
          <w:lang w:val="af-ZA"/>
        </w:rPr>
        <w:t>։</w:t>
      </w:r>
    </w:p>
    <w:p w14:paraId="529412DC" w14:textId="77777777" w:rsidR="00754697" w:rsidRPr="00C032F4" w:rsidRDefault="00754697" w:rsidP="00EF3662">
      <w:pPr>
        <w:pStyle w:val="BodyTextIndent"/>
        <w:spacing w:line="240" w:lineRule="auto"/>
        <w:ind w:left="1404"/>
        <w:rPr>
          <w:rFonts w:ascii="GHEA Grapalat" w:hAnsi="GHEA Grapalat"/>
          <w:i w:val="0"/>
          <w:lang w:val="af-ZA"/>
        </w:rPr>
      </w:pPr>
    </w:p>
    <w:p w14:paraId="15A45FA9" w14:textId="77777777" w:rsidR="00A12C95" w:rsidRPr="00C032F4" w:rsidRDefault="00A12C95" w:rsidP="00EF3662">
      <w:pPr>
        <w:pStyle w:val="BodyTextIndent"/>
        <w:spacing w:line="240" w:lineRule="auto"/>
        <w:ind w:left="1404"/>
        <w:rPr>
          <w:rFonts w:ascii="GHEA Grapalat" w:hAnsi="GHEA Grapalat"/>
          <w:i w:val="0"/>
          <w:lang w:val="af-ZA"/>
        </w:rPr>
      </w:pPr>
    </w:p>
    <w:p w14:paraId="5DF692C9" w14:textId="77777777" w:rsidR="00055CC2" w:rsidRPr="00C032F4" w:rsidRDefault="00055CC2" w:rsidP="00EF3662">
      <w:pPr>
        <w:pStyle w:val="BodyText"/>
        <w:ind w:right="-7" w:firstLine="567"/>
        <w:jc w:val="right"/>
        <w:rPr>
          <w:rFonts w:ascii="GHEA Grapalat" w:hAnsi="GHEA Grapalat" w:cs="Sylfaen"/>
          <w:i/>
          <w:sz w:val="22"/>
          <w:lang w:val="af-ZA"/>
        </w:rPr>
      </w:pPr>
    </w:p>
    <w:p w14:paraId="576A124B" w14:textId="77777777" w:rsidR="00055CC2" w:rsidRPr="00C032F4" w:rsidRDefault="00055CC2" w:rsidP="00EF3662">
      <w:pPr>
        <w:pStyle w:val="BodyText"/>
        <w:ind w:right="-7" w:firstLine="567"/>
        <w:jc w:val="right"/>
        <w:rPr>
          <w:rFonts w:ascii="GHEA Grapalat" w:hAnsi="GHEA Grapalat" w:cs="Sylfaen"/>
          <w:i/>
          <w:sz w:val="22"/>
          <w:lang w:val="af-ZA"/>
        </w:rPr>
      </w:pPr>
    </w:p>
    <w:p w14:paraId="1B4CA8F5" w14:textId="77777777" w:rsidR="00055CC2" w:rsidRPr="00C032F4" w:rsidRDefault="00055CC2" w:rsidP="00EF3662">
      <w:pPr>
        <w:pStyle w:val="BodyText"/>
        <w:ind w:right="-7" w:firstLine="567"/>
        <w:jc w:val="right"/>
        <w:rPr>
          <w:rFonts w:ascii="GHEA Grapalat" w:hAnsi="GHEA Grapalat" w:cs="Sylfaen"/>
          <w:i/>
          <w:sz w:val="22"/>
          <w:lang w:val="af-ZA"/>
        </w:rPr>
      </w:pPr>
    </w:p>
    <w:p w14:paraId="66FA6D15" w14:textId="77777777" w:rsidR="00037DDE" w:rsidRPr="00C032F4" w:rsidRDefault="00037DDE" w:rsidP="00EF3662">
      <w:pPr>
        <w:pStyle w:val="BodyText"/>
        <w:ind w:right="-7" w:firstLine="567"/>
        <w:jc w:val="right"/>
        <w:rPr>
          <w:rFonts w:ascii="GHEA Grapalat" w:hAnsi="GHEA Grapalat" w:cs="Sylfaen"/>
          <w:i/>
          <w:sz w:val="22"/>
          <w:lang w:val="af-ZA"/>
        </w:rPr>
      </w:pPr>
    </w:p>
    <w:p w14:paraId="3037B3AB" w14:textId="77777777" w:rsidR="00037DDE" w:rsidRPr="00C032F4" w:rsidRDefault="00037DDE" w:rsidP="00EF3662">
      <w:pPr>
        <w:pStyle w:val="BodyText"/>
        <w:ind w:right="-7" w:firstLine="567"/>
        <w:jc w:val="right"/>
        <w:rPr>
          <w:rFonts w:ascii="GHEA Grapalat" w:hAnsi="GHEA Grapalat" w:cs="Sylfaen"/>
          <w:i/>
          <w:sz w:val="22"/>
          <w:lang w:val="af-ZA"/>
        </w:rPr>
      </w:pPr>
    </w:p>
    <w:p w14:paraId="63F47652" w14:textId="77777777" w:rsidR="00037DDE" w:rsidRPr="00C032F4" w:rsidRDefault="00037DDE" w:rsidP="00EF3662">
      <w:pPr>
        <w:pStyle w:val="BodyText"/>
        <w:ind w:right="-7" w:firstLine="567"/>
        <w:jc w:val="right"/>
        <w:rPr>
          <w:rFonts w:ascii="GHEA Grapalat" w:hAnsi="GHEA Grapalat" w:cs="Sylfaen"/>
          <w:i/>
          <w:sz w:val="22"/>
          <w:lang w:val="af-ZA"/>
        </w:rPr>
      </w:pPr>
    </w:p>
    <w:p w14:paraId="5F8DF317" w14:textId="77777777" w:rsidR="00096865" w:rsidRPr="00C032F4" w:rsidRDefault="00096865" w:rsidP="00EF3662">
      <w:pPr>
        <w:pStyle w:val="BodyText"/>
        <w:ind w:right="-7" w:firstLine="567"/>
        <w:jc w:val="center"/>
        <w:rPr>
          <w:rFonts w:ascii="GHEA Grapalat" w:hAnsi="GHEA Grapalat"/>
          <w:lang w:val="af-ZA"/>
        </w:rPr>
      </w:pPr>
    </w:p>
    <w:p w14:paraId="7F4F20E3" w14:textId="77777777" w:rsidR="00AB4AE7" w:rsidRPr="00C032F4" w:rsidRDefault="00AB4AE7" w:rsidP="003A2FEF">
      <w:pPr>
        <w:pStyle w:val="BodyText"/>
        <w:ind w:right="-7" w:firstLine="567"/>
        <w:jc w:val="center"/>
        <w:rPr>
          <w:rFonts w:ascii="GHEA Grapalat" w:hAnsi="GHEA Grapalat" w:cs="Times Armenian"/>
          <w:i/>
          <w:lang w:val="af-ZA"/>
        </w:rPr>
      </w:pPr>
    </w:p>
    <w:p w14:paraId="324E8B6E" w14:textId="77777777" w:rsidR="00AB4AE7" w:rsidRPr="00C032F4" w:rsidRDefault="00AB4AE7" w:rsidP="003A2FEF">
      <w:pPr>
        <w:pStyle w:val="BodyText"/>
        <w:ind w:right="-7" w:firstLine="567"/>
        <w:jc w:val="center"/>
        <w:rPr>
          <w:rFonts w:ascii="GHEA Grapalat" w:hAnsi="GHEA Grapalat" w:cs="Times Armenian"/>
          <w:i/>
          <w:lang w:val="af-ZA"/>
        </w:rPr>
      </w:pPr>
    </w:p>
    <w:p w14:paraId="7C68DFEE" w14:textId="77777777" w:rsidR="00AB4AE7" w:rsidRPr="00C032F4" w:rsidRDefault="00AB4AE7" w:rsidP="003A2FEF">
      <w:pPr>
        <w:pStyle w:val="BodyText"/>
        <w:ind w:right="-7" w:firstLine="567"/>
        <w:jc w:val="center"/>
        <w:rPr>
          <w:rFonts w:ascii="GHEA Grapalat" w:hAnsi="GHEA Grapalat" w:cs="Times Armenian"/>
          <w:i/>
          <w:lang w:val="af-ZA"/>
        </w:rPr>
      </w:pPr>
    </w:p>
    <w:p w14:paraId="3306ED8A" w14:textId="77777777" w:rsidR="00AB4AE7" w:rsidRPr="00C032F4" w:rsidRDefault="00AB4AE7" w:rsidP="003A2FEF">
      <w:pPr>
        <w:pStyle w:val="BodyText"/>
        <w:ind w:right="-7" w:firstLine="567"/>
        <w:jc w:val="center"/>
        <w:rPr>
          <w:rFonts w:ascii="GHEA Grapalat" w:hAnsi="GHEA Grapalat" w:cs="Times Armenian"/>
          <w:i/>
          <w:lang w:val="af-ZA"/>
        </w:rPr>
      </w:pPr>
    </w:p>
    <w:p w14:paraId="4D8C1077" w14:textId="77777777" w:rsidR="00AB4AE7" w:rsidRPr="00C032F4" w:rsidRDefault="00AB4AE7" w:rsidP="003A2FEF">
      <w:pPr>
        <w:pStyle w:val="BodyText"/>
        <w:ind w:right="-7" w:firstLine="567"/>
        <w:jc w:val="center"/>
        <w:rPr>
          <w:rFonts w:ascii="GHEA Grapalat" w:hAnsi="GHEA Grapalat" w:cs="Times Armenian"/>
          <w:i/>
          <w:lang w:val="af-ZA"/>
        </w:rPr>
      </w:pPr>
    </w:p>
    <w:p w14:paraId="065F6FC5" w14:textId="399CC05A" w:rsidR="003A2FEF" w:rsidRPr="00C032F4" w:rsidRDefault="003A2FEF" w:rsidP="003A2FEF">
      <w:pPr>
        <w:pStyle w:val="BodyText"/>
        <w:ind w:right="-7" w:firstLine="567"/>
        <w:jc w:val="center"/>
        <w:rPr>
          <w:rFonts w:ascii="GHEA Grapalat" w:hAnsi="GHEA Grapalat"/>
          <w:lang w:val="hy-AM"/>
        </w:rPr>
      </w:pPr>
      <w:r w:rsidRPr="00C032F4">
        <w:rPr>
          <w:rFonts w:ascii="GHEA Grapalat" w:hAnsi="GHEA Grapalat" w:cs="Times Armenian"/>
          <w:i/>
          <w:lang w:val="af-ZA"/>
        </w:rPr>
        <w:t>«</w:t>
      </w:r>
      <w:r w:rsidRPr="00C032F4">
        <w:rPr>
          <w:rFonts w:ascii="GHEA Grapalat" w:hAnsi="GHEA Grapalat" w:cs="Sylfaen"/>
          <w:i/>
          <w:lang w:val="hy-AM"/>
        </w:rPr>
        <w:t>Երևանի</w:t>
      </w:r>
      <w:r w:rsidRPr="00C032F4">
        <w:rPr>
          <w:rFonts w:ascii="GHEA Grapalat" w:hAnsi="GHEA Grapalat" w:cs="Times Armenian"/>
          <w:i/>
          <w:lang w:val="hy-AM"/>
        </w:rPr>
        <w:t xml:space="preserve"> </w:t>
      </w:r>
      <w:r w:rsidRPr="00C032F4">
        <w:rPr>
          <w:rFonts w:ascii="GHEA Grapalat" w:hAnsi="GHEA Grapalat" w:cs="Sylfaen"/>
          <w:i/>
          <w:lang w:val="hy-AM"/>
        </w:rPr>
        <w:t>քաղաքապետարան»</w:t>
      </w:r>
    </w:p>
    <w:p w14:paraId="164F85D3" w14:textId="77777777" w:rsidR="003A2FEF" w:rsidRPr="00C032F4" w:rsidRDefault="003A2FEF" w:rsidP="003A2FEF">
      <w:pPr>
        <w:pStyle w:val="BodyText"/>
        <w:ind w:right="-7" w:firstLine="567"/>
        <w:jc w:val="center"/>
        <w:rPr>
          <w:rFonts w:ascii="GHEA Grapalat" w:hAnsi="GHEA Grapalat"/>
          <w:lang w:val="hy-AM"/>
        </w:rPr>
      </w:pPr>
    </w:p>
    <w:p w14:paraId="03CDBE68" w14:textId="77777777" w:rsidR="003A2FEF" w:rsidRPr="00C032F4" w:rsidRDefault="003A2FEF" w:rsidP="003A2FEF">
      <w:pPr>
        <w:pStyle w:val="BodyText"/>
        <w:ind w:right="-7" w:firstLine="567"/>
        <w:jc w:val="center"/>
        <w:rPr>
          <w:rFonts w:ascii="GHEA Grapalat" w:hAnsi="GHEA Grapalat"/>
          <w:lang w:val="af-ZA"/>
        </w:rPr>
      </w:pPr>
    </w:p>
    <w:p w14:paraId="070E4B97" w14:textId="77777777" w:rsidR="003A2FEF" w:rsidRPr="00C032F4" w:rsidRDefault="003A2FEF" w:rsidP="003A2FEF">
      <w:pPr>
        <w:pStyle w:val="BodyText"/>
        <w:ind w:right="-7" w:firstLine="567"/>
        <w:jc w:val="center"/>
        <w:rPr>
          <w:rFonts w:ascii="GHEA Grapalat" w:hAnsi="GHEA Grapalat"/>
          <w:lang w:val="af-ZA"/>
        </w:rPr>
      </w:pPr>
    </w:p>
    <w:p w14:paraId="4A768EFC" w14:textId="77777777" w:rsidR="003A2FEF" w:rsidRPr="00C032F4" w:rsidRDefault="003A2FEF" w:rsidP="003A2FEF">
      <w:pPr>
        <w:pStyle w:val="BodyText"/>
        <w:ind w:right="-7" w:firstLine="567"/>
        <w:jc w:val="center"/>
        <w:rPr>
          <w:rFonts w:ascii="GHEA Grapalat" w:hAnsi="GHEA Grapalat"/>
          <w:lang w:val="af-ZA"/>
        </w:rPr>
      </w:pPr>
    </w:p>
    <w:p w14:paraId="41583D0D" w14:textId="77777777" w:rsidR="003A2FEF" w:rsidRPr="00C032F4" w:rsidRDefault="003A2FEF" w:rsidP="003A2FEF">
      <w:pPr>
        <w:pStyle w:val="BodyText"/>
        <w:ind w:right="-7" w:firstLine="567"/>
        <w:jc w:val="center"/>
        <w:rPr>
          <w:rFonts w:ascii="GHEA Grapalat" w:hAnsi="GHEA Grapalat" w:cs="Sylfaen"/>
          <w:lang w:val="af-ZA"/>
        </w:rPr>
      </w:pPr>
      <w:r w:rsidRPr="00C032F4">
        <w:rPr>
          <w:rFonts w:ascii="GHEA Grapalat" w:hAnsi="GHEA Grapalat" w:cs="Sylfaen"/>
        </w:rPr>
        <w:t>Հ</w:t>
      </w:r>
      <w:r w:rsidRPr="00C032F4">
        <w:rPr>
          <w:rFonts w:ascii="GHEA Grapalat" w:hAnsi="GHEA Grapalat" w:cs="Times Armenian"/>
          <w:lang w:val="af-ZA"/>
        </w:rPr>
        <w:t xml:space="preserve"> </w:t>
      </w:r>
      <w:r w:rsidRPr="00C032F4">
        <w:rPr>
          <w:rFonts w:ascii="GHEA Grapalat" w:hAnsi="GHEA Grapalat" w:cs="Sylfaen"/>
        </w:rPr>
        <w:t>Ր</w:t>
      </w:r>
      <w:r w:rsidRPr="00C032F4">
        <w:rPr>
          <w:rFonts w:ascii="GHEA Grapalat" w:hAnsi="GHEA Grapalat" w:cs="Times Armenian"/>
          <w:lang w:val="af-ZA"/>
        </w:rPr>
        <w:t xml:space="preserve"> </w:t>
      </w:r>
      <w:r w:rsidRPr="00C032F4">
        <w:rPr>
          <w:rFonts w:ascii="GHEA Grapalat" w:hAnsi="GHEA Grapalat" w:cs="Sylfaen"/>
        </w:rPr>
        <w:t>Ա</w:t>
      </w:r>
      <w:r w:rsidRPr="00C032F4">
        <w:rPr>
          <w:rFonts w:ascii="GHEA Grapalat" w:hAnsi="GHEA Grapalat" w:cs="Times Armenian"/>
          <w:lang w:val="af-ZA"/>
        </w:rPr>
        <w:t xml:space="preserve"> </w:t>
      </w:r>
      <w:r w:rsidRPr="00C032F4">
        <w:rPr>
          <w:rFonts w:ascii="GHEA Grapalat" w:hAnsi="GHEA Grapalat" w:cs="Sylfaen"/>
        </w:rPr>
        <w:t>Վ</w:t>
      </w:r>
      <w:r w:rsidRPr="00C032F4">
        <w:rPr>
          <w:rFonts w:ascii="GHEA Grapalat" w:hAnsi="GHEA Grapalat" w:cs="Times Armenian"/>
          <w:lang w:val="af-ZA"/>
        </w:rPr>
        <w:t xml:space="preserve"> </w:t>
      </w:r>
      <w:r w:rsidRPr="00C032F4">
        <w:rPr>
          <w:rFonts w:ascii="GHEA Grapalat" w:hAnsi="GHEA Grapalat" w:cs="Sylfaen"/>
        </w:rPr>
        <w:t>Ե</w:t>
      </w:r>
      <w:r w:rsidRPr="00C032F4">
        <w:rPr>
          <w:rFonts w:ascii="GHEA Grapalat" w:hAnsi="GHEA Grapalat" w:cs="Times Armenian"/>
          <w:lang w:val="af-ZA"/>
        </w:rPr>
        <w:t xml:space="preserve"> </w:t>
      </w:r>
      <w:r w:rsidRPr="00C032F4">
        <w:rPr>
          <w:rFonts w:ascii="GHEA Grapalat" w:hAnsi="GHEA Grapalat" w:cs="Sylfaen"/>
        </w:rPr>
        <w:t>Ր</w:t>
      </w:r>
    </w:p>
    <w:p w14:paraId="712AFDF3" w14:textId="77777777" w:rsidR="003A2FEF" w:rsidRPr="00C032F4" w:rsidRDefault="003A2FEF" w:rsidP="003A2FEF">
      <w:pPr>
        <w:pStyle w:val="BodyText"/>
        <w:ind w:right="-7" w:firstLine="567"/>
        <w:jc w:val="center"/>
        <w:rPr>
          <w:rFonts w:ascii="GHEA Grapalat" w:hAnsi="GHEA Grapalat" w:cs="Sylfaen"/>
          <w:lang w:val="af-ZA"/>
        </w:rPr>
      </w:pPr>
    </w:p>
    <w:p w14:paraId="195D5881" w14:textId="77777777" w:rsidR="003A2FEF" w:rsidRPr="00C032F4" w:rsidRDefault="003A2FEF" w:rsidP="003A2FEF">
      <w:pPr>
        <w:pStyle w:val="BodyText"/>
        <w:ind w:right="-7" w:firstLine="567"/>
        <w:jc w:val="center"/>
        <w:rPr>
          <w:rFonts w:ascii="GHEA Grapalat" w:hAnsi="GHEA Grapalat" w:cs="Sylfaen"/>
          <w:lang w:val="af-ZA"/>
        </w:rPr>
      </w:pPr>
    </w:p>
    <w:p w14:paraId="3C2DDBD6" w14:textId="6A518B5D" w:rsidR="00096865" w:rsidRPr="00C032F4" w:rsidRDefault="003A2FEF" w:rsidP="003A2FEF">
      <w:pPr>
        <w:pStyle w:val="BodyText"/>
        <w:ind w:right="-7"/>
        <w:jc w:val="center"/>
        <w:rPr>
          <w:rFonts w:ascii="GHEA Grapalat" w:hAnsi="GHEA Grapalat"/>
          <w:szCs w:val="22"/>
          <w:lang w:val="af-ZA"/>
        </w:rPr>
      </w:pPr>
      <w:r w:rsidRPr="00C032F4">
        <w:rPr>
          <w:rFonts w:ascii="GHEA Grapalat" w:hAnsi="GHEA Grapalat" w:cs="Sylfaen"/>
          <w:lang w:val="hy-AM"/>
        </w:rPr>
        <w:t>ԵՐԵՎԱՆԻ ՔԱՂԱՔԱՊԵՏԱՐԱՆ</w:t>
      </w:r>
      <w:r w:rsidRPr="00C032F4">
        <w:rPr>
          <w:rFonts w:ascii="GHEA Grapalat" w:hAnsi="GHEA Grapalat" w:cs="Sylfaen"/>
        </w:rPr>
        <w:t>Ի</w:t>
      </w:r>
      <w:r w:rsidRPr="00C032F4">
        <w:rPr>
          <w:rFonts w:ascii="GHEA Grapalat" w:hAnsi="GHEA Grapalat" w:cs="Sylfaen"/>
          <w:lang w:val="af-ZA"/>
        </w:rPr>
        <w:t xml:space="preserve"> </w:t>
      </w:r>
      <w:r w:rsidRPr="00C032F4">
        <w:rPr>
          <w:rFonts w:ascii="GHEA Grapalat" w:hAnsi="GHEA Grapalat" w:cs="Sylfaen"/>
        </w:rPr>
        <w:t>ԿԱՐԻՔՆԵՐԻ</w:t>
      </w:r>
      <w:r w:rsidRPr="00C032F4">
        <w:rPr>
          <w:rFonts w:ascii="GHEA Grapalat" w:hAnsi="GHEA Grapalat" w:cs="Times Armenian"/>
          <w:lang w:val="af-ZA"/>
        </w:rPr>
        <w:t xml:space="preserve"> </w:t>
      </w:r>
      <w:r w:rsidR="00476C24" w:rsidRPr="00C032F4">
        <w:rPr>
          <w:rFonts w:ascii="GHEA Grapalat" w:hAnsi="GHEA Grapalat" w:cs="Sylfaen"/>
        </w:rPr>
        <w:t>ՀԱՄԱՐ</w:t>
      </w:r>
      <w:r w:rsidR="00476C24" w:rsidRPr="00C032F4">
        <w:rPr>
          <w:rFonts w:ascii="GHEA Grapalat" w:hAnsi="GHEA Grapalat" w:cs="Sylfaen"/>
          <w:lang w:val="hy-AM"/>
        </w:rPr>
        <w:t xml:space="preserve">` </w:t>
      </w:r>
      <w:proofErr w:type="spellStart"/>
      <w:r w:rsidR="00476C24">
        <w:rPr>
          <w:rFonts w:ascii="GHEA Grapalat" w:hAnsi="GHEA Grapalat" w:cs="Sylfaen"/>
        </w:rPr>
        <w:t>ԵՐևԱՆ</w:t>
      </w:r>
      <w:proofErr w:type="spellEnd"/>
      <w:r w:rsidR="00476C24" w:rsidRPr="00476C24">
        <w:rPr>
          <w:rFonts w:ascii="GHEA Grapalat" w:hAnsi="GHEA Grapalat" w:cs="Sylfaen"/>
          <w:lang w:val="af-ZA"/>
        </w:rPr>
        <w:t xml:space="preserve"> </w:t>
      </w:r>
      <w:r w:rsidR="00476C24">
        <w:rPr>
          <w:rFonts w:ascii="GHEA Grapalat" w:hAnsi="GHEA Grapalat" w:cs="Sylfaen"/>
        </w:rPr>
        <w:t>ՔԱՂԱՔԻ</w:t>
      </w:r>
      <w:r w:rsidR="00476C24" w:rsidRPr="00476C24">
        <w:rPr>
          <w:rFonts w:ascii="GHEA Grapalat" w:hAnsi="GHEA Grapalat" w:cs="Sylfaen"/>
          <w:lang w:val="af-ZA"/>
        </w:rPr>
        <w:t xml:space="preserve"> </w:t>
      </w:r>
      <w:r w:rsidR="000003D2" w:rsidRPr="000003D2">
        <w:rPr>
          <w:rFonts w:ascii="GHEA Grapalat" w:hAnsi="GHEA Grapalat" w:cs="Sylfaen"/>
        </w:rPr>
        <w:t>ԱՋԱՓՆՅԱԿ</w:t>
      </w:r>
      <w:r w:rsidR="000003D2" w:rsidRPr="000003D2">
        <w:rPr>
          <w:rFonts w:ascii="GHEA Grapalat" w:hAnsi="GHEA Grapalat" w:cs="Sylfaen"/>
          <w:lang w:val="af-ZA"/>
        </w:rPr>
        <w:t xml:space="preserve"> </w:t>
      </w:r>
      <w:r w:rsidR="000003D2" w:rsidRPr="000003D2">
        <w:rPr>
          <w:rFonts w:ascii="GHEA Grapalat" w:hAnsi="GHEA Grapalat" w:cs="Sylfaen"/>
        </w:rPr>
        <w:t>ՎԱՐՉԱԿԱՆ</w:t>
      </w:r>
      <w:r w:rsidR="000003D2" w:rsidRPr="000003D2">
        <w:rPr>
          <w:rFonts w:ascii="GHEA Grapalat" w:hAnsi="GHEA Grapalat" w:cs="Sylfaen"/>
          <w:lang w:val="af-ZA"/>
        </w:rPr>
        <w:t xml:space="preserve"> </w:t>
      </w:r>
      <w:r w:rsidR="000003D2" w:rsidRPr="000003D2">
        <w:rPr>
          <w:rFonts w:ascii="GHEA Grapalat" w:hAnsi="GHEA Grapalat" w:cs="Sylfaen"/>
        </w:rPr>
        <w:t>ՇՐՋԱՆԻ</w:t>
      </w:r>
      <w:r w:rsidR="000003D2" w:rsidRPr="000003D2">
        <w:rPr>
          <w:rFonts w:ascii="GHEA Grapalat" w:hAnsi="GHEA Grapalat" w:cs="Sylfaen"/>
          <w:lang w:val="af-ZA"/>
        </w:rPr>
        <w:t xml:space="preserve"> </w:t>
      </w:r>
      <w:r w:rsidR="000003D2" w:rsidRPr="000003D2">
        <w:rPr>
          <w:rFonts w:ascii="GHEA Grapalat" w:hAnsi="GHEA Grapalat" w:cs="Sylfaen"/>
        </w:rPr>
        <w:t>ԿԱՐԻՔՆԵՐԻ</w:t>
      </w:r>
      <w:r w:rsidR="000003D2" w:rsidRPr="000003D2">
        <w:rPr>
          <w:rFonts w:ascii="GHEA Grapalat" w:hAnsi="GHEA Grapalat" w:cs="Sylfaen"/>
          <w:lang w:val="af-ZA"/>
        </w:rPr>
        <w:t xml:space="preserve"> </w:t>
      </w:r>
      <w:r w:rsidR="000003D2" w:rsidRPr="000003D2">
        <w:rPr>
          <w:rFonts w:ascii="GHEA Grapalat" w:hAnsi="GHEA Grapalat" w:cs="Sylfaen"/>
        </w:rPr>
        <w:t>ՀԱՄԱՐ</w:t>
      </w:r>
      <w:r w:rsidR="000003D2" w:rsidRPr="000003D2">
        <w:rPr>
          <w:rFonts w:ascii="GHEA Grapalat" w:hAnsi="GHEA Grapalat" w:cs="Sylfaen"/>
          <w:lang w:val="af-ZA"/>
        </w:rPr>
        <w:t xml:space="preserve"> </w:t>
      </w:r>
      <w:r w:rsidR="000003D2" w:rsidRPr="000003D2">
        <w:rPr>
          <w:rFonts w:ascii="GHEA Grapalat" w:hAnsi="GHEA Grapalat" w:cs="Sylfaen"/>
        </w:rPr>
        <w:t>ՀՐԱՏԱՊ</w:t>
      </w:r>
      <w:r w:rsidR="000003D2" w:rsidRPr="000003D2">
        <w:rPr>
          <w:rFonts w:ascii="GHEA Grapalat" w:hAnsi="GHEA Grapalat" w:cs="Sylfaen"/>
          <w:lang w:val="af-ZA"/>
        </w:rPr>
        <w:t xml:space="preserve"> </w:t>
      </w:r>
      <w:r w:rsidR="000003D2" w:rsidRPr="000003D2">
        <w:rPr>
          <w:rFonts w:ascii="GHEA Grapalat" w:hAnsi="GHEA Grapalat" w:cs="Sylfaen"/>
        </w:rPr>
        <w:t>ԼՈՒԾՈՒՄ</w:t>
      </w:r>
      <w:r w:rsidR="000003D2" w:rsidRPr="000003D2">
        <w:rPr>
          <w:rFonts w:ascii="GHEA Grapalat" w:hAnsi="GHEA Grapalat" w:cs="Sylfaen"/>
          <w:lang w:val="af-ZA"/>
        </w:rPr>
        <w:t xml:space="preserve"> </w:t>
      </w:r>
      <w:r w:rsidR="000003D2" w:rsidRPr="000003D2">
        <w:rPr>
          <w:rFonts w:ascii="GHEA Grapalat" w:hAnsi="GHEA Grapalat" w:cs="Sylfaen"/>
        </w:rPr>
        <w:t>ՊԱՀԱՆՋՈՂ</w:t>
      </w:r>
      <w:r w:rsidR="000003D2" w:rsidRPr="000003D2">
        <w:rPr>
          <w:rFonts w:ascii="GHEA Grapalat" w:hAnsi="GHEA Grapalat" w:cs="Sylfaen"/>
          <w:lang w:val="af-ZA"/>
        </w:rPr>
        <w:t xml:space="preserve"> </w:t>
      </w:r>
      <w:r w:rsidR="000003D2" w:rsidRPr="000003D2">
        <w:rPr>
          <w:rFonts w:ascii="GHEA Grapalat" w:hAnsi="GHEA Grapalat" w:cs="Sylfaen"/>
        </w:rPr>
        <w:t>ԱՇԽԱՏԱՆՔՆԵՐԻ</w:t>
      </w:r>
      <w:r w:rsidR="000003D2" w:rsidRPr="000003D2">
        <w:rPr>
          <w:rFonts w:ascii="GHEA Grapalat" w:hAnsi="GHEA Grapalat" w:cs="Sylfaen"/>
          <w:lang w:val="af-ZA"/>
        </w:rPr>
        <w:t xml:space="preserve"> </w:t>
      </w:r>
      <w:r w:rsidR="000003D2" w:rsidRPr="000003D2">
        <w:rPr>
          <w:rFonts w:ascii="GHEA Grapalat" w:hAnsi="GHEA Grapalat" w:cs="Sylfaen"/>
        </w:rPr>
        <w:t>ՈՐԱԿԻ</w:t>
      </w:r>
      <w:r w:rsidR="000003D2" w:rsidRPr="000003D2">
        <w:rPr>
          <w:rFonts w:ascii="GHEA Grapalat" w:hAnsi="GHEA Grapalat" w:cs="Sylfaen"/>
          <w:lang w:val="af-ZA"/>
        </w:rPr>
        <w:t xml:space="preserve"> </w:t>
      </w:r>
      <w:r w:rsidR="000003D2" w:rsidRPr="000003D2">
        <w:rPr>
          <w:rFonts w:ascii="GHEA Grapalat" w:hAnsi="GHEA Grapalat" w:cs="Sylfaen"/>
        </w:rPr>
        <w:t>ՏԵԽՆԻԿԱԿԱՆ</w:t>
      </w:r>
      <w:r w:rsidR="000003D2" w:rsidRPr="000003D2">
        <w:rPr>
          <w:rFonts w:ascii="GHEA Grapalat" w:hAnsi="GHEA Grapalat" w:cs="Sylfaen"/>
          <w:lang w:val="af-ZA"/>
        </w:rPr>
        <w:t xml:space="preserve"> </w:t>
      </w:r>
      <w:r w:rsidR="000003D2" w:rsidRPr="000003D2">
        <w:rPr>
          <w:rFonts w:ascii="GHEA Grapalat" w:hAnsi="GHEA Grapalat" w:cs="Sylfaen"/>
        </w:rPr>
        <w:t>ՀՍԿՈՂՈՒԹՅԱՆ</w:t>
      </w:r>
      <w:r w:rsidR="000003D2" w:rsidRPr="000003D2">
        <w:rPr>
          <w:rFonts w:ascii="GHEA Grapalat" w:hAnsi="GHEA Grapalat" w:cs="Sylfaen"/>
          <w:lang w:val="af-ZA"/>
        </w:rPr>
        <w:t xml:space="preserve"> </w:t>
      </w:r>
      <w:r w:rsidR="000003D2" w:rsidRPr="000003D2">
        <w:rPr>
          <w:rFonts w:ascii="GHEA Grapalat" w:hAnsi="GHEA Grapalat" w:cs="Sylfaen"/>
        </w:rPr>
        <w:t>ԽՈՐՀՐԴԱՏՎԱԿԱՆ</w:t>
      </w:r>
      <w:r w:rsidR="000003D2" w:rsidRPr="000003D2">
        <w:rPr>
          <w:rFonts w:ascii="GHEA Grapalat" w:hAnsi="GHEA Grapalat" w:cs="Sylfaen"/>
          <w:lang w:val="af-ZA"/>
        </w:rPr>
        <w:t xml:space="preserve"> </w:t>
      </w:r>
      <w:r w:rsidR="000003D2" w:rsidRPr="000003D2">
        <w:rPr>
          <w:rFonts w:ascii="GHEA Grapalat" w:hAnsi="GHEA Grapalat" w:cs="Sylfaen"/>
        </w:rPr>
        <w:t>ԾԱՌԱՅՈՒԹՅԱՆ</w:t>
      </w:r>
      <w:r w:rsidR="000003D2" w:rsidRPr="000003D2">
        <w:rPr>
          <w:rFonts w:ascii="GHEA Grapalat" w:hAnsi="GHEA Grapalat" w:cs="Sylfaen"/>
          <w:lang w:val="af-ZA"/>
        </w:rPr>
        <w:t xml:space="preserve"> </w:t>
      </w:r>
      <w:r w:rsidR="00476C24" w:rsidRPr="00C032F4">
        <w:rPr>
          <w:rFonts w:ascii="GHEA Grapalat" w:hAnsi="GHEA Grapalat" w:cs="Sylfaen"/>
          <w:lang w:val="hy-AM"/>
        </w:rPr>
        <w:t>ՁԵՌՔԲԵՐՄԱՆ</w:t>
      </w:r>
      <w:r w:rsidR="00476C24" w:rsidRPr="00C032F4">
        <w:rPr>
          <w:rFonts w:ascii="GHEA Grapalat" w:hAnsi="GHEA Grapalat" w:cs="Sylfaen"/>
          <w:lang w:val="af-ZA"/>
        </w:rPr>
        <w:t xml:space="preserve"> </w:t>
      </w:r>
      <w:r w:rsidR="00476C24" w:rsidRPr="00C032F4">
        <w:rPr>
          <w:rFonts w:ascii="GHEA Grapalat" w:hAnsi="GHEA Grapalat" w:cs="Sylfaen"/>
        </w:rPr>
        <w:t>ՆՊԱՏԱԿՈՎ</w:t>
      </w:r>
      <w:r w:rsidR="00476C24" w:rsidRPr="00C032F4">
        <w:rPr>
          <w:rFonts w:ascii="GHEA Grapalat" w:hAnsi="GHEA Grapalat" w:cs="Sylfaen"/>
          <w:lang w:val="af-ZA"/>
        </w:rPr>
        <w:t xml:space="preserve">  </w:t>
      </w:r>
      <w:r w:rsidR="00476C24" w:rsidRPr="00C032F4">
        <w:rPr>
          <w:rFonts w:ascii="GHEA Grapalat" w:hAnsi="GHEA Grapalat" w:cs="Sylfaen"/>
        </w:rPr>
        <w:t>ՀԱՅՏԱՐԱՐՎԱԾ</w:t>
      </w:r>
      <w:r w:rsidR="00476C24" w:rsidRPr="00C032F4">
        <w:rPr>
          <w:rFonts w:ascii="GHEA Grapalat" w:hAnsi="GHEA Grapalat" w:cs="Sylfaen"/>
          <w:lang w:val="af-ZA"/>
        </w:rPr>
        <w:t xml:space="preserve">  </w:t>
      </w:r>
      <w:r w:rsidR="00476C24" w:rsidRPr="00C032F4">
        <w:rPr>
          <w:rFonts w:ascii="GHEA Grapalat" w:hAnsi="GHEA Grapalat" w:cs="Sylfaen"/>
        </w:rPr>
        <w:t>ԳՆԱՆՇՄԱՆ</w:t>
      </w:r>
      <w:r w:rsidR="00476C24" w:rsidRPr="00C032F4">
        <w:rPr>
          <w:rFonts w:ascii="GHEA Grapalat" w:hAnsi="GHEA Grapalat" w:cs="Sylfaen"/>
          <w:lang w:val="af-ZA"/>
        </w:rPr>
        <w:t xml:space="preserve"> </w:t>
      </w:r>
      <w:r w:rsidR="00476C24" w:rsidRPr="00C032F4">
        <w:rPr>
          <w:rFonts w:ascii="GHEA Grapalat" w:hAnsi="GHEA Grapalat" w:cs="Sylfaen"/>
        </w:rPr>
        <w:t>ՀԱՐՑՄԱՆ</w:t>
      </w:r>
    </w:p>
    <w:p w14:paraId="465777BC" w14:textId="77777777" w:rsidR="00096865" w:rsidRPr="00C032F4" w:rsidRDefault="00096865" w:rsidP="00EF3662">
      <w:pPr>
        <w:pStyle w:val="BodyText"/>
        <w:ind w:right="-7" w:firstLine="567"/>
        <w:jc w:val="center"/>
        <w:rPr>
          <w:rFonts w:ascii="GHEA Grapalat" w:hAnsi="GHEA Grapalat"/>
          <w:lang w:val="af-ZA"/>
        </w:rPr>
      </w:pPr>
    </w:p>
    <w:p w14:paraId="24993CB8" w14:textId="77777777" w:rsidR="00096865" w:rsidRPr="00C032F4" w:rsidRDefault="00096865" w:rsidP="00EF3662">
      <w:pPr>
        <w:pStyle w:val="BodyText"/>
        <w:ind w:right="-7" w:firstLine="567"/>
        <w:jc w:val="center"/>
        <w:rPr>
          <w:rFonts w:ascii="GHEA Grapalat" w:hAnsi="GHEA Grapalat"/>
          <w:lang w:val="af-ZA"/>
        </w:rPr>
      </w:pPr>
    </w:p>
    <w:p w14:paraId="25BB1505" w14:textId="77777777" w:rsidR="00096865" w:rsidRPr="00C032F4" w:rsidRDefault="00096865" w:rsidP="00EF3662">
      <w:pPr>
        <w:pStyle w:val="BodyText"/>
        <w:ind w:right="-7" w:firstLine="567"/>
        <w:jc w:val="center"/>
        <w:rPr>
          <w:rFonts w:ascii="GHEA Grapalat" w:hAnsi="GHEA Grapalat"/>
          <w:lang w:val="af-ZA"/>
        </w:rPr>
      </w:pPr>
    </w:p>
    <w:p w14:paraId="152220CF" w14:textId="77777777" w:rsidR="00096865" w:rsidRPr="00C032F4" w:rsidRDefault="00096865" w:rsidP="00EF3662">
      <w:pPr>
        <w:pStyle w:val="BodyText"/>
        <w:ind w:right="-7" w:firstLine="567"/>
        <w:jc w:val="center"/>
        <w:rPr>
          <w:rFonts w:ascii="GHEA Grapalat" w:hAnsi="GHEA Grapalat"/>
          <w:lang w:val="af-ZA"/>
        </w:rPr>
      </w:pPr>
    </w:p>
    <w:p w14:paraId="59515D52" w14:textId="77777777" w:rsidR="00096865" w:rsidRPr="00C032F4" w:rsidRDefault="00096865" w:rsidP="00EF3662">
      <w:pPr>
        <w:pStyle w:val="BodyText"/>
        <w:ind w:right="-7" w:firstLine="567"/>
        <w:jc w:val="center"/>
        <w:rPr>
          <w:rFonts w:ascii="GHEA Grapalat" w:hAnsi="GHEA Grapalat"/>
          <w:lang w:val="af-ZA"/>
        </w:rPr>
      </w:pPr>
    </w:p>
    <w:p w14:paraId="2175EE81" w14:textId="77777777" w:rsidR="00096865" w:rsidRPr="00C032F4" w:rsidRDefault="00096865" w:rsidP="00EF3662">
      <w:pPr>
        <w:pStyle w:val="BodyText"/>
        <w:ind w:right="-7" w:firstLine="567"/>
        <w:jc w:val="center"/>
        <w:rPr>
          <w:rFonts w:ascii="GHEA Grapalat" w:hAnsi="GHEA Grapalat"/>
          <w:lang w:val="af-ZA"/>
        </w:rPr>
      </w:pPr>
    </w:p>
    <w:p w14:paraId="444B8AED" w14:textId="77777777" w:rsidR="00096865" w:rsidRPr="00C032F4" w:rsidRDefault="00096865" w:rsidP="00EF3662">
      <w:pPr>
        <w:pStyle w:val="BodyText"/>
        <w:ind w:right="-7" w:firstLine="567"/>
        <w:jc w:val="center"/>
        <w:rPr>
          <w:rFonts w:ascii="GHEA Grapalat" w:hAnsi="GHEA Grapalat"/>
          <w:lang w:val="af-ZA"/>
        </w:rPr>
      </w:pPr>
    </w:p>
    <w:p w14:paraId="211D8B8E" w14:textId="77777777" w:rsidR="00096865" w:rsidRPr="00C032F4" w:rsidRDefault="00096865" w:rsidP="00EF3662">
      <w:pPr>
        <w:pStyle w:val="BodyText"/>
        <w:ind w:right="-7" w:firstLine="567"/>
        <w:jc w:val="center"/>
        <w:rPr>
          <w:rFonts w:ascii="GHEA Grapalat" w:hAnsi="GHEA Grapalat"/>
          <w:lang w:val="af-ZA"/>
        </w:rPr>
      </w:pPr>
    </w:p>
    <w:p w14:paraId="057F77D1" w14:textId="77777777" w:rsidR="002B32D6" w:rsidRPr="00C032F4" w:rsidRDefault="002B32D6" w:rsidP="00EF3662">
      <w:pPr>
        <w:pStyle w:val="BodyText"/>
        <w:ind w:right="-7" w:firstLine="567"/>
        <w:jc w:val="center"/>
        <w:rPr>
          <w:rFonts w:ascii="GHEA Grapalat" w:hAnsi="GHEA Grapalat"/>
          <w:lang w:val="af-ZA"/>
        </w:rPr>
      </w:pPr>
    </w:p>
    <w:p w14:paraId="06244D5E" w14:textId="77777777" w:rsidR="00096865" w:rsidRPr="00C032F4" w:rsidRDefault="00096865" w:rsidP="00EF3662">
      <w:pPr>
        <w:pStyle w:val="BodyText"/>
        <w:ind w:right="-7" w:firstLine="567"/>
        <w:jc w:val="center"/>
        <w:rPr>
          <w:rFonts w:ascii="GHEA Grapalat" w:hAnsi="GHEA Grapalat"/>
          <w:lang w:val="af-ZA"/>
        </w:rPr>
      </w:pPr>
    </w:p>
    <w:p w14:paraId="39B8CAB8" w14:textId="77777777" w:rsidR="00CE0D95" w:rsidRPr="00C032F4" w:rsidRDefault="00CE0D95" w:rsidP="00EF3662">
      <w:pPr>
        <w:pStyle w:val="BodyText"/>
        <w:ind w:right="-7" w:firstLine="567"/>
        <w:jc w:val="center"/>
        <w:rPr>
          <w:rFonts w:ascii="GHEA Grapalat" w:hAnsi="GHEA Grapalat"/>
          <w:lang w:val="af-ZA"/>
        </w:rPr>
      </w:pPr>
    </w:p>
    <w:p w14:paraId="0145B7D5" w14:textId="77777777" w:rsidR="00CE0D95" w:rsidRPr="00C032F4" w:rsidRDefault="00CE0D95" w:rsidP="00EF3662">
      <w:pPr>
        <w:pStyle w:val="BodyText"/>
        <w:ind w:right="-7" w:firstLine="567"/>
        <w:jc w:val="center"/>
        <w:rPr>
          <w:rFonts w:ascii="GHEA Grapalat" w:hAnsi="GHEA Grapalat"/>
          <w:lang w:val="af-ZA"/>
        </w:rPr>
      </w:pPr>
    </w:p>
    <w:p w14:paraId="6AAA28B0" w14:textId="77777777" w:rsidR="00CE0D95" w:rsidRPr="00C032F4" w:rsidRDefault="00CE0D95" w:rsidP="00EF3662">
      <w:pPr>
        <w:pStyle w:val="BodyText"/>
        <w:ind w:right="-7" w:firstLine="567"/>
        <w:jc w:val="center"/>
        <w:rPr>
          <w:rFonts w:ascii="GHEA Grapalat" w:hAnsi="GHEA Grapalat"/>
          <w:lang w:val="af-ZA"/>
        </w:rPr>
      </w:pPr>
    </w:p>
    <w:p w14:paraId="1CE7DEA1" w14:textId="77777777" w:rsidR="00096865" w:rsidRPr="00C032F4" w:rsidRDefault="00096865" w:rsidP="00EF3662">
      <w:pPr>
        <w:pStyle w:val="BodyText"/>
        <w:ind w:right="-7" w:firstLine="567"/>
        <w:jc w:val="center"/>
        <w:rPr>
          <w:rFonts w:ascii="GHEA Grapalat" w:hAnsi="GHEA Grapalat"/>
          <w:lang w:val="af-ZA"/>
        </w:rPr>
      </w:pPr>
    </w:p>
    <w:p w14:paraId="04A4682C" w14:textId="77777777" w:rsidR="00CD0CC7" w:rsidRPr="00C032F4" w:rsidRDefault="006F0D3F" w:rsidP="00EF3662">
      <w:pPr>
        <w:ind w:firstLine="567"/>
        <w:jc w:val="both"/>
        <w:rPr>
          <w:rFonts w:ascii="GHEA Grapalat" w:hAnsi="GHEA Grapalat" w:cs="Sylfaen"/>
          <w:i/>
          <w:sz w:val="22"/>
          <w:szCs w:val="22"/>
          <w:lang w:val="af-ZA"/>
        </w:rPr>
      </w:pPr>
      <w:r w:rsidRPr="00C032F4">
        <w:rPr>
          <w:rFonts w:ascii="GHEA Grapalat" w:hAnsi="GHEA Grapalat" w:cs="Sylfaen"/>
          <w:i/>
          <w:sz w:val="22"/>
          <w:szCs w:val="22"/>
          <w:lang w:val="af-ZA"/>
        </w:rPr>
        <w:br w:type="page"/>
      </w:r>
    </w:p>
    <w:p w14:paraId="6B824EA6" w14:textId="77777777" w:rsidR="00CD0CC7" w:rsidRPr="00C032F4" w:rsidRDefault="00CD0CC7" w:rsidP="00EF3662">
      <w:pPr>
        <w:ind w:firstLine="567"/>
        <w:jc w:val="both"/>
        <w:rPr>
          <w:rFonts w:ascii="GHEA Grapalat" w:hAnsi="GHEA Grapalat" w:cs="Sylfaen"/>
          <w:i/>
          <w:sz w:val="22"/>
          <w:szCs w:val="22"/>
          <w:lang w:val="af-ZA"/>
        </w:rPr>
      </w:pPr>
    </w:p>
    <w:p w14:paraId="656F91E7" w14:textId="77777777" w:rsidR="00CD0CC7" w:rsidRPr="00C032F4" w:rsidRDefault="00CD0CC7" w:rsidP="00EF3662">
      <w:pPr>
        <w:ind w:firstLine="567"/>
        <w:jc w:val="both"/>
        <w:rPr>
          <w:rFonts w:ascii="GHEA Grapalat" w:hAnsi="GHEA Grapalat" w:cs="Sylfaen"/>
          <w:i/>
          <w:sz w:val="22"/>
          <w:szCs w:val="22"/>
          <w:lang w:val="af-ZA"/>
        </w:rPr>
      </w:pPr>
    </w:p>
    <w:p w14:paraId="06547AA4" w14:textId="0110328A" w:rsidR="001A43A4" w:rsidRPr="00C032F4" w:rsidRDefault="00096865" w:rsidP="00EF3662">
      <w:pPr>
        <w:ind w:firstLine="567"/>
        <w:jc w:val="both"/>
        <w:rPr>
          <w:rFonts w:ascii="GHEA Grapalat" w:hAnsi="GHEA Grapalat" w:cs="Sylfaen"/>
          <w:i/>
          <w:sz w:val="22"/>
          <w:szCs w:val="22"/>
          <w:lang w:val="af-ZA"/>
        </w:rPr>
      </w:pPr>
      <w:proofErr w:type="spellStart"/>
      <w:r w:rsidRPr="00C032F4">
        <w:rPr>
          <w:rFonts w:ascii="GHEA Grapalat" w:hAnsi="GHEA Grapalat" w:cs="Sylfaen"/>
          <w:i/>
          <w:sz w:val="22"/>
          <w:szCs w:val="22"/>
        </w:rPr>
        <w:t>Հարգելի</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մասնակից</w:t>
      </w:r>
      <w:proofErr w:type="spellEnd"/>
      <w:r w:rsidR="00677658" w:rsidRPr="00C032F4">
        <w:rPr>
          <w:rFonts w:ascii="GHEA Grapalat" w:hAnsi="GHEA Grapalat" w:cs="Sylfaen"/>
          <w:i/>
          <w:sz w:val="22"/>
          <w:szCs w:val="22"/>
          <w:lang w:val="af-ZA"/>
        </w:rPr>
        <w:t xml:space="preserve"> </w:t>
      </w:r>
      <w:proofErr w:type="spellStart"/>
      <w:r w:rsidR="00884204" w:rsidRPr="00C032F4">
        <w:rPr>
          <w:rFonts w:ascii="GHEA Grapalat" w:hAnsi="GHEA Grapalat" w:cs="Sylfaen"/>
          <w:i/>
          <w:sz w:val="22"/>
          <w:szCs w:val="22"/>
        </w:rPr>
        <w:t>ն</w:t>
      </w:r>
      <w:r w:rsidRPr="00C032F4">
        <w:rPr>
          <w:rFonts w:ascii="GHEA Grapalat" w:hAnsi="GHEA Grapalat" w:cs="Sylfaen"/>
          <w:i/>
          <w:sz w:val="22"/>
          <w:szCs w:val="22"/>
        </w:rPr>
        <w:t>ախքան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հայտ</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կազմելը</w:t>
      </w:r>
      <w:proofErr w:type="spellEnd"/>
      <w:r w:rsidRPr="00C032F4">
        <w:rPr>
          <w:rFonts w:ascii="GHEA Grapalat" w:hAnsi="GHEA Grapalat" w:cs="Times Armenian"/>
          <w:i/>
          <w:sz w:val="22"/>
          <w:szCs w:val="22"/>
          <w:lang w:val="af-ZA"/>
        </w:rPr>
        <w:t xml:space="preserve"> </w:t>
      </w:r>
      <w:r w:rsidRPr="00C032F4">
        <w:rPr>
          <w:rFonts w:ascii="GHEA Grapalat" w:hAnsi="GHEA Grapalat" w:cs="Sylfaen"/>
          <w:i/>
          <w:sz w:val="22"/>
          <w:szCs w:val="22"/>
        </w:rPr>
        <w:t>և</w:t>
      </w:r>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ներկայացնելը</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խնդրում</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ենք</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մանրամասնորեն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ուսումնասիրել</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սույն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հրավերը</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քանի</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որ</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հրավերին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չհամապատասխանող</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հայտերը</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ենթակա</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են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մերժման</w:t>
      </w:r>
      <w:proofErr w:type="spellEnd"/>
      <w:r w:rsidR="0046586E" w:rsidRPr="00C032F4">
        <w:rPr>
          <w:rFonts w:ascii="GHEA Grapalat" w:hAnsi="GHEA Grapalat" w:cs="Sylfaen"/>
          <w:i/>
          <w:sz w:val="22"/>
          <w:szCs w:val="22"/>
          <w:lang w:val="af-ZA"/>
        </w:rPr>
        <w:t xml:space="preserve">: </w:t>
      </w:r>
    </w:p>
    <w:p w14:paraId="71F1A93C" w14:textId="77777777" w:rsidR="00F60C5F" w:rsidRPr="00C032F4" w:rsidRDefault="00F60C5F" w:rsidP="00F60C5F">
      <w:pPr>
        <w:ind w:firstLine="567"/>
        <w:jc w:val="both"/>
        <w:rPr>
          <w:rFonts w:ascii="GHEA Grapalat" w:hAnsi="GHEA Grapalat" w:cs="Sylfaen"/>
          <w:i/>
          <w:sz w:val="22"/>
          <w:szCs w:val="22"/>
          <w:lang w:val="af-ZA"/>
        </w:rPr>
      </w:pPr>
      <w:proofErr w:type="spellStart"/>
      <w:r w:rsidRPr="00C032F4">
        <w:rPr>
          <w:rFonts w:ascii="GHEA Grapalat" w:hAnsi="GHEA Grapalat" w:cs="Sylfaen"/>
          <w:i/>
          <w:sz w:val="22"/>
          <w:szCs w:val="22"/>
        </w:rPr>
        <w:t>Եթե</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Դուք</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գրանցված</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չեք</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էլեկտրոնային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գնումների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համակարգում</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սակայն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ցանկություն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ունեք</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մասնակցել</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սույն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ընթացակարգին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ապա</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հայտ</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ներկայացնելու</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համար</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անհրաժեշտ</w:t>
      </w:r>
      <w:proofErr w:type="spellEnd"/>
      <w:r w:rsidRPr="00C032F4">
        <w:rPr>
          <w:rFonts w:ascii="GHEA Grapalat" w:hAnsi="GHEA Grapalat" w:cs="Sylfaen"/>
          <w:i/>
          <w:sz w:val="22"/>
          <w:szCs w:val="22"/>
          <w:lang w:val="af-ZA"/>
        </w:rPr>
        <w:t xml:space="preserve"> </w:t>
      </w:r>
      <w:r w:rsidRPr="00C032F4">
        <w:rPr>
          <w:rFonts w:ascii="GHEA Grapalat" w:hAnsi="GHEA Grapalat" w:cs="Sylfaen"/>
          <w:i/>
          <w:sz w:val="22"/>
          <w:szCs w:val="22"/>
        </w:rPr>
        <w:t>է</w:t>
      </w:r>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ինքնագրանցվել</w:t>
      </w:r>
      <w:proofErr w:type="spellEnd"/>
      <w:r w:rsidRPr="00C032F4">
        <w:rPr>
          <w:rFonts w:ascii="GHEA Grapalat" w:hAnsi="GHEA Grapalat" w:cs="Sylfaen"/>
          <w:i/>
          <w:sz w:val="22"/>
          <w:szCs w:val="22"/>
          <w:lang w:val="af-ZA"/>
        </w:rPr>
        <w:t xml:space="preserve"> Armeps </w:t>
      </w:r>
      <w:proofErr w:type="spellStart"/>
      <w:r w:rsidRPr="00C032F4">
        <w:rPr>
          <w:rFonts w:ascii="GHEA Grapalat" w:hAnsi="GHEA Grapalat" w:cs="Sylfaen"/>
          <w:i/>
          <w:sz w:val="22"/>
          <w:szCs w:val="22"/>
        </w:rPr>
        <w:t>համակարգում</w:t>
      </w:r>
      <w:proofErr w:type="spellEnd"/>
      <w:r w:rsidRPr="00C032F4">
        <w:rPr>
          <w:rFonts w:ascii="GHEA Grapalat" w:hAnsi="GHEA Grapalat" w:cs="Sylfaen"/>
          <w:i/>
          <w:sz w:val="22"/>
          <w:szCs w:val="22"/>
          <w:lang w:val="af-ZA"/>
        </w:rPr>
        <w:t xml:space="preserve"> (</w:t>
      </w:r>
      <w:r>
        <w:fldChar w:fldCharType="begin"/>
      </w:r>
      <w:r w:rsidRPr="00FB7100">
        <w:rPr>
          <w:lang w:val="af-ZA"/>
        </w:rPr>
        <w:instrText>HYPERLINK "http://www.armeps.am"</w:instrText>
      </w:r>
      <w:r>
        <w:fldChar w:fldCharType="separate"/>
      </w:r>
      <w:r w:rsidRPr="00C032F4">
        <w:rPr>
          <w:rFonts w:ascii="GHEA Grapalat" w:hAnsi="GHEA Grapalat" w:cs="Sylfaen"/>
          <w:i/>
          <w:sz w:val="22"/>
          <w:szCs w:val="22"/>
          <w:lang w:val="af-ZA"/>
        </w:rPr>
        <w:t>www.armeps.am</w:t>
      </w:r>
      <w:r>
        <w:fldChar w:fldCharType="end"/>
      </w:r>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Համակարգում</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գրանցվելու</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պայմանները</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սահմանված</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են</w:t>
      </w:r>
      <w:proofErr w:type="spellEnd"/>
      <w:r w:rsidRPr="00C032F4">
        <w:rPr>
          <w:rFonts w:ascii="GHEA Grapalat" w:hAnsi="GHEA Grapalat" w:cs="Sylfaen"/>
          <w:i/>
          <w:sz w:val="22"/>
          <w:szCs w:val="22"/>
          <w:lang w:val="af-ZA"/>
        </w:rPr>
        <w:t xml:space="preserve"> </w:t>
      </w:r>
      <w:hyperlink r:id="rId8" w:history="1">
        <w:r w:rsidRPr="00C032F4">
          <w:rPr>
            <w:rFonts w:ascii="GHEA Grapalat" w:hAnsi="GHEA Grapalat" w:cs="Sylfaen"/>
            <w:i/>
            <w:sz w:val="22"/>
            <w:szCs w:val="22"/>
            <w:lang w:val="af-ZA"/>
          </w:rPr>
          <w:t>www.procurement.am</w:t>
        </w:r>
      </w:hyperlink>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հասցեով</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գործող</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գնումների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պաշտոնական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տեղեկագրի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Օրենսդրություն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բաժնի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Ուղեցույցներ</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ձեռնարկներ</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ենթաբաժնում</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տեղադրված</w:t>
      </w:r>
      <w:proofErr w:type="spellEnd"/>
      <w:r w:rsidRPr="00C032F4">
        <w:rPr>
          <w:rFonts w:ascii="GHEA Grapalat" w:hAnsi="GHEA Grapalat" w:cs="Sylfaen"/>
          <w:i/>
          <w:sz w:val="22"/>
          <w:szCs w:val="22"/>
          <w:lang w:val="af-ZA"/>
        </w:rPr>
        <w:t xml:space="preserve">  </w:t>
      </w:r>
      <w:hyperlink r:id="rId9" w:history="1">
        <w:r w:rsidRPr="00C032F4">
          <w:rPr>
            <w:rFonts w:ascii="GHEA Grapalat" w:hAnsi="GHEA Grapalat" w:cs="Sylfaen"/>
            <w:i/>
            <w:sz w:val="22"/>
            <w:szCs w:val="22"/>
            <w:lang w:val="af-ZA"/>
          </w:rPr>
          <w:t xml:space="preserve">Armeps </w:t>
        </w:r>
        <w:proofErr w:type="spellStart"/>
        <w:r w:rsidRPr="00C032F4">
          <w:rPr>
            <w:rFonts w:ascii="GHEA Grapalat" w:hAnsi="GHEA Grapalat" w:cs="Sylfaen"/>
            <w:i/>
            <w:sz w:val="22"/>
            <w:szCs w:val="22"/>
          </w:rPr>
          <w:t>էլեկտրոնային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գնումների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համակարգի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օգտագործողի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Տնտեսական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օպերատորի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ուղեցույց</w:t>
        </w:r>
      </w:hyperlink>
      <w:r w:rsidRPr="00C032F4">
        <w:rPr>
          <w:rFonts w:ascii="GHEA Grapalat" w:hAnsi="GHEA Grapalat" w:cs="Sylfaen"/>
          <w:i/>
          <w:sz w:val="22"/>
          <w:szCs w:val="22"/>
        </w:rPr>
        <w:t>ում</w:t>
      </w:r>
      <w:proofErr w:type="spellEnd"/>
      <w:r w:rsidRPr="00C032F4">
        <w:rPr>
          <w:rFonts w:ascii="GHEA Grapalat" w:hAnsi="GHEA Grapalat" w:cs="Sylfaen"/>
          <w:i/>
          <w:sz w:val="22"/>
          <w:szCs w:val="22"/>
          <w:lang w:val="af-ZA"/>
        </w:rPr>
        <w:t>:</w:t>
      </w:r>
    </w:p>
    <w:p w14:paraId="5EF663D2" w14:textId="77777777" w:rsidR="00F60C5F" w:rsidRPr="00C032F4" w:rsidRDefault="00F60C5F" w:rsidP="00F60C5F">
      <w:pPr>
        <w:ind w:firstLine="567"/>
        <w:jc w:val="both"/>
        <w:rPr>
          <w:rFonts w:ascii="GHEA Grapalat" w:hAnsi="GHEA Grapalat" w:cs="Sylfaen"/>
          <w:i/>
          <w:sz w:val="22"/>
          <w:szCs w:val="22"/>
          <w:lang w:val="af-ZA"/>
        </w:rPr>
      </w:pPr>
      <w:proofErr w:type="spellStart"/>
      <w:r w:rsidRPr="00C032F4">
        <w:rPr>
          <w:rFonts w:ascii="GHEA Grapalat" w:hAnsi="GHEA Grapalat" w:cs="Sylfaen"/>
          <w:i/>
          <w:sz w:val="22"/>
          <w:szCs w:val="22"/>
        </w:rPr>
        <w:t>Ուղեցույցը</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հասանելի</w:t>
      </w:r>
      <w:proofErr w:type="spellEnd"/>
      <w:r w:rsidRPr="00C032F4">
        <w:rPr>
          <w:rFonts w:ascii="GHEA Grapalat" w:hAnsi="GHEA Grapalat" w:cs="Sylfaen"/>
          <w:i/>
          <w:sz w:val="22"/>
          <w:szCs w:val="22"/>
          <w:lang w:val="af-ZA"/>
        </w:rPr>
        <w:t xml:space="preserve"> </w:t>
      </w:r>
      <w:r w:rsidRPr="00C032F4">
        <w:rPr>
          <w:rFonts w:ascii="GHEA Grapalat" w:hAnsi="GHEA Grapalat" w:cs="Sylfaen"/>
          <w:i/>
          <w:sz w:val="22"/>
          <w:szCs w:val="22"/>
        </w:rPr>
        <w:t>է</w:t>
      </w:r>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հետևյալ</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հղումով</w:t>
      </w:r>
      <w:proofErr w:type="spellEnd"/>
      <w:r w:rsidRPr="00C032F4">
        <w:rPr>
          <w:rFonts w:ascii="GHEA Grapalat" w:hAnsi="GHEA Grapalat" w:cs="Sylfaen"/>
          <w:i/>
          <w:sz w:val="22"/>
          <w:szCs w:val="22"/>
        </w:rPr>
        <w:t>՝</w:t>
      </w:r>
      <w:r w:rsidRPr="00C032F4">
        <w:rPr>
          <w:rFonts w:ascii="GHEA Grapalat" w:hAnsi="GHEA Grapalat" w:cs="Sylfaen"/>
          <w:i/>
          <w:sz w:val="22"/>
          <w:szCs w:val="22"/>
          <w:lang w:val="af-ZA"/>
        </w:rPr>
        <w:t xml:space="preserve"> </w:t>
      </w:r>
      <w:r>
        <w:fldChar w:fldCharType="begin"/>
      </w:r>
      <w:r w:rsidRPr="0091171C">
        <w:rPr>
          <w:lang w:val="af-ZA"/>
        </w:rPr>
        <w:instrText>HYPERLINK "http://gnumner.am/hy/page/ughecuycner_dzernarkner/"</w:instrText>
      </w:r>
      <w:r>
        <w:fldChar w:fldCharType="separate"/>
      </w:r>
      <w:r w:rsidRPr="00C032F4">
        <w:rPr>
          <w:rFonts w:ascii="GHEA Grapalat" w:hAnsi="GHEA Grapalat" w:cs="Sylfaen"/>
          <w:sz w:val="22"/>
          <w:szCs w:val="22"/>
          <w:lang w:val="af-ZA"/>
        </w:rPr>
        <w:t>http://gnumner.am/hy/page/ughecuycner_dzernarkner/</w:t>
      </w:r>
      <w:r>
        <w:fldChar w:fldCharType="end"/>
      </w:r>
      <w:r w:rsidRPr="00C032F4">
        <w:rPr>
          <w:rFonts w:ascii="GHEA Grapalat" w:hAnsi="GHEA Grapalat" w:cs="Sylfaen"/>
          <w:i/>
          <w:sz w:val="22"/>
          <w:szCs w:val="22"/>
          <w:lang w:val="af-ZA"/>
        </w:rPr>
        <w:t>:</w:t>
      </w:r>
    </w:p>
    <w:p w14:paraId="2D606767" w14:textId="77777777" w:rsidR="00F60C5F" w:rsidRPr="00C032F4" w:rsidRDefault="0046586E" w:rsidP="00EF3662">
      <w:pPr>
        <w:ind w:firstLine="567"/>
        <w:jc w:val="both"/>
        <w:rPr>
          <w:rFonts w:ascii="GHEA Grapalat" w:hAnsi="GHEA Grapalat" w:cs="Sylfaen"/>
          <w:i/>
          <w:sz w:val="22"/>
          <w:szCs w:val="22"/>
          <w:lang w:val="af-ZA"/>
        </w:rPr>
      </w:pPr>
      <w:proofErr w:type="spellStart"/>
      <w:r w:rsidRPr="00C032F4">
        <w:rPr>
          <w:rFonts w:ascii="GHEA Grapalat" w:hAnsi="GHEA Grapalat" w:cs="Sylfaen"/>
          <w:i/>
          <w:sz w:val="22"/>
          <w:szCs w:val="22"/>
        </w:rPr>
        <w:t>Միաժամանակ</w:t>
      </w:r>
      <w:proofErr w:type="spellEnd"/>
      <w:r w:rsidR="00F60C5F" w:rsidRPr="00C032F4">
        <w:rPr>
          <w:rFonts w:ascii="GHEA Grapalat" w:hAnsi="GHEA Grapalat" w:cs="Sylfaen"/>
          <w:i/>
          <w:sz w:val="22"/>
          <w:szCs w:val="22"/>
        </w:rPr>
        <w:t>՝</w:t>
      </w:r>
    </w:p>
    <w:p w14:paraId="666B9469" w14:textId="77777777" w:rsidR="00F60C5F" w:rsidRPr="00C032F4" w:rsidRDefault="0046586E" w:rsidP="00F60C5F">
      <w:pPr>
        <w:ind w:firstLine="567"/>
        <w:jc w:val="both"/>
        <w:rPr>
          <w:rFonts w:ascii="GHEA Grapalat" w:hAnsi="GHEA Grapalat" w:cs="Sylfaen"/>
          <w:i/>
          <w:sz w:val="22"/>
          <w:szCs w:val="22"/>
          <w:lang w:val="af-ZA"/>
        </w:rPr>
      </w:pPr>
      <w:r w:rsidRPr="00C032F4">
        <w:rPr>
          <w:rFonts w:ascii="GHEA Grapalat" w:hAnsi="GHEA Grapalat" w:cs="Sylfaen"/>
          <w:i/>
          <w:sz w:val="22"/>
          <w:szCs w:val="22"/>
          <w:lang w:val="af-ZA"/>
        </w:rPr>
        <w:t xml:space="preserve"> </w:t>
      </w:r>
      <w:r w:rsidR="00677658" w:rsidRPr="00C032F4">
        <w:rPr>
          <w:rFonts w:ascii="GHEA Grapalat" w:hAnsi="GHEA Grapalat"/>
          <w:i/>
          <w:sz w:val="22"/>
          <w:szCs w:val="22"/>
          <w:lang w:val="af-ZA"/>
        </w:rPr>
        <w:t xml:space="preserve">- </w:t>
      </w:r>
      <w:r w:rsidR="00984BDB" w:rsidRPr="00C032F4">
        <w:rPr>
          <w:rFonts w:ascii="GHEA Grapalat" w:hAnsi="GHEA Grapalat"/>
          <w:i/>
          <w:sz w:val="22"/>
          <w:szCs w:val="22"/>
          <w:lang w:val="af-ZA"/>
        </w:rPr>
        <w:t>հայտ</w:t>
      </w:r>
      <w:r w:rsidR="00677658" w:rsidRPr="00C032F4">
        <w:rPr>
          <w:rFonts w:ascii="GHEA Grapalat" w:hAnsi="GHEA Grapalat"/>
          <w:i/>
          <w:sz w:val="22"/>
          <w:szCs w:val="22"/>
          <w:lang w:val="af-ZA"/>
        </w:rPr>
        <w:t>ը էլեկտրոնային գնումների Armeps (www.armeps.am) համակարգ (այսուհետ` համակարգ) մուտքագրելիս</w:t>
      </w:r>
      <w:r w:rsidR="00984BDB" w:rsidRPr="00C032F4">
        <w:rPr>
          <w:rFonts w:ascii="GHEA Grapalat" w:hAnsi="GHEA Grapalat"/>
          <w:i/>
          <w:sz w:val="22"/>
          <w:szCs w:val="22"/>
          <w:lang w:val="af-ZA"/>
        </w:rPr>
        <w:t xml:space="preserve"> անհրաժեշտ է </w:t>
      </w:r>
      <w:r w:rsidR="00F9448B" w:rsidRPr="00C032F4">
        <w:rPr>
          <w:rFonts w:ascii="GHEA Grapalat" w:hAnsi="GHEA Grapalat"/>
          <w:i/>
          <w:sz w:val="22"/>
          <w:szCs w:val="22"/>
          <w:lang w:val="af-ZA"/>
        </w:rPr>
        <w:t xml:space="preserve">առաջնորդվել </w:t>
      </w:r>
      <w:hyperlink r:id="rId10" w:history="1">
        <w:r w:rsidR="00F60C5F" w:rsidRPr="00C032F4">
          <w:rPr>
            <w:rFonts w:ascii="GHEA Grapalat" w:hAnsi="GHEA Grapalat" w:cs="Sylfaen"/>
            <w:i/>
            <w:sz w:val="22"/>
            <w:szCs w:val="22"/>
            <w:lang w:val="af-ZA"/>
          </w:rPr>
          <w:t>www.procurement.am</w:t>
        </w:r>
      </w:hyperlink>
      <w:r w:rsidR="00F60C5F" w:rsidRPr="00C032F4">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CF09E1">
        <w:rPr>
          <w:lang w:val="af-ZA"/>
        </w:rPr>
        <w:instrText>HYPERLINK "http://gnumner.am/website/images/original/%D5%88%D5%92%D5%82%D4%B5%D5%91%D5%88%D5%92%D5%85%D5%91.docx"</w:instrText>
      </w:r>
      <w:r w:rsidR="00F60C5F">
        <w:fldChar w:fldCharType="separate"/>
      </w:r>
      <w:r w:rsidR="00F60C5F" w:rsidRPr="00C032F4">
        <w:rPr>
          <w:rFonts w:ascii="GHEA Grapalat" w:hAnsi="GHEA Grapalat" w:cs="Sylfaen"/>
          <w:i/>
          <w:sz w:val="22"/>
          <w:szCs w:val="22"/>
          <w:lang w:val="af-ZA"/>
        </w:rPr>
        <w:t>Էլեկտրոնային գնումների կատարման ուղեցույց</w:t>
      </w:r>
      <w:r w:rsidR="00F60C5F">
        <w:fldChar w:fldCharType="end"/>
      </w:r>
      <w:r w:rsidR="00F60C5F" w:rsidRPr="00C032F4">
        <w:rPr>
          <w:rFonts w:ascii="GHEA Grapalat" w:hAnsi="GHEA Grapalat" w:cs="Sylfaen"/>
          <w:i/>
          <w:sz w:val="22"/>
          <w:szCs w:val="22"/>
          <w:lang w:val="af-ZA"/>
        </w:rPr>
        <w:t>ով:</w:t>
      </w:r>
    </w:p>
    <w:p w14:paraId="4829709D" w14:textId="77777777" w:rsidR="00F60C5F" w:rsidRPr="00C032F4" w:rsidRDefault="00F60C5F" w:rsidP="00F60C5F">
      <w:pPr>
        <w:ind w:firstLine="567"/>
        <w:jc w:val="both"/>
        <w:rPr>
          <w:rFonts w:ascii="GHEA Grapalat" w:hAnsi="GHEA Grapalat" w:cs="Sylfaen"/>
          <w:i/>
          <w:sz w:val="22"/>
          <w:szCs w:val="22"/>
          <w:lang w:val="af-ZA"/>
        </w:rPr>
      </w:pPr>
      <w:r w:rsidRPr="00C032F4">
        <w:rPr>
          <w:rFonts w:ascii="GHEA Grapalat" w:hAnsi="GHEA Grapalat" w:cs="Sylfaen"/>
          <w:i/>
          <w:sz w:val="22"/>
          <w:szCs w:val="22"/>
          <w:lang w:val="af-ZA"/>
        </w:rPr>
        <w:t xml:space="preserve">Ուղեցույցը հասանելի է հետևյալ հղումով՝ </w:t>
      </w:r>
      <w:r>
        <w:fldChar w:fldCharType="begin"/>
      </w:r>
      <w:r w:rsidRPr="0091171C">
        <w:rPr>
          <w:lang w:val="af-ZA"/>
        </w:rPr>
        <w:instrText>HYPERLINK "http://gnumner.am/hy/page/ughecuycner_dzernarkner/"</w:instrText>
      </w:r>
      <w:r>
        <w:fldChar w:fldCharType="separate"/>
      </w:r>
      <w:r w:rsidRPr="00C032F4">
        <w:rPr>
          <w:rFonts w:ascii="GHEA Grapalat" w:hAnsi="GHEA Grapalat" w:cs="Sylfaen"/>
          <w:i/>
          <w:sz w:val="22"/>
          <w:szCs w:val="22"/>
          <w:lang w:val="af-ZA"/>
        </w:rPr>
        <w:t>http://gnumner.am/hy/page/ughecuycner_dzernarkner/</w:t>
      </w:r>
      <w:r>
        <w:fldChar w:fldCharType="end"/>
      </w:r>
      <w:r w:rsidRPr="00C032F4">
        <w:rPr>
          <w:rFonts w:ascii="GHEA Grapalat" w:hAnsi="GHEA Grapalat" w:cs="Sylfaen"/>
          <w:i/>
          <w:sz w:val="22"/>
          <w:szCs w:val="22"/>
          <w:lang w:val="af-ZA"/>
        </w:rPr>
        <w:t>.</w:t>
      </w:r>
    </w:p>
    <w:p w14:paraId="78D20329" w14:textId="14F6AA6C" w:rsidR="006E7900" w:rsidRPr="00C032F4" w:rsidRDefault="00884204" w:rsidP="00EF3662">
      <w:pPr>
        <w:ind w:firstLine="567"/>
        <w:jc w:val="both"/>
        <w:rPr>
          <w:rFonts w:ascii="GHEA Grapalat" w:hAnsi="GHEA Grapalat"/>
          <w:i/>
          <w:sz w:val="22"/>
          <w:szCs w:val="22"/>
          <w:lang w:val="af-ZA"/>
        </w:rPr>
      </w:pPr>
      <w:r w:rsidRPr="00C032F4">
        <w:rPr>
          <w:rFonts w:ascii="GHEA Grapalat" w:hAnsi="GHEA Grapalat"/>
          <w:i/>
          <w:sz w:val="22"/>
          <w:szCs w:val="22"/>
          <w:lang w:val="af-ZA"/>
        </w:rPr>
        <w:t>-</w:t>
      </w:r>
      <w:r w:rsidR="00B62D06" w:rsidRPr="00C032F4">
        <w:rPr>
          <w:rFonts w:ascii="GHEA Grapalat" w:hAnsi="GHEA Grapalat"/>
          <w:i/>
          <w:sz w:val="22"/>
          <w:szCs w:val="22"/>
          <w:lang w:val="af-ZA"/>
        </w:rPr>
        <w:t xml:space="preserve"> </w:t>
      </w:r>
      <w:r w:rsidR="00677658" w:rsidRPr="00C032F4">
        <w:rPr>
          <w:rFonts w:ascii="GHEA Grapalat" w:hAnsi="GHEA Grapalat"/>
          <w:i/>
          <w:sz w:val="22"/>
          <w:szCs w:val="22"/>
          <w:lang w:val="af-ZA"/>
        </w:rPr>
        <w:t xml:space="preserve">համակարգի </w:t>
      </w:r>
      <w:r w:rsidR="00106D44" w:rsidRPr="00C032F4">
        <w:rPr>
          <w:rFonts w:ascii="GHEA Grapalat" w:hAnsi="GHEA Grapalat"/>
          <w:i/>
          <w:sz w:val="22"/>
          <w:szCs w:val="22"/>
          <w:lang w:val="af-ZA"/>
        </w:rPr>
        <w:t xml:space="preserve">հետ </w:t>
      </w:r>
      <w:r w:rsidR="007E0E5F" w:rsidRPr="00C032F4">
        <w:rPr>
          <w:rFonts w:ascii="GHEA Grapalat" w:hAnsi="GHEA Grapalat"/>
          <w:i/>
          <w:sz w:val="22"/>
          <w:szCs w:val="22"/>
          <w:lang w:val="af-ZA"/>
        </w:rPr>
        <w:t xml:space="preserve">կապված </w:t>
      </w:r>
      <w:r w:rsidR="00B62D06" w:rsidRPr="00C032F4">
        <w:rPr>
          <w:rFonts w:ascii="GHEA Grapalat" w:hAnsi="GHEA Grapalat"/>
          <w:i/>
          <w:sz w:val="22"/>
          <w:szCs w:val="22"/>
          <w:lang w:val="af-ZA"/>
        </w:rPr>
        <w:t>հարցեր</w:t>
      </w:r>
      <w:r w:rsidR="00392525" w:rsidRPr="00C032F4">
        <w:rPr>
          <w:rFonts w:ascii="GHEA Grapalat" w:hAnsi="GHEA Grapalat"/>
          <w:i/>
          <w:sz w:val="22"/>
          <w:szCs w:val="22"/>
          <w:lang w:val="af-ZA"/>
        </w:rPr>
        <w:t xml:space="preserve"> և խնդիրներ</w:t>
      </w:r>
      <w:r w:rsidR="00B62D06" w:rsidRPr="00C032F4">
        <w:rPr>
          <w:rFonts w:ascii="GHEA Grapalat" w:hAnsi="GHEA Grapalat"/>
          <w:i/>
          <w:sz w:val="22"/>
          <w:szCs w:val="22"/>
          <w:lang w:val="af-ZA"/>
        </w:rPr>
        <w:t xml:space="preserve"> առաջանալիս </w:t>
      </w:r>
      <w:r w:rsidR="00F60C5F" w:rsidRPr="00C032F4">
        <w:rPr>
          <w:rFonts w:ascii="GHEA Grapalat" w:hAnsi="GHEA Grapalat"/>
          <w:i/>
          <w:sz w:val="22"/>
          <w:szCs w:val="22"/>
          <w:lang w:val="af-ZA"/>
        </w:rPr>
        <w:t xml:space="preserve">կարող եք դիմել պատվիրատուին, ինչպես նաև </w:t>
      </w:r>
      <w:r w:rsidR="004E1503" w:rsidRPr="00C032F4">
        <w:rPr>
          <w:rFonts w:ascii="GHEA Grapalat" w:hAnsi="GHEA Grapalat"/>
          <w:i/>
          <w:sz w:val="22"/>
          <w:szCs w:val="22"/>
          <w:lang w:val="af-ZA"/>
        </w:rPr>
        <w:t>ՀՀ ֆինանսների նախարարություն</w:t>
      </w:r>
      <w:r w:rsidR="00486B55" w:rsidRPr="00C032F4">
        <w:rPr>
          <w:rFonts w:ascii="GHEA Grapalat" w:hAnsi="GHEA Grapalat"/>
          <w:i/>
          <w:sz w:val="22"/>
          <w:szCs w:val="22"/>
          <w:lang w:val="af-ZA"/>
        </w:rPr>
        <w:t xml:space="preserve"> (այսուհետ նաև</w:t>
      </w:r>
      <w:r w:rsidR="00537E15" w:rsidRPr="00C032F4">
        <w:rPr>
          <w:rFonts w:ascii="GHEA Grapalat" w:hAnsi="GHEA Grapalat"/>
          <w:i/>
          <w:sz w:val="22"/>
          <w:szCs w:val="22"/>
          <w:lang w:val="af-ZA"/>
        </w:rPr>
        <w:t xml:space="preserve">` </w:t>
      </w:r>
      <w:r w:rsidR="0006220B" w:rsidRPr="00C032F4">
        <w:rPr>
          <w:rFonts w:ascii="GHEA Grapalat" w:hAnsi="GHEA Grapalat"/>
          <w:i/>
          <w:sz w:val="22"/>
          <w:szCs w:val="22"/>
          <w:lang w:val="af-ZA"/>
        </w:rPr>
        <w:t>լիազորված մարմին</w:t>
      </w:r>
      <w:r w:rsidR="00486B55" w:rsidRPr="00C032F4">
        <w:rPr>
          <w:rFonts w:ascii="GHEA Grapalat" w:hAnsi="GHEA Grapalat"/>
          <w:i/>
          <w:sz w:val="22"/>
          <w:szCs w:val="22"/>
          <w:lang w:val="af-ZA"/>
        </w:rPr>
        <w:t>)</w:t>
      </w:r>
      <w:r w:rsidR="00B62D06" w:rsidRPr="00C032F4">
        <w:rPr>
          <w:rFonts w:ascii="GHEA Grapalat" w:hAnsi="GHEA Grapalat"/>
          <w:i/>
          <w:sz w:val="22"/>
          <w:szCs w:val="22"/>
          <w:lang w:val="af-ZA"/>
        </w:rPr>
        <w:t xml:space="preserve">` </w:t>
      </w:r>
      <w:r w:rsidR="00AB14F4" w:rsidRPr="00C032F4">
        <w:rPr>
          <w:rFonts w:ascii="GHEA Grapalat" w:hAnsi="GHEA Grapalat"/>
          <w:i/>
          <w:sz w:val="22"/>
          <w:szCs w:val="22"/>
          <w:lang w:val="af-ZA"/>
        </w:rPr>
        <w:t xml:space="preserve">ք. Երևան, </w:t>
      </w:r>
      <w:r w:rsidR="00AD305B" w:rsidRPr="00C032F4">
        <w:rPr>
          <w:rFonts w:ascii="GHEA Grapalat" w:hAnsi="GHEA Grapalat"/>
          <w:i/>
          <w:sz w:val="22"/>
          <w:szCs w:val="22"/>
          <w:lang w:val="af-ZA"/>
        </w:rPr>
        <w:t xml:space="preserve">Մելիք-Ադամյան փող. 1 </w:t>
      </w:r>
      <w:r w:rsidR="000D10F1" w:rsidRPr="00C032F4">
        <w:rPr>
          <w:rFonts w:ascii="GHEA Grapalat" w:hAnsi="GHEA Grapalat"/>
          <w:i/>
          <w:lang w:val="af-ZA"/>
        </w:rPr>
        <w:t xml:space="preserve"> </w:t>
      </w:r>
      <w:r w:rsidR="00AB14F4" w:rsidRPr="00C032F4">
        <w:rPr>
          <w:rFonts w:ascii="GHEA Grapalat" w:hAnsi="GHEA Grapalat"/>
          <w:i/>
          <w:sz w:val="22"/>
          <w:szCs w:val="22"/>
          <w:lang w:val="af-ZA"/>
        </w:rPr>
        <w:t>հասցեով (հեռախոս`</w:t>
      </w:r>
      <w:r w:rsidR="007032AC" w:rsidRPr="00C032F4">
        <w:rPr>
          <w:rFonts w:ascii="GHEA Grapalat" w:hAnsi="GHEA Grapalat"/>
          <w:i/>
          <w:sz w:val="22"/>
          <w:szCs w:val="22"/>
          <w:lang w:val="af-ZA"/>
        </w:rPr>
        <w:t>(</w:t>
      </w:r>
      <w:r w:rsidR="00677658" w:rsidRPr="00C032F4">
        <w:rPr>
          <w:rFonts w:ascii="GHEA Grapalat" w:hAnsi="GHEA Grapalat"/>
          <w:i/>
          <w:sz w:val="22"/>
          <w:szCs w:val="22"/>
          <w:lang w:val="af-ZA"/>
        </w:rPr>
        <w:t>+3741</w:t>
      </w:r>
      <w:r w:rsidR="00BE3F61" w:rsidRPr="00C032F4">
        <w:rPr>
          <w:rFonts w:ascii="GHEA Grapalat" w:hAnsi="GHEA Grapalat"/>
          <w:i/>
          <w:sz w:val="22"/>
          <w:szCs w:val="22"/>
          <w:lang w:val="af-ZA"/>
        </w:rPr>
        <w:t>1</w:t>
      </w:r>
      <w:r w:rsidR="007032AC" w:rsidRPr="00C032F4">
        <w:rPr>
          <w:rFonts w:ascii="GHEA Grapalat" w:hAnsi="GHEA Grapalat"/>
          <w:i/>
          <w:sz w:val="22"/>
          <w:szCs w:val="22"/>
          <w:lang w:val="af-ZA"/>
        </w:rPr>
        <w:t xml:space="preserve">) </w:t>
      </w:r>
      <w:r w:rsidR="001820DF" w:rsidRPr="00C032F4">
        <w:rPr>
          <w:rFonts w:ascii="GHEA Grapalat" w:hAnsi="GHEA Grapalat"/>
          <w:i/>
          <w:sz w:val="22"/>
          <w:szCs w:val="22"/>
          <w:lang w:val="af-ZA"/>
        </w:rPr>
        <w:t>800-600  (111)</w:t>
      </w:r>
      <w:r w:rsidR="00AB14F4" w:rsidRPr="00C032F4">
        <w:rPr>
          <w:rFonts w:ascii="GHEA Grapalat" w:hAnsi="GHEA Grapalat"/>
          <w:i/>
          <w:sz w:val="22"/>
          <w:szCs w:val="22"/>
          <w:lang w:val="af-ZA"/>
        </w:rPr>
        <w:t>):</w:t>
      </w:r>
    </w:p>
    <w:p w14:paraId="2BD02AB7" w14:textId="77777777" w:rsidR="0089384E" w:rsidRPr="00C032F4" w:rsidRDefault="0089384E" w:rsidP="0089384E">
      <w:pPr>
        <w:ind w:firstLine="567"/>
        <w:rPr>
          <w:rFonts w:ascii="GHEA Grapalat" w:hAnsi="GHEA Grapalat"/>
          <w:b/>
          <w:sz w:val="20"/>
          <w:szCs w:val="22"/>
          <w:lang w:val="af-ZA"/>
        </w:rPr>
      </w:pPr>
      <w:bookmarkStart w:id="1" w:name="_Hlk9322052"/>
      <w:proofErr w:type="spellStart"/>
      <w:r w:rsidRPr="00C032F4">
        <w:rPr>
          <w:rFonts w:ascii="GHEA Grapalat" w:hAnsi="GHEA Grapalat" w:cs="Sylfaen"/>
          <w:i/>
          <w:sz w:val="22"/>
          <w:szCs w:val="22"/>
        </w:rPr>
        <w:t>Համակարգում</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գրանցվելը</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ինչպես</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նաև</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հայտ</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ներկայացնելն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անվճար</w:t>
      </w:r>
      <w:proofErr w:type="spellEnd"/>
      <w:r w:rsidRPr="00C032F4">
        <w:rPr>
          <w:rFonts w:ascii="GHEA Grapalat" w:hAnsi="GHEA Grapalat" w:cs="Sylfaen"/>
          <w:i/>
          <w:sz w:val="22"/>
          <w:szCs w:val="22"/>
          <w:lang w:val="af-ZA"/>
        </w:rPr>
        <w:t xml:space="preserve"> </w:t>
      </w:r>
      <w:r w:rsidRPr="00C032F4">
        <w:rPr>
          <w:rFonts w:ascii="GHEA Grapalat" w:hAnsi="GHEA Grapalat" w:cs="Sylfaen"/>
          <w:i/>
          <w:sz w:val="22"/>
          <w:szCs w:val="22"/>
        </w:rPr>
        <w:t>է</w:t>
      </w:r>
      <w:r w:rsidRPr="00C032F4">
        <w:rPr>
          <w:rFonts w:ascii="GHEA Grapalat" w:hAnsi="GHEA Grapalat" w:cs="Sylfaen"/>
          <w:i/>
          <w:sz w:val="22"/>
          <w:szCs w:val="22"/>
          <w:lang w:val="af-ZA"/>
        </w:rPr>
        <w:t>:</w:t>
      </w:r>
      <w:bookmarkEnd w:id="1"/>
    </w:p>
    <w:p w14:paraId="6C037AD4" w14:textId="77777777" w:rsidR="00984BDB" w:rsidRPr="00C032F4" w:rsidRDefault="0089384E" w:rsidP="0089384E">
      <w:pPr>
        <w:ind w:firstLine="567"/>
        <w:jc w:val="both"/>
        <w:rPr>
          <w:rFonts w:ascii="GHEA Grapalat" w:hAnsi="GHEA Grapalat"/>
          <w:i/>
          <w:sz w:val="20"/>
          <w:lang w:val="af-ZA"/>
        </w:rPr>
      </w:pPr>
      <w:r w:rsidRPr="00C032F4">
        <w:rPr>
          <w:rFonts w:ascii="GHEA Grapalat" w:hAnsi="GHEA Grapalat" w:cs="Sylfaen"/>
          <w:b/>
          <w:sz w:val="20"/>
          <w:szCs w:val="22"/>
          <w:lang w:val="af-ZA"/>
        </w:rPr>
        <w:br w:type="page"/>
      </w:r>
    </w:p>
    <w:p w14:paraId="5C8C1ABD" w14:textId="77777777" w:rsidR="00096865" w:rsidRPr="00C032F4" w:rsidRDefault="00096865" w:rsidP="00EF3662">
      <w:pPr>
        <w:ind w:firstLine="567"/>
        <w:jc w:val="center"/>
        <w:rPr>
          <w:rFonts w:ascii="GHEA Grapalat" w:hAnsi="GHEA Grapalat"/>
          <w:b/>
          <w:sz w:val="20"/>
          <w:szCs w:val="22"/>
          <w:lang w:val="af-ZA"/>
        </w:rPr>
      </w:pPr>
    </w:p>
    <w:p w14:paraId="05EAAB17" w14:textId="77777777" w:rsidR="00160AE4" w:rsidRPr="00C032F4" w:rsidRDefault="00160AE4" w:rsidP="00EF3662">
      <w:pPr>
        <w:ind w:firstLine="567"/>
        <w:jc w:val="center"/>
        <w:rPr>
          <w:rFonts w:ascii="GHEA Grapalat" w:hAnsi="GHEA Grapalat" w:cs="Sylfaen"/>
          <w:b/>
          <w:sz w:val="22"/>
          <w:szCs w:val="22"/>
          <w:lang w:val="af-ZA"/>
        </w:rPr>
      </w:pPr>
    </w:p>
    <w:p w14:paraId="16B25073" w14:textId="77777777" w:rsidR="00160AE4" w:rsidRPr="00C032F4" w:rsidRDefault="00160AE4" w:rsidP="00EF3662">
      <w:pPr>
        <w:ind w:firstLine="567"/>
        <w:jc w:val="center"/>
        <w:rPr>
          <w:rFonts w:ascii="GHEA Grapalat" w:hAnsi="GHEA Grapalat"/>
          <w:b/>
          <w:sz w:val="20"/>
          <w:szCs w:val="20"/>
          <w:lang w:val="af-ZA"/>
        </w:rPr>
      </w:pPr>
      <w:proofErr w:type="spellStart"/>
      <w:r w:rsidRPr="00C032F4">
        <w:rPr>
          <w:rFonts w:ascii="GHEA Grapalat" w:hAnsi="GHEA Grapalat" w:cs="Sylfaen"/>
          <w:b/>
          <w:sz w:val="20"/>
          <w:szCs w:val="20"/>
        </w:rPr>
        <w:t>ԲՈՎԱՆԴԱԿՈւԹՅՈւՆ</w:t>
      </w:r>
      <w:proofErr w:type="spellEnd"/>
    </w:p>
    <w:p w14:paraId="51C4FD01" w14:textId="77777777" w:rsidR="00160AE4" w:rsidRPr="00C032F4" w:rsidRDefault="00160AE4" w:rsidP="00EF3662">
      <w:pPr>
        <w:ind w:firstLine="567"/>
        <w:jc w:val="center"/>
        <w:rPr>
          <w:rFonts w:ascii="GHEA Grapalat" w:hAnsi="GHEA Grapalat"/>
          <w:i/>
          <w:sz w:val="20"/>
          <w:lang w:val="af-ZA"/>
        </w:rPr>
      </w:pPr>
    </w:p>
    <w:p w14:paraId="7B1A4797" w14:textId="027C5E11" w:rsidR="003A2FEF" w:rsidRPr="00C032F4" w:rsidRDefault="003A2FEF" w:rsidP="003A2FEF">
      <w:pPr>
        <w:ind w:firstLine="567"/>
        <w:jc w:val="center"/>
        <w:rPr>
          <w:rFonts w:ascii="GHEA Grapalat" w:hAnsi="GHEA Grapalat"/>
          <w:b/>
          <w:sz w:val="20"/>
          <w:szCs w:val="20"/>
          <w:lang w:val="af-ZA"/>
        </w:rPr>
      </w:pPr>
      <w:r w:rsidRPr="00C032F4">
        <w:rPr>
          <w:rFonts w:ascii="GHEA Grapalat" w:hAnsi="GHEA Grapalat"/>
          <w:b/>
          <w:sz w:val="20"/>
          <w:szCs w:val="20"/>
          <w:lang w:val="af-ZA"/>
        </w:rPr>
        <w:t xml:space="preserve">ԵՐԵՎԱՆԻ ՔԱՂԱՔԱՊԵՏԱՐԱՆԻ ԿԱՐԻՔՆԵՐԻ ՀԱՄԱՐ` </w:t>
      </w:r>
      <w:r w:rsidR="00DD5529">
        <w:rPr>
          <w:rFonts w:ascii="GHEA Grapalat" w:hAnsi="GHEA Grapalat"/>
          <w:b/>
          <w:sz w:val="20"/>
          <w:szCs w:val="20"/>
          <w:lang w:val="af-ZA"/>
        </w:rPr>
        <w:t xml:space="preserve">ԵՐևԱՆ ՔԱՂԱՔԻ </w:t>
      </w:r>
      <w:r w:rsidR="000003D2" w:rsidRPr="000003D2">
        <w:rPr>
          <w:rFonts w:ascii="GHEA Grapalat" w:hAnsi="GHEA Grapalat"/>
          <w:b/>
          <w:sz w:val="20"/>
          <w:szCs w:val="20"/>
          <w:lang w:val="af-ZA"/>
        </w:rPr>
        <w:t>ԱՋԱՓՆՅԱԿ ՎԱՐՉԱԿԱՆ ՇՐՋԱՆԻ ԿԱՐԻՔՆԵՐԻ ՀԱՄԱՐ ՀՐԱՏԱՊ ԼՈՒԾՈՒՄ ՊԱՀԱՆՋՈՂ ԱՇԽԱՏԱՆՔՆԵՐԻ ՈՐԱԿԻ ՏԵԽՆԻԿԱԿԱՆ ՀՍԿՈՂՈՒԹՅԱՆ ԽՈՐՀՐԴԱՏՎԱԿԱՆ ԾԱՌԱՅՈՒԹՅԱՆ</w:t>
      </w:r>
    </w:p>
    <w:p w14:paraId="3A39689D" w14:textId="2842DF49" w:rsidR="003A2FEF" w:rsidRPr="00C032F4" w:rsidRDefault="003A2FEF" w:rsidP="003A2FEF">
      <w:pPr>
        <w:ind w:firstLine="567"/>
        <w:jc w:val="center"/>
        <w:rPr>
          <w:rFonts w:ascii="GHEA Grapalat" w:hAnsi="GHEA Grapalat"/>
          <w:b/>
          <w:sz w:val="20"/>
          <w:szCs w:val="20"/>
          <w:lang w:val="af-ZA"/>
        </w:rPr>
      </w:pPr>
      <w:r w:rsidRPr="00C032F4">
        <w:rPr>
          <w:rFonts w:ascii="GHEA Grapalat" w:hAnsi="GHEA Grapalat"/>
          <w:b/>
          <w:sz w:val="20"/>
          <w:szCs w:val="20"/>
          <w:lang w:val="af-ZA"/>
        </w:rPr>
        <w:t xml:space="preserve">ՁԵՌՔԲԵՐՄԱՆ ՆՊԱՏԱԿՈՎ ՀԱՅՏԱՐԱՐՎԱԾ  </w:t>
      </w:r>
      <w:r w:rsidR="00AF0ED3" w:rsidRPr="00C032F4">
        <w:rPr>
          <w:rFonts w:ascii="GHEA Grapalat" w:hAnsi="GHEA Grapalat"/>
          <w:b/>
          <w:sz w:val="20"/>
          <w:szCs w:val="20"/>
          <w:lang w:val="af-ZA"/>
        </w:rPr>
        <w:t>ԳՆԱՆՇՄԱՆ ՀԱՐՑՄԱՆ</w:t>
      </w:r>
      <w:r w:rsidRPr="00C032F4">
        <w:rPr>
          <w:rFonts w:ascii="GHEA Grapalat" w:hAnsi="GHEA Grapalat"/>
          <w:b/>
          <w:sz w:val="20"/>
          <w:szCs w:val="20"/>
          <w:lang w:val="af-ZA"/>
        </w:rPr>
        <w:t xml:space="preserve"> ՀՐԱՎԵՐԻ</w:t>
      </w:r>
    </w:p>
    <w:p w14:paraId="7EA29CB1" w14:textId="77777777" w:rsidR="00C67E80" w:rsidRPr="00C032F4" w:rsidRDefault="00C67E80" w:rsidP="00EF3662">
      <w:pPr>
        <w:ind w:firstLine="567"/>
        <w:jc w:val="center"/>
        <w:rPr>
          <w:rFonts w:ascii="GHEA Grapalat" w:hAnsi="GHEA Grapalat" w:cs="Sylfaen"/>
          <w:b/>
          <w:sz w:val="20"/>
          <w:szCs w:val="22"/>
          <w:lang w:val="af-ZA"/>
        </w:rPr>
      </w:pPr>
    </w:p>
    <w:p w14:paraId="3F6228FD" w14:textId="77777777" w:rsidR="009F5D9B" w:rsidRPr="00C032F4" w:rsidRDefault="009F5D9B" w:rsidP="00EF3662">
      <w:pPr>
        <w:ind w:firstLine="567"/>
        <w:jc w:val="center"/>
        <w:rPr>
          <w:rFonts w:ascii="GHEA Grapalat" w:hAnsi="GHEA Grapalat" w:cs="Sylfaen"/>
          <w:b/>
          <w:sz w:val="20"/>
          <w:szCs w:val="22"/>
          <w:lang w:val="af-ZA"/>
        </w:rPr>
      </w:pPr>
    </w:p>
    <w:p w14:paraId="33CB40F6" w14:textId="77777777" w:rsidR="00096865" w:rsidRPr="00C032F4" w:rsidRDefault="00096865" w:rsidP="00EF3662">
      <w:pPr>
        <w:ind w:firstLine="567"/>
        <w:jc w:val="center"/>
        <w:rPr>
          <w:rFonts w:ascii="GHEA Grapalat" w:hAnsi="GHEA Grapalat"/>
          <w:sz w:val="20"/>
          <w:lang w:val="af-ZA"/>
        </w:rPr>
      </w:pPr>
      <w:proofErr w:type="gramStart"/>
      <w:r w:rsidRPr="00C032F4">
        <w:rPr>
          <w:rFonts w:ascii="GHEA Grapalat" w:hAnsi="GHEA Grapalat" w:cs="Sylfaen"/>
          <w:b/>
          <w:sz w:val="20"/>
          <w:szCs w:val="22"/>
        </w:rPr>
        <w:t>ՄԱՍ</w:t>
      </w:r>
      <w:r w:rsidRPr="00C032F4">
        <w:rPr>
          <w:rFonts w:ascii="GHEA Grapalat" w:hAnsi="GHEA Grapalat" w:cs="Times Armenian"/>
          <w:b/>
          <w:sz w:val="20"/>
          <w:szCs w:val="22"/>
          <w:lang w:val="af-ZA"/>
        </w:rPr>
        <w:t xml:space="preserve">  I.</w:t>
      </w:r>
      <w:proofErr w:type="gramEnd"/>
    </w:p>
    <w:p w14:paraId="1787E90C" w14:textId="77777777" w:rsidR="00096865" w:rsidRPr="00C032F4" w:rsidRDefault="00096865" w:rsidP="00EF3662">
      <w:pPr>
        <w:ind w:firstLine="567"/>
        <w:jc w:val="both"/>
        <w:rPr>
          <w:rFonts w:ascii="GHEA Grapalat" w:hAnsi="GHEA Grapalat"/>
          <w:sz w:val="20"/>
          <w:lang w:val="af-ZA"/>
        </w:rPr>
      </w:pPr>
    </w:p>
    <w:p w14:paraId="5404365E"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 xml:space="preserve">1.  </w:t>
      </w:r>
      <w:proofErr w:type="spellStart"/>
      <w:r w:rsidRPr="00C032F4">
        <w:rPr>
          <w:rFonts w:ascii="GHEA Grapalat" w:hAnsi="GHEA Grapalat" w:cs="Sylfaen"/>
          <w:sz w:val="20"/>
        </w:rPr>
        <w:t>Գնման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առարկայի</w:t>
      </w:r>
      <w:proofErr w:type="spellEnd"/>
      <w:r w:rsidRPr="00C032F4">
        <w:rPr>
          <w:rFonts w:ascii="GHEA Grapalat" w:hAnsi="GHEA Grapalat"/>
          <w:sz w:val="20"/>
          <w:lang w:val="af-ZA"/>
        </w:rPr>
        <w:t xml:space="preserve"> </w:t>
      </w:r>
      <w:proofErr w:type="spellStart"/>
      <w:r w:rsidRPr="00C032F4">
        <w:rPr>
          <w:rFonts w:ascii="GHEA Grapalat" w:hAnsi="GHEA Grapalat" w:cs="Sylfaen"/>
          <w:sz w:val="20"/>
        </w:rPr>
        <w:t>բնութա</w:t>
      </w:r>
      <w:r w:rsidRPr="00C032F4">
        <w:rPr>
          <w:rFonts w:ascii="GHEA Grapalat" w:hAnsi="GHEA Grapalat" w:cs="Times Armenian"/>
          <w:sz w:val="20"/>
        </w:rPr>
        <w:t>գ</w:t>
      </w:r>
      <w:r w:rsidRPr="00C032F4">
        <w:rPr>
          <w:rFonts w:ascii="GHEA Grapalat" w:hAnsi="GHEA Grapalat" w:cs="Sylfaen"/>
          <w:sz w:val="20"/>
        </w:rPr>
        <w:t>իրը</w:t>
      </w:r>
      <w:proofErr w:type="spellEnd"/>
      <w:r w:rsidRPr="00C032F4">
        <w:rPr>
          <w:rFonts w:ascii="GHEA Grapalat" w:hAnsi="GHEA Grapalat" w:cs="Times Armenian"/>
          <w:sz w:val="20"/>
          <w:lang w:val="af-ZA"/>
        </w:rPr>
        <w:tab/>
        <w:t xml:space="preserve"> </w:t>
      </w:r>
    </w:p>
    <w:p w14:paraId="3F96B70E" w14:textId="30215C38" w:rsidR="001820DF" w:rsidRPr="00C032F4" w:rsidRDefault="00096865" w:rsidP="001820DF">
      <w:pPr>
        <w:ind w:firstLine="1134"/>
        <w:jc w:val="both"/>
        <w:rPr>
          <w:rFonts w:ascii="GHEA Grapalat" w:hAnsi="GHEA Grapalat" w:cs="Sylfaen"/>
          <w:sz w:val="20"/>
          <w:lang w:val="af-ZA"/>
        </w:rPr>
      </w:pPr>
      <w:r w:rsidRPr="00C032F4">
        <w:rPr>
          <w:rFonts w:ascii="GHEA Grapalat" w:hAnsi="GHEA Grapalat"/>
          <w:sz w:val="20"/>
          <w:lang w:val="af-ZA"/>
        </w:rPr>
        <w:t xml:space="preserve">2. </w:t>
      </w:r>
      <w:proofErr w:type="spellStart"/>
      <w:r w:rsidR="001820DF" w:rsidRPr="00C032F4">
        <w:rPr>
          <w:rFonts w:ascii="GHEA Grapalat" w:hAnsi="GHEA Grapalat" w:cs="Sylfaen"/>
          <w:sz w:val="20"/>
        </w:rPr>
        <w:t>Մասնակցի</w:t>
      </w:r>
      <w:proofErr w:type="spellEnd"/>
      <w:r w:rsidR="001820DF" w:rsidRPr="00C032F4">
        <w:rPr>
          <w:rFonts w:ascii="GHEA Grapalat" w:hAnsi="GHEA Grapalat" w:cs="Times Armenian"/>
          <w:sz w:val="20"/>
          <w:lang w:val="af-ZA"/>
        </w:rPr>
        <w:t xml:space="preserve"> </w:t>
      </w:r>
      <w:proofErr w:type="spellStart"/>
      <w:r w:rsidR="001820DF" w:rsidRPr="00C032F4">
        <w:rPr>
          <w:rFonts w:ascii="GHEA Grapalat" w:hAnsi="GHEA Grapalat" w:cs="Sylfaen"/>
          <w:sz w:val="20"/>
        </w:rPr>
        <w:t>մասնակցության</w:t>
      </w:r>
      <w:proofErr w:type="spellEnd"/>
      <w:r w:rsidR="001820DF" w:rsidRPr="00C032F4">
        <w:rPr>
          <w:rFonts w:ascii="GHEA Grapalat" w:hAnsi="GHEA Grapalat" w:cs="Times Armenian"/>
          <w:sz w:val="20"/>
          <w:lang w:val="af-ZA"/>
        </w:rPr>
        <w:t xml:space="preserve"> </w:t>
      </w:r>
      <w:proofErr w:type="spellStart"/>
      <w:r w:rsidR="001820DF" w:rsidRPr="00C032F4">
        <w:rPr>
          <w:rFonts w:ascii="GHEA Grapalat" w:hAnsi="GHEA Grapalat" w:cs="Sylfaen"/>
          <w:sz w:val="20"/>
        </w:rPr>
        <w:t>իրավունքի</w:t>
      </w:r>
      <w:proofErr w:type="spellEnd"/>
      <w:r w:rsidR="001820DF" w:rsidRPr="00C032F4">
        <w:rPr>
          <w:rFonts w:ascii="GHEA Grapalat" w:hAnsi="GHEA Grapalat" w:cs="Times Armenian"/>
          <w:sz w:val="20"/>
          <w:lang w:val="af-ZA"/>
        </w:rPr>
        <w:t xml:space="preserve"> </w:t>
      </w:r>
      <w:proofErr w:type="spellStart"/>
      <w:r w:rsidR="001820DF" w:rsidRPr="00C032F4">
        <w:rPr>
          <w:rFonts w:ascii="GHEA Grapalat" w:hAnsi="GHEA Grapalat" w:cs="Sylfaen"/>
          <w:sz w:val="20"/>
        </w:rPr>
        <w:t>պահանջները</w:t>
      </w:r>
      <w:proofErr w:type="spellEnd"/>
      <w:r w:rsidR="001820DF" w:rsidRPr="00C032F4">
        <w:rPr>
          <w:rFonts w:ascii="GHEA Grapalat" w:hAnsi="GHEA Grapalat" w:cs="Sylfaen"/>
          <w:sz w:val="20"/>
          <w:lang w:val="af-ZA"/>
        </w:rPr>
        <w:t>,</w:t>
      </w:r>
      <w:r w:rsidR="001820DF" w:rsidRPr="00C032F4">
        <w:rPr>
          <w:lang w:val="af-ZA"/>
        </w:rPr>
        <w:t xml:space="preserve"> </w:t>
      </w:r>
      <w:proofErr w:type="spellStart"/>
      <w:r w:rsidR="001820DF" w:rsidRPr="00C032F4">
        <w:rPr>
          <w:rFonts w:ascii="GHEA Grapalat" w:hAnsi="GHEA Grapalat" w:cs="Sylfaen"/>
          <w:sz w:val="20"/>
        </w:rPr>
        <w:t>որակավորման</w:t>
      </w:r>
      <w:proofErr w:type="spellEnd"/>
      <w:r w:rsidR="001820DF" w:rsidRPr="00C032F4">
        <w:rPr>
          <w:rFonts w:ascii="GHEA Grapalat" w:hAnsi="GHEA Grapalat" w:cs="Sylfaen"/>
          <w:sz w:val="20"/>
          <w:lang w:val="af-ZA"/>
        </w:rPr>
        <w:t xml:space="preserve"> </w:t>
      </w:r>
      <w:proofErr w:type="spellStart"/>
      <w:proofErr w:type="gramStart"/>
      <w:r w:rsidR="001820DF" w:rsidRPr="00C032F4">
        <w:rPr>
          <w:rFonts w:ascii="GHEA Grapalat" w:hAnsi="GHEA Grapalat" w:cs="Sylfaen"/>
          <w:sz w:val="20"/>
        </w:rPr>
        <w:t>չափանիշները</w:t>
      </w:r>
      <w:proofErr w:type="spellEnd"/>
      <w:r w:rsidR="001820DF" w:rsidRPr="00C032F4">
        <w:rPr>
          <w:rFonts w:ascii="GHEA Grapalat" w:hAnsi="GHEA Grapalat" w:cs="Sylfaen"/>
          <w:sz w:val="20"/>
          <w:lang w:val="af-ZA"/>
        </w:rPr>
        <w:t xml:space="preserve">  </w:t>
      </w:r>
      <w:r w:rsidR="001820DF" w:rsidRPr="00C032F4">
        <w:rPr>
          <w:rFonts w:ascii="GHEA Grapalat" w:hAnsi="GHEA Grapalat" w:cs="Sylfaen"/>
          <w:sz w:val="20"/>
        </w:rPr>
        <w:t>և</w:t>
      </w:r>
      <w:proofErr w:type="gramEnd"/>
      <w:r w:rsidR="001820DF" w:rsidRPr="00C032F4">
        <w:rPr>
          <w:rFonts w:ascii="GHEA Grapalat" w:hAnsi="GHEA Grapalat" w:cs="Sylfaen"/>
          <w:sz w:val="20"/>
          <w:lang w:val="af-ZA"/>
        </w:rPr>
        <w:t xml:space="preserve"> </w:t>
      </w:r>
      <w:proofErr w:type="spellStart"/>
      <w:r w:rsidR="001820DF" w:rsidRPr="00C032F4">
        <w:rPr>
          <w:rFonts w:ascii="GHEA Grapalat" w:hAnsi="GHEA Grapalat" w:cs="Sylfaen"/>
          <w:sz w:val="20"/>
        </w:rPr>
        <w:t>դրանց</w:t>
      </w:r>
      <w:proofErr w:type="spellEnd"/>
      <w:r w:rsidR="001820DF" w:rsidRPr="00C032F4">
        <w:rPr>
          <w:rFonts w:ascii="GHEA Grapalat" w:hAnsi="GHEA Grapalat" w:cs="Sylfaen"/>
          <w:sz w:val="20"/>
          <w:lang w:val="af-ZA"/>
        </w:rPr>
        <w:t xml:space="preserve"> </w:t>
      </w:r>
      <w:proofErr w:type="spellStart"/>
      <w:r w:rsidR="001820DF" w:rsidRPr="00C032F4">
        <w:rPr>
          <w:rFonts w:ascii="GHEA Grapalat" w:hAnsi="GHEA Grapalat" w:cs="Sylfaen"/>
          <w:sz w:val="20"/>
        </w:rPr>
        <w:t>գնահատման</w:t>
      </w:r>
      <w:proofErr w:type="spellEnd"/>
      <w:r w:rsidR="001820DF" w:rsidRPr="00C032F4">
        <w:rPr>
          <w:rFonts w:ascii="GHEA Grapalat" w:hAnsi="GHEA Grapalat" w:cs="Sylfaen"/>
          <w:sz w:val="20"/>
          <w:lang w:val="af-ZA"/>
        </w:rPr>
        <w:t xml:space="preserve"> </w:t>
      </w:r>
      <w:proofErr w:type="spellStart"/>
      <w:r w:rsidR="001820DF" w:rsidRPr="00C032F4">
        <w:rPr>
          <w:rFonts w:ascii="GHEA Grapalat" w:hAnsi="GHEA Grapalat" w:cs="Sylfaen"/>
          <w:sz w:val="20"/>
        </w:rPr>
        <w:t>կարգը</w:t>
      </w:r>
      <w:proofErr w:type="spellEnd"/>
      <w:r w:rsidR="001820DF" w:rsidRPr="00C032F4">
        <w:rPr>
          <w:rFonts w:ascii="GHEA Grapalat" w:hAnsi="GHEA Grapalat" w:cs="Sylfaen"/>
          <w:sz w:val="20"/>
          <w:lang w:val="af-ZA"/>
        </w:rPr>
        <w:t xml:space="preserve"> </w:t>
      </w:r>
    </w:p>
    <w:p w14:paraId="524E4150"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 xml:space="preserve">3. </w:t>
      </w:r>
      <w:proofErr w:type="spellStart"/>
      <w:r w:rsidRPr="00C032F4">
        <w:rPr>
          <w:rFonts w:ascii="GHEA Grapalat" w:hAnsi="GHEA Grapalat" w:cs="Sylfaen"/>
          <w:sz w:val="20"/>
        </w:rPr>
        <w:t>Հրավերի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պարզաբանումը</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հրավերում</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փոփոխություն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կատարելու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r w:rsidRPr="00C032F4">
        <w:rPr>
          <w:rFonts w:ascii="GHEA Grapalat" w:hAnsi="GHEA Grapalat" w:cs="Sylfaen"/>
          <w:sz w:val="20"/>
        </w:rPr>
        <w:t>ը</w:t>
      </w:r>
      <w:proofErr w:type="spellEnd"/>
      <w:r w:rsidRPr="00C032F4">
        <w:rPr>
          <w:rFonts w:ascii="GHEA Grapalat" w:hAnsi="GHEA Grapalat" w:cs="Times Armenian"/>
          <w:sz w:val="20"/>
          <w:lang w:val="af-ZA"/>
        </w:rPr>
        <w:tab/>
      </w:r>
    </w:p>
    <w:p w14:paraId="1F2C733B" w14:textId="77777777" w:rsidR="00087A30" w:rsidRPr="00C032F4" w:rsidRDefault="00096865" w:rsidP="00EF3662">
      <w:pPr>
        <w:ind w:firstLine="1134"/>
        <w:jc w:val="both"/>
        <w:rPr>
          <w:rFonts w:ascii="GHEA Grapalat" w:hAnsi="GHEA Grapalat" w:cs="Sylfaen"/>
          <w:sz w:val="20"/>
          <w:lang w:val="af-ZA"/>
        </w:rPr>
      </w:pPr>
      <w:r w:rsidRPr="00C032F4">
        <w:rPr>
          <w:rFonts w:ascii="GHEA Grapalat" w:hAnsi="GHEA Grapalat"/>
          <w:sz w:val="20"/>
          <w:lang w:val="af-ZA"/>
        </w:rPr>
        <w:t xml:space="preserve">4. </w:t>
      </w:r>
      <w:proofErr w:type="spellStart"/>
      <w:r w:rsidRPr="00C032F4">
        <w:rPr>
          <w:rFonts w:ascii="GHEA Grapalat" w:hAnsi="GHEA Grapalat" w:cs="Sylfaen"/>
          <w:sz w:val="20"/>
        </w:rPr>
        <w:t>Հայտը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ներկայացնելու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r w:rsidRPr="00C032F4">
        <w:rPr>
          <w:rFonts w:ascii="GHEA Grapalat" w:hAnsi="GHEA Grapalat" w:cs="Sylfaen"/>
          <w:sz w:val="20"/>
        </w:rPr>
        <w:t>ը</w:t>
      </w:r>
      <w:proofErr w:type="spellEnd"/>
    </w:p>
    <w:p w14:paraId="074D57C2" w14:textId="77777777" w:rsidR="00096865" w:rsidRPr="00C032F4" w:rsidRDefault="00087A30" w:rsidP="00EF3662">
      <w:pPr>
        <w:ind w:firstLine="1134"/>
        <w:jc w:val="both"/>
        <w:rPr>
          <w:rFonts w:ascii="GHEA Grapalat" w:hAnsi="GHEA Grapalat"/>
          <w:sz w:val="20"/>
          <w:lang w:val="af-ZA"/>
        </w:rPr>
      </w:pPr>
      <w:r w:rsidRPr="00C032F4">
        <w:rPr>
          <w:rFonts w:ascii="GHEA Grapalat" w:hAnsi="GHEA Grapalat"/>
          <w:sz w:val="20"/>
          <w:lang w:val="af-ZA"/>
        </w:rPr>
        <w:t>5.</w:t>
      </w:r>
      <w:r w:rsidRPr="00C032F4">
        <w:rPr>
          <w:rFonts w:ascii="GHEA Grapalat" w:hAnsi="GHEA Grapalat"/>
          <w:sz w:val="20"/>
          <w:lang w:val="af-ZA"/>
        </w:rPr>
        <w:tab/>
      </w:r>
      <w:proofErr w:type="spellStart"/>
      <w:r w:rsidRPr="00C032F4">
        <w:rPr>
          <w:rFonts w:ascii="GHEA Grapalat" w:hAnsi="GHEA Grapalat" w:cs="Sylfaen"/>
          <w:sz w:val="20"/>
        </w:rPr>
        <w:t>Հայտի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նային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առաջարկը</w:t>
      </w:r>
      <w:proofErr w:type="spellEnd"/>
      <w:r w:rsidR="00096865" w:rsidRPr="00C032F4">
        <w:rPr>
          <w:rFonts w:ascii="GHEA Grapalat" w:hAnsi="GHEA Grapalat" w:cs="Times Armenian"/>
          <w:sz w:val="20"/>
          <w:lang w:val="af-ZA"/>
        </w:rPr>
        <w:tab/>
        <w:t xml:space="preserve"> </w:t>
      </w:r>
    </w:p>
    <w:p w14:paraId="3D2C5F3B" w14:textId="77777777" w:rsidR="00096865" w:rsidRPr="00C032F4" w:rsidRDefault="00087A30" w:rsidP="00EF3662">
      <w:pPr>
        <w:ind w:firstLine="1134"/>
        <w:jc w:val="both"/>
        <w:rPr>
          <w:rFonts w:ascii="GHEA Grapalat" w:hAnsi="GHEA Grapalat"/>
          <w:sz w:val="20"/>
          <w:lang w:val="af-ZA"/>
        </w:rPr>
      </w:pPr>
      <w:r w:rsidRPr="00C032F4">
        <w:rPr>
          <w:rFonts w:ascii="GHEA Grapalat" w:hAnsi="GHEA Grapalat"/>
          <w:sz w:val="20"/>
          <w:lang w:val="af-ZA"/>
        </w:rPr>
        <w:t>6</w:t>
      </w:r>
      <w:r w:rsidR="00096865" w:rsidRPr="00C032F4">
        <w:rPr>
          <w:rFonts w:ascii="GHEA Grapalat" w:hAnsi="GHEA Grapalat"/>
          <w:sz w:val="20"/>
          <w:lang w:val="af-ZA"/>
        </w:rPr>
        <w:t xml:space="preserve">. </w:t>
      </w:r>
      <w:proofErr w:type="spellStart"/>
      <w:r w:rsidR="00096865" w:rsidRPr="00C032F4">
        <w:rPr>
          <w:rFonts w:ascii="GHEA Grapalat" w:hAnsi="GHEA Grapalat" w:cs="Sylfaen"/>
          <w:sz w:val="20"/>
        </w:rPr>
        <w:t>Հայտի</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Times Armenian"/>
          <w:sz w:val="20"/>
        </w:rPr>
        <w:t>գ</w:t>
      </w:r>
      <w:r w:rsidR="00096865" w:rsidRPr="00C032F4">
        <w:rPr>
          <w:rFonts w:ascii="GHEA Grapalat" w:hAnsi="GHEA Grapalat" w:cs="Sylfaen"/>
          <w:sz w:val="20"/>
        </w:rPr>
        <w:t>ործողության</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ժամկետը</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հայտերում</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փոփոխություն</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կատարելու</w:t>
      </w:r>
      <w:proofErr w:type="spellEnd"/>
      <w:r w:rsidR="00096865" w:rsidRPr="00C032F4">
        <w:rPr>
          <w:rFonts w:ascii="GHEA Grapalat" w:hAnsi="GHEA Grapalat" w:cs="Times Armenian"/>
          <w:sz w:val="20"/>
          <w:lang w:val="af-ZA"/>
        </w:rPr>
        <w:t xml:space="preserve"> </w:t>
      </w:r>
      <w:r w:rsidR="00096865" w:rsidRPr="00C032F4">
        <w:rPr>
          <w:rFonts w:ascii="GHEA Grapalat" w:hAnsi="GHEA Grapalat" w:cs="Sylfaen"/>
          <w:sz w:val="20"/>
        </w:rPr>
        <w:t>և</w:t>
      </w:r>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դրանք</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հետ</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վերցնելու</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կար</w:t>
      </w:r>
      <w:r w:rsidR="00096865" w:rsidRPr="00C032F4">
        <w:rPr>
          <w:rFonts w:ascii="GHEA Grapalat" w:hAnsi="GHEA Grapalat" w:cs="Times Armenian"/>
          <w:sz w:val="20"/>
        </w:rPr>
        <w:t>գ</w:t>
      </w:r>
      <w:r w:rsidR="00096865" w:rsidRPr="00C032F4">
        <w:rPr>
          <w:rFonts w:ascii="GHEA Grapalat" w:hAnsi="GHEA Grapalat" w:cs="Sylfaen"/>
          <w:sz w:val="20"/>
        </w:rPr>
        <w:t>ը</w:t>
      </w:r>
      <w:proofErr w:type="spellEnd"/>
      <w:r w:rsidR="00096865" w:rsidRPr="00C032F4">
        <w:rPr>
          <w:rFonts w:ascii="GHEA Grapalat" w:hAnsi="GHEA Grapalat" w:cs="Times Armenian"/>
          <w:sz w:val="20"/>
          <w:lang w:val="af-ZA"/>
        </w:rPr>
        <w:tab/>
        <w:t xml:space="preserve"> </w:t>
      </w:r>
    </w:p>
    <w:p w14:paraId="6A4E2549" w14:textId="012AC253" w:rsidR="00096865" w:rsidRPr="00C032F4" w:rsidRDefault="00087A30" w:rsidP="00EF3662">
      <w:pPr>
        <w:ind w:firstLine="1134"/>
        <w:jc w:val="both"/>
        <w:rPr>
          <w:rFonts w:ascii="GHEA Grapalat" w:hAnsi="GHEA Grapalat"/>
          <w:sz w:val="20"/>
          <w:lang w:val="af-ZA"/>
        </w:rPr>
      </w:pPr>
      <w:r w:rsidRPr="00C032F4">
        <w:rPr>
          <w:rFonts w:ascii="GHEA Grapalat" w:hAnsi="GHEA Grapalat"/>
          <w:sz w:val="20"/>
          <w:lang w:val="af-ZA"/>
        </w:rPr>
        <w:t>7</w:t>
      </w:r>
      <w:r w:rsidR="00096865" w:rsidRPr="00C032F4">
        <w:rPr>
          <w:rFonts w:ascii="GHEA Grapalat" w:hAnsi="GHEA Grapalat"/>
          <w:sz w:val="20"/>
          <w:lang w:val="af-ZA"/>
        </w:rPr>
        <w:t xml:space="preserve">. </w:t>
      </w:r>
    </w:p>
    <w:p w14:paraId="52F94CF7" w14:textId="77777777" w:rsidR="00096865" w:rsidRPr="00C032F4" w:rsidRDefault="00087A30" w:rsidP="00EF3662">
      <w:pPr>
        <w:ind w:firstLine="1134"/>
        <w:jc w:val="both"/>
        <w:rPr>
          <w:rFonts w:ascii="GHEA Grapalat" w:hAnsi="GHEA Grapalat" w:cs="Sylfaen"/>
          <w:sz w:val="20"/>
          <w:lang w:val="af-ZA"/>
        </w:rPr>
      </w:pPr>
      <w:r w:rsidRPr="00C032F4">
        <w:rPr>
          <w:rFonts w:ascii="GHEA Grapalat" w:hAnsi="GHEA Grapalat"/>
          <w:sz w:val="20"/>
          <w:lang w:val="af-ZA"/>
        </w:rPr>
        <w:t>8</w:t>
      </w:r>
      <w:r w:rsidR="00096865" w:rsidRPr="00C032F4">
        <w:rPr>
          <w:rFonts w:ascii="GHEA Grapalat" w:hAnsi="GHEA Grapalat"/>
          <w:sz w:val="20"/>
          <w:lang w:val="af-ZA"/>
        </w:rPr>
        <w:t xml:space="preserve">. </w:t>
      </w:r>
      <w:r w:rsidR="00AF7BE8" w:rsidRPr="00C032F4">
        <w:rPr>
          <w:rFonts w:ascii="GHEA Grapalat" w:hAnsi="GHEA Grapalat"/>
          <w:sz w:val="20"/>
          <w:lang w:val="af-ZA"/>
        </w:rPr>
        <w:t>Հ</w:t>
      </w:r>
      <w:proofErr w:type="spellStart"/>
      <w:r w:rsidR="00AF7BE8" w:rsidRPr="00C032F4">
        <w:rPr>
          <w:rFonts w:ascii="GHEA Grapalat" w:hAnsi="GHEA Grapalat" w:cs="Sylfaen"/>
          <w:sz w:val="20"/>
        </w:rPr>
        <w:t>այտերի</w:t>
      </w:r>
      <w:proofErr w:type="spellEnd"/>
      <w:r w:rsidR="00AF7BE8" w:rsidRPr="00C032F4">
        <w:rPr>
          <w:rFonts w:ascii="GHEA Grapalat" w:hAnsi="GHEA Grapalat" w:cs="Sylfaen"/>
          <w:sz w:val="20"/>
          <w:lang w:val="af-ZA"/>
        </w:rPr>
        <w:t xml:space="preserve"> </w:t>
      </w:r>
      <w:proofErr w:type="spellStart"/>
      <w:r w:rsidR="00AF7BE8" w:rsidRPr="00C032F4">
        <w:rPr>
          <w:rFonts w:ascii="GHEA Grapalat" w:hAnsi="GHEA Grapalat" w:cs="Sylfaen"/>
          <w:sz w:val="20"/>
        </w:rPr>
        <w:t>բացումը</w:t>
      </w:r>
      <w:proofErr w:type="spellEnd"/>
      <w:r w:rsidR="00AF7BE8" w:rsidRPr="00C032F4">
        <w:rPr>
          <w:rFonts w:ascii="GHEA Grapalat" w:hAnsi="GHEA Grapalat" w:cs="Sylfaen"/>
          <w:sz w:val="20"/>
          <w:lang w:val="af-ZA"/>
        </w:rPr>
        <w:t xml:space="preserve">, </w:t>
      </w:r>
      <w:proofErr w:type="spellStart"/>
      <w:r w:rsidR="00AF7BE8" w:rsidRPr="00C032F4">
        <w:rPr>
          <w:rFonts w:ascii="GHEA Grapalat" w:hAnsi="GHEA Grapalat" w:cs="Sylfaen"/>
          <w:sz w:val="20"/>
        </w:rPr>
        <w:t>գնահատումը</w:t>
      </w:r>
      <w:proofErr w:type="spellEnd"/>
      <w:r w:rsidR="00AF7BE8" w:rsidRPr="00C032F4">
        <w:rPr>
          <w:rFonts w:ascii="GHEA Grapalat" w:hAnsi="GHEA Grapalat" w:cs="Sylfaen"/>
          <w:sz w:val="20"/>
          <w:lang w:val="af-ZA"/>
        </w:rPr>
        <w:t xml:space="preserve">  </w:t>
      </w:r>
      <w:r w:rsidR="00AF7BE8" w:rsidRPr="00C032F4">
        <w:rPr>
          <w:rFonts w:ascii="GHEA Grapalat" w:hAnsi="GHEA Grapalat" w:cs="Sylfaen"/>
          <w:sz w:val="20"/>
        </w:rPr>
        <w:t>և</w:t>
      </w:r>
      <w:r w:rsidR="00AF7BE8" w:rsidRPr="00C032F4">
        <w:rPr>
          <w:rFonts w:ascii="GHEA Grapalat" w:hAnsi="GHEA Grapalat" w:cs="Sylfaen"/>
          <w:sz w:val="20"/>
          <w:lang w:val="af-ZA"/>
        </w:rPr>
        <w:t xml:space="preserve"> </w:t>
      </w:r>
      <w:proofErr w:type="spellStart"/>
      <w:r w:rsidR="00AF7BE8" w:rsidRPr="00C032F4">
        <w:rPr>
          <w:rFonts w:ascii="GHEA Grapalat" w:hAnsi="GHEA Grapalat" w:cs="Sylfaen"/>
          <w:sz w:val="20"/>
        </w:rPr>
        <w:t>արդյունքների</w:t>
      </w:r>
      <w:proofErr w:type="spellEnd"/>
      <w:r w:rsidR="00AF7BE8" w:rsidRPr="00C032F4">
        <w:rPr>
          <w:rFonts w:ascii="GHEA Grapalat" w:hAnsi="GHEA Grapalat" w:cs="Sylfaen"/>
          <w:sz w:val="20"/>
          <w:lang w:val="af-ZA"/>
        </w:rPr>
        <w:t xml:space="preserve"> </w:t>
      </w:r>
      <w:proofErr w:type="spellStart"/>
      <w:r w:rsidR="00AF7BE8" w:rsidRPr="00C032F4">
        <w:rPr>
          <w:rFonts w:ascii="GHEA Grapalat" w:hAnsi="GHEA Grapalat" w:cs="Sylfaen"/>
          <w:sz w:val="20"/>
        </w:rPr>
        <w:t>ամփոփումը</w:t>
      </w:r>
      <w:proofErr w:type="spellEnd"/>
      <w:r w:rsidR="00096865" w:rsidRPr="00C032F4">
        <w:rPr>
          <w:rFonts w:ascii="GHEA Grapalat" w:hAnsi="GHEA Grapalat" w:cs="Sylfaen"/>
          <w:sz w:val="20"/>
          <w:lang w:val="af-ZA"/>
        </w:rPr>
        <w:tab/>
      </w:r>
    </w:p>
    <w:p w14:paraId="410A8BB4" w14:textId="77777777" w:rsidR="00096865" w:rsidRPr="00C032F4" w:rsidRDefault="00087A30" w:rsidP="00EF3662">
      <w:pPr>
        <w:ind w:firstLine="1134"/>
        <w:jc w:val="both"/>
        <w:rPr>
          <w:rFonts w:ascii="GHEA Grapalat" w:hAnsi="GHEA Grapalat"/>
          <w:sz w:val="20"/>
          <w:lang w:val="af-ZA"/>
        </w:rPr>
      </w:pPr>
      <w:r w:rsidRPr="00C032F4">
        <w:rPr>
          <w:rFonts w:ascii="GHEA Grapalat" w:hAnsi="GHEA Grapalat"/>
          <w:sz w:val="20"/>
          <w:lang w:val="af-ZA"/>
        </w:rPr>
        <w:t>9</w:t>
      </w:r>
      <w:r w:rsidR="00096865" w:rsidRPr="00C032F4">
        <w:rPr>
          <w:rFonts w:ascii="GHEA Grapalat" w:hAnsi="GHEA Grapalat"/>
          <w:sz w:val="20"/>
          <w:lang w:val="af-ZA"/>
        </w:rPr>
        <w:t xml:space="preserve">. </w:t>
      </w:r>
      <w:proofErr w:type="spellStart"/>
      <w:r w:rsidR="00096865" w:rsidRPr="00C032F4">
        <w:rPr>
          <w:rFonts w:ascii="GHEA Grapalat" w:hAnsi="GHEA Grapalat" w:cs="Sylfaen"/>
          <w:sz w:val="20"/>
        </w:rPr>
        <w:t>Պայմանա</w:t>
      </w:r>
      <w:r w:rsidR="00096865" w:rsidRPr="00C032F4">
        <w:rPr>
          <w:rFonts w:ascii="GHEA Grapalat" w:hAnsi="GHEA Grapalat" w:cs="Times Armenian"/>
          <w:sz w:val="20"/>
        </w:rPr>
        <w:t>գ</w:t>
      </w:r>
      <w:r w:rsidR="00096865" w:rsidRPr="00C032F4">
        <w:rPr>
          <w:rFonts w:ascii="GHEA Grapalat" w:hAnsi="GHEA Grapalat" w:cs="Sylfaen"/>
          <w:sz w:val="20"/>
        </w:rPr>
        <w:t>րի</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կնքումը</w:t>
      </w:r>
      <w:proofErr w:type="spellEnd"/>
      <w:r w:rsidR="00096865" w:rsidRPr="00C032F4">
        <w:rPr>
          <w:rFonts w:ascii="GHEA Grapalat" w:hAnsi="GHEA Grapalat" w:cs="Times Armenian"/>
          <w:sz w:val="20"/>
          <w:lang w:val="af-ZA"/>
        </w:rPr>
        <w:tab/>
      </w:r>
    </w:p>
    <w:p w14:paraId="5AFF8F0E" w14:textId="19B88CCE" w:rsidR="001820DF" w:rsidRPr="00C032F4" w:rsidRDefault="00087A30" w:rsidP="001820DF">
      <w:pPr>
        <w:ind w:firstLine="1134"/>
        <w:jc w:val="both"/>
        <w:rPr>
          <w:rFonts w:ascii="GHEA Grapalat" w:hAnsi="GHEA Grapalat" w:cs="Sylfaen"/>
          <w:sz w:val="20"/>
          <w:lang w:val="af-ZA"/>
        </w:rPr>
      </w:pPr>
      <w:r w:rsidRPr="00C032F4">
        <w:rPr>
          <w:rFonts w:ascii="GHEA Grapalat" w:hAnsi="GHEA Grapalat"/>
          <w:sz w:val="20"/>
          <w:lang w:val="af-ZA"/>
        </w:rPr>
        <w:t>10</w:t>
      </w:r>
      <w:r w:rsidR="00096865" w:rsidRPr="00C032F4">
        <w:rPr>
          <w:rFonts w:ascii="GHEA Grapalat" w:hAnsi="GHEA Grapalat"/>
          <w:sz w:val="20"/>
          <w:lang w:val="af-ZA"/>
        </w:rPr>
        <w:t xml:space="preserve">. </w:t>
      </w:r>
      <w:proofErr w:type="spellStart"/>
      <w:r w:rsidR="001820DF" w:rsidRPr="00C032F4">
        <w:rPr>
          <w:rFonts w:ascii="GHEA Grapalat" w:hAnsi="GHEA Grapalat" w:cs="Sylfaen"/>
          <w:sz w:val="20"/>
        </w:rPr>
        <w:t>Պայմանա</w:t>
      </w:r>
      <w:r w:rsidR="001820DF" w:rsidRPr="00C032F4">
        <w:rPr>
          <w:rFonts w:ascii="GHEA Grapalat" w:hAnsi="GHEA Grapalat" w:cs="Times Armenian"/>
          <w:sz w:val="20"/>
        </w:rPr>
        <w:t>գ</w:t>
      </w:r>
      <w:r w:rsidR="001820DF" w:rsidRPr="00C032F4">
        <w:rPr>
          <w:rFonts w:ascii="GHEA Grapalat" w:hAnsi="GHEA Grapalat" w:cs="Sylfaen"/>
          <w:sz w:val="20"/>
        </w:rPr>
        <w:t>րի</w:t>
      </w:r>
      <w:proofErr w:type="spellEnd"/>
      <w:r w:rsidR="001820DF" w:rsidRPr="00C032F4">
        <w:rPr>
          <w:rFonts w:ascii="GHEA Grapalat" w:hAnsi="GHEA Grapalat" w:cs="Times Armenian"/>
          <w:sz w:val="20"/>
          <w:lang w:val="af-ZA"/>
        </w:rPr>
        <w:t xml:space="preserve"> </w:t>
      </w:r>
      <w:proofErr w:type="spellStart"/>
      <w:r w:rsidR="001820DF" w:rsidRPr="00C032F4">
        <w:rPr>
          <w:rFonts w:ascii="GHEA Grapalat" w:hAnsi="GHEA Grapalat" w:cs="Sylfaen"/>
          <w:sz w:val="20"/>
        </w:rPr>
        <w:t>ապահովումը</w:t>
      </w:r>
      <w:proofErr w:type="spellEnd"/>
    </w:p>
    <w:p w14:paraId="6F4CE40B"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1</w:t>
      </w:r>
      <w:r w:rsidR="00087A30" w:rsidRPr="00C032F4">
        <w:rPr>
          <w:rFonts w:ascii="GHEA Grapalat" w:hAnsi="GHEA Grapalat"/>
          <w:sz w:val="20"/>
          <w:lang w:val="af-ZA"/>
        </w:rPr>
        <w:t>1</w:t>
      </w:r>
      <w:r w:rsidRPr="00C032F4">
        <w:rPr>
          <w:rFonts w:ascii="GHEA Grapalat" w:hAnsi="GHEA Grapalat"/>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չկայացած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հայտարարելը</w:t>
      </w:r>
      <w:proofErr w:type="spellEnd"/>
      <w:r w:rsidRPr="00C032F4">
        <w:rPr>
          <w:rFonts w:ascii="GHEA Grapalat" w:hAnsi="GHEA Grapalat" w:cs="Times Armenian"/>
          <w:sz w:val="20"/>
          <w:lang w:val="af-ZA"/>
        </w:rPr>
        <w:tab/>
        <w:t xml:space="preserve"> </w:t>
      </w:r>
    </w:p>
    <w:p w14:paraId="73D57C85"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1</w:t>
      </w:r>
      <w:r w:rsidR="00087A30" w:rsidRPr="00C032F4">
        <w:rPr>
          <w:rFonts w:ascii="GHEA Grapalat" w:hAnsi="GHEA Grapalat"/>
          <w:sz w:val="20"/>
          <w:lang w:val="af-ZA"/>
        </w:rPr>
        <w:t>2</w:t>
      </w:r>
      <w:r w:rsidRPr="00C032F4">
        <w:rPr>
          <w:rFonts w:ascii="GHEA Grapalat" w:hAnsi="GHEA Grapalat"/>
          <w:sz w:val="20"/>
          <w:lang w:val="af-ZA"/>
        </w:rPr>
        <w:t xml:space="preserve">. </w:t>
      </w:r>
      <w:proofErr w:type="spellStart"/>
      <w:r w:rsidRPr="00C032F4">
        <w:rPr>
          <w:rFonts w:ascii="GHEA Grapalat" w:hAnsi="GHEA Grapalat" w:cs="Sylfaen"/>
          <w:sz w:val="20"/>
        </w:rPr>
        <w:t>Գնման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ործընթացի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կապված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ործողությունները</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կամ</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ընդունված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որոշումները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բողոքարկելու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մասնակցի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իրավունքը</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r w:rsidRPr="00C032F4">
        <w:rPr>
          <w:rFonts w:ascii="GHEA Grapalat" w:hAnsi="GHEA Grapalat" w:cs="Sylfaen"/>
          <w:sz w:val="20"/>
        </w:rPr>
        <w:t>ը</w:t>
      </w:r>
      <w:proofErr w:type="spellEnd"/>
      <w:r w:rsidRPr="00C032F4">
        <w:rPr>
          <w:rFonts w:ascii="GHEA Grapalat" w:hAnsi="GHEA Grapalat" w:cs="Times Armenian"/>
          <w:sz w:val="20"/>
          <w:lang w:val="af-ZA"/>
        </w:rPr>
        <w:tab/>
      </w:r>
    </w:p>
    <w:p w14:paraId="6016E457" w14:textId="77777777" w:rsidR="00096865" w:rsidRPr="00C032F4" w:rsidRDefault="00096865" w:rsidP="00EF3662">
      <w:pPr>
        <w:ind w:firstLine="567"/>
        <w:jc w:val="both"/>
        <w:rPr>
          <w:rFonts w:ascii="GHEA Grapalat" w:hAnsi="GHEA Grapalat"/>
          <w:sz w:val="20"/>
          <w:lang w:val="af-ZA"/>
        </w:rPr>
      </w:pPr>
    </w:p>
    <w:p w14:paraId="6942B857" w14:textId="77777777" w:rsidR="00096865" w:rsidRPr="00C032F4" w:rsidRDefault="00096865" w:rsidP="00EF3662">
      <w:pPr>
        <w:ind w:firstLine="567"/>
        <w:jc w:val="both"/>
        <w:rPr>
          <w:rFonts w:ascii="GHEA Grapalat" w:hAnsi="GHEA Grapalat"/>
          <w:sz w:val="20"/>
          <w:lang w:val="af-ZA"/>
        </w:rPr>
      </w:pPr>
    </w:p>
    <w:p w14:paraId="3FA6E089" w14:textId="54CB4C05" w:rsidR="00096865" w:rsidRPr="00C032F4" w:rsidRDefault="00096865" w:rsidP="00EF3662">
      <w:pPr>
        <w:ind w:firstLine="567"/>
        <w:jc w:val="center"/>
        <w:rPr>
          <w:rFonts w:ascii="GHEA Grapalat" w:hAnsi="GHEA Grapalat"/>
          <w:b/>
          <w:sz w:val="20"/>
          <w:lang w:val="af-ZA"/>
        </w:rPr>
      </w:pPr>
      <w:proofErr w:type="gramStart"/>
      <w:r w:rsidRPr="00C032F4">
        <w:rPr>
          <w:rFonts w:ascii="GHEA Grapalat" w:hAnsi="GHEA Grapalat" w:cs="Sylfaen"/>
          <w:b/>
          <w:sz w:val="20"/>
        </w:rPr>
        <w:t>ՄԱՍ</w:t>
      </w:r>
      <w:r w:rsidRPr="00C032F4">
        <w:rPr>
          <w:rFonts w:ascii="GHEA Grapalat" w:hAnsi="GHEA Grapalat" w:cs="Times Armenian"/>
          <w:b/>
          <w:sz w:val="20"/>
          <w:lang w:val="af-ZA"/>
        </w:rPr>
        <w:t xml:space="preserve">  II.</w:t>
      </w:r>
      <w:proofErr w:type="gramEnd"/>
      <w:r w:rsidRPr="00C032F4">
        <w:rPr>
          <w:rFonts w:ascii="GHEA Grapalat" w:hAnsi="GHEA Grapalat" w:cs="Times Armenian"/>
          <w:b/>
          <w:sz w:val="20"/>
          <w:lang w:val="af-ZA"/>
        </w:rPr>
        <w:t xml:space="preserve">  </w:t>
      </w:r>
      <w:r w:rsidR="00AF0ED3" w:rsidRPr="00C032F4">
        <w:rPr>
          <w:rFonts w:ascii="GHEA Grapalat" w:hAnsi="GHEA Grapalat" w:cs="Sylfaen"/>
          <w:b/>
          <w:sz w:val="20"/>
        </w:rPr>
        <w:t>ԳՆԱՆՇՄԱՆ</w:t>
      </w:r>
      <w:r w:rsidR="00AF0ED3" w:rsidRPr="00C032F4">
        <w:rPr>
          <w:rFonts w:ascii="GHEA Grapalat" w:hAnsi="GHEA Grapalat" w:cs="Sylfaen"/>
          <w:b/>
          <w:sz w:val="20"/>
          <w:lang w:val="af-ZA"/>
        </w:rPr>
        <w:t xml:space="preserve"> </w:t>
      </w:r>
      <w:proofErr w:type="gramStart"/>
      <w:r w:rsidR="00AF0ED3" w:rsidRPr="00C032F4">
        <w:rPr>
          <w:rFonts w:ascii="GHEA Grapalat" w:hAnsi="GHEA Grapalat" w:cs="Sylfaen"/>
          <w:b/>
          <w:sz w:val="20"/>
        </w:rPr>
        <w:t>ՀԱՐՑՄԱՆ</w:t>
      </w:r>
      <w:r w:rsidRPr="00C032F4">
        <w:rPr>
          <w:rFonts w:ascii="GHEA Grapalat" w:hAnsi="GHEA Grapalat" w:cs="Times Armenian"/>
          <w:b/>
          <w:sz w:val="20"/>
          <w:lang w:val="af-ZA"/>
        </w:rPr>
        <w:t xml:space="preserve">  </w:t>
      </w:r>
      <w:r w:rsidRPr="00C032F4">
        <w:rPr>
          <w:rFonts w:ascii="GHEA Grapalat" w:hAnsi="GHEA Grapalat" w:cs="Sylfaen"/>
          <w:b/>
          <w:sz w:val="20"/>
        </w:rPr>
        <w:t>ՀԱՅՏԸ</w:t>
      </w:r>
      <w:proofErr w:type="gramEnd"/>
      <w:r w:rsidRPr="00C032F4">
        <w:rPr>
          <w:rFonts w:ascii="GHEA Grapalat" w:hAnsi="GHEA Grapalat" w:cs="Times Armenian"/>
          <w:b/>
          <w:sz w:val="20"/>
          <w:lang w:val="af-ZA"/>
        </w:rPr>
        <w:t xml:space="preserve">  </w:t>
      </w:r>
      <w:proofErr w:type="gramStart"/>
      <w:r w:rsidRPr="00C032F4">
        <w:rPr>
          <w:rFonts w:ascii="GHEA Grapalat" w:hAnsi="GHEA Grapalat" w:cs="Sylfaen"/>
          <w:b/>
          <w:sz w:val="20"/>
        </w:rPr>
        <w:t>ՊԱՏՐԱՍՏԵԼՈՒ</w:t>
      </w:r>
      <w:r w:rsidRPr="00C032F4">
        <w:rPr>
          <w:rFonts w:ascii="GHEA Grapalat" w:hAnsi="GHEA Grapalat" w:cs="Times Armenian"/>
          <w:b/>
          <w:sz w:val="20"/>
          <w:lang w:val="af-ZA"/>
        </w:rPr>
        <w:t xml:space="preserve">  </w:t>
      </w:r>
      <w:r w:rsidRPr="00C032F4">
        <w:rPr>
          <w:rFonts w:ascii="GHEA Grapalat" w:hAnsi="GHEA Grapalat" w:cs="Sylfaen"/>
          <w:b/>
          <w:sz w:val="20"/>
        </w:rPr>
        <w:t>ՀՐԱՀԱՆԳ</w:t>
      </w:r>
      <w:proofErr w:type="gramEnd"/>
    </w:p>
    <w:p w14:paraId="0000B613" w14:textId="77777777" w:rsidR="00096865" w:rsidRPr="00C032F4" w:rsidRDefault="00096865" w:rsidP="00EF3662">
      <w:pPr>
        <w:ind w:firstLine="567"/>
        <w:jc w:val="both"/>
        <w:rPr>
          <w:rFonts w:ascii="GHEA Grapalat" w:hAnsi="GHEA Grapalat"/>
          <w:sz w:val="20"/>
          <w:lang w:val="af-ZA"/>
        </w:rPr>
      </w:pPr>
    </w:p>
    <w:p w14:paraId="3655A343"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1.</w:t>
      </w:r>
      <w:r w:rsidRPr="00C032F4">
        <w:rPr>
          <w:rFonts w:ascii="GHEA Grapalat" w:hAnsi="GHEA Grapalat"/>
          <w:sz w:val="20"/>
          <w:lang w:val="af-ZA"/>
        </w:rPr>
        <w:tab/>
      </w:r>
      <w:proofErr w:type="spellStart"/>
      <w:proofErr w:type="gramStart"/>
      <w:r w:rsidRPr="00C032F4">
        <w:rPr>
          <w:rFonts w:ascii="GHEA Grapalat" w:hAnsi="GHEA Grapalat" w:cs="Sylfaen"/>
          <w:sz w:val="20"/>
        </w:rPr>
        <w:t>Ընդհանուր</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դրույթներ</w:t>
      </w:r>
      <w:proofErr w:type="spellEnd"/>
      <w:proofErr w:type="gramEnd"/>
      <w:r w:rsidRPr="00C032F4">
        <w:rPr>
          <w:rFonts w:ascii="GHEA Grapalat" w:hAnsi="GHEA Grapalat" w:cs="Times Armenian"/>
          <w:sz w:val="20"/>
          <w:lang w:val="af-ZA"/>
        </w:rPr>
        <w:tab/>
      </w:r>
    </w:p>
    <w:p w14:paraId="0E650933"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2.</w:t>
      </w:r>
      <w:r w:rsidRPr="00C032F4">
        <w:rPr>
          <w:rFonts w:ascii="GHEA Grapalat" w:hAnsi="GHEA Grapalat"/>
          <w:sz w:val="20"/>
          <w:lang w:val="af-ZA"/>
        </w:rPr>
        <w:tab/>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հայտը</w:t>
      </w:r>
      <w:proofErr w:type="spellEnd"/>
      <w:r w:rsidRPr="00C032F4">
        <w:rPr>
          <w:rFonts w:ascii="GHEA Grapalat" w:hAnsi="GHEA Grapalat" w:cs="Times Armenian"/>
          <w:sz w:val="20"/>
          <w:lang w:val="af-ZA"/>
        </w:rPr>
        <w:tab/>
      </w:r>
    </w:p>
    <w:p w14:paraId="551EB235" w14:textId="77777777" w:rsidR="00037DDE" w:rsidRPr="00C032F4" w:rsidRDefault="006F0D3F" w:rsidP="00EF3662">
      <w:pPr>
        <w:ind w:firstLine="1134"/>
        <w:jc w:val="both"/>
        <w:rPr>
          <w:rFonts w:ascii="GHEA Grapalat" w:hAnsi="GHEA Grapalat" w:cs="Times Armenian"/>
          <w:sz w:val="20"/>
          <w:lang w:val="af-ZA"/>
        </w:rPr>
      </w:pPr>
      <w:r w:rsidRPr="00C032F4">
        <w:rPr>
          <w:rFonts w:ascii="GHEA Grapalat" w:hAnsi="GHEA Grapalat"/>
          <w:sz w:val="20"/>
          <w:lang w:val="af-ZA"/>
        </w:rPr>
        <w:t>3</w:t>
      </w:r>
      <w:r w:rsidR="00096865" w:rsidRPr="00C032F4">
        <w:rPr>
          <w:rFonts w:ascii="GHEA Grapalat" w:hAnsi="GHEA Grapalat"/>
          <w:sz w:val="20"/>
          <w:lang w:val="af-ZA"/>
        </w:rPr>
        <w:t>.</w:t>
      </w:r>
      <w:r w:rsidR="00096865" w:rsidRPr="00C032F4">
        <w:rPr>
          <w:rFonts w:ascii="GHEA Grapalat" w:hAnsi="GHEA Grapalat"/>
          <w:sz w:val="20"/>
          <w:lang w:val="af-ZA"/>
        </w:rPr>
        <w:tab/>
      </w:r>
      <w:proofErr w:type="spellStart"/>
      <w:r w:rsidR="00096865" w:rsidRPr="00C032F4">
        <w:rPr>
          <w:rFonts w:ascii="GHEA Grapalat" w:hAnsi="GHEA Grapalat" w:cs="Sylfaen"/>
          <w:sz w:val="20"/>
        </w:rPr>
        <w:t>Հավելվածներ</w:t>
      </w:r>
      <w:proofErr w:type="spellEnd"/>
      <w:r w:rsidR="00BE01AE" w:rsidRPr="00C032F4">
        <w:rPr>
          <w:rFonts w:ascii="GHEA Grapalat" w:hAnsi="GHEA Grapalat" w:cs="Times Armenian"/>
          <w:sz w:val="20"/>
          <w:lang w:val="af-ZA"/>
        </w:rPr>
        <w:t xml:space="preserve"> 1-</w:t>
      </w:r>
      <w:r w:rsidR="00F15AC0" w:rsidRPr="00C032F4">
        <w:rPr>
          <w:rFonts w:ascii="GHEA Grapalat" w:hAnsi="GHEA Grapalat" w:cs="Times Armenian"/>
          <w:sz w:val="20"/>
          <w:lang w:val="af-ZA"/>
        </w:rPr>
        <w:t>6</w:t>
      </w:r>
      <w:r w:rsidR="00096865" w:rsidRPr="00C032F4">
        <w:rPr>
          <w:rFonts w:ascii="GHEA Grapalat" w:hAnsi="GHEA Grapalat" w:cs="Times Armenian"/>
          <w:sz w:val="20"/>
          <w:lang w:val="af-ZA"/>
        </w:rPr>
        <w:tab/>
      </w:r>
    </w:p>
    <w:p w14:paraId="15A77C70" w14:textId="77777777" w:rsidR="00037DDE" w:rsidRPr="00C032F4" w:rsidRDefault="00037DDE" w:rsidP="00EF3662">
      <w:pPr>
        <w:ind w:firstLine="1134"/>
        <w:jc w:val="both"/>
        <w:rPr>
          <w:rFonts w:ascii="GHEA Grapalat" w:hAnsi="GHEA Grapalat" w:cs="Times Armenian"/>
          <w:sz w:val="20"/>
          <w:lang w:val="af-ZA"/>
        </w:rPr>
      </w:pPr>
    </w:p>
    <w:p w14:paraId="555D9EB7" w14:textId="77777777" w:rsidR="00037DDE" w:rsidRPr="00C032F4" w:rsidRDefault="00037DDE" w:rsidP="00EF3662">
      <w:pPr>
        <w:ind w:firstLine="1134"/>
        <w:jc w:val="both"/>
        <w:rPr>
          <w:rFonts w:ascii="GHEA Grapalat" w:hAnsi="GHEA Grapalat" w:cs="Times Armenian"/>
          <w:sz w:val="20"/>
          <w:lang w:val="af-ZA"/>
        </w:rPr>
      </w:pPr>
    </w:p>
    <w:p w14:paraId="039EBE02" w14:textId="77777777" w:rsidR="00037DDE" w:rsidRPr="00C032F4" w:rsidRDefault="00037DDE" w:rsidP="00EF3662">
      <w:pPr>
        <w:ind w:firstLine="1134"/>
        <w:jc w:val="both"/>
        <w:rPr>
          <w:rFonts w:ascii="GHEA Grapalat" w:hAnsi="GHEA Grapalat" w:cs="Times Armenian"/>
          <w:sz w:val="20"/>
          <w:lang w:val="af-ZA"/>
        </w:rPr>
      </w:pPr>
    </w:p>
    <w:p w14:paraId="7BEBF8F0" w14:textId="77777777" w:rsidR="00037DDE" w:rsidRPr="00C032F4" w:rsidRDefault="00037DDE" w:rsidP="00EF3662">
      <w:pPr>
        <w:ind w:firstLine="1134"/>
        <w:jc w:val="both"/>
        <w:rPr>
          <w:rFonts w:ascii="GHEA Grapalat" w:hAnsi="GHEA Grapalat" w:cs="Times Armenian"/>
          <w:sz w:val="20"/>
          <w:lang w:val="af-ZA"/>
        </w:rPr>
      </w:pPr>
    </w:p>
    <w:p w14:paraId="26BA0174" w14:textId="77777777" w:rsidR="00A55E59" w:rsidRPr="00C032F4" w:rsidRDefault="00A55E59" w:rsidP="00EF3662">
      <w:pPr>
        <w:ind w:firstLine="1134"/>
        <w:jc w:val="both"/>
        <w:rPr>
          <w:rFonts w:ascii="GHEA Grapalat" w:hAnsi="GHEA Grapalat" w:cs="Times Armenian"/>
          <w:sz w:val="20"/>
          <w:lang w:val="af-ZA"/>
        </w:rPr>
      </w:pPr>
    </w:p>
    <w:p w14:paraId="48D69921" w14:textId="77777777" w:rsidR="00096865" w:rsidRPr="00C032F4" w:rsidRDefault="007F3495" w:rsidP="00EF3662">
      <w:pPr>
        <w:ind w:firstLine="1134"/>
        <w:jc w:val="both"/>
        <w:rPr>
          <w:rFonts w:ascii="GHEA Grapalat" w:hAnsi="GHEA Grapalat" w:cs="Times Armenian"/>
          <w:sz w:val="20"/>
          <w:lang w:val="af-ZA"/>
        </w:rPr>
      </w:pPr>
      <w:r w:rsidRPr="00C032F4">
        <w:rPr>
          <w:rFonts w:ascii="GHEA Grapalat" w:hAnsi="GHEA Grapalat" w:cs="Times Armenian"/>
          <w:sz w:val="20"/>
          <w:lang w:val="af-ZA"/>
        </w:rPr>
        <w:t xml:space="preserve"> </w:t>
      </w:r>
      <w:r w:rsidR="00994A77" w:rsidRPr="00C032F4">
        <w:rPr>
          <w:rFonts w:ascii="GHEA Grapalat" w:hAnsi="GHEA Grapalat" w:cs="Times Armenian"/>
          <w:sz w:val="20"/>
          <w:lang w:val="af-ZA"/>
        </w:rPr>
        <w:br w:type="page"/>
      </w:r>
      <w:r w:rsidR="00096865" w:rsidRPr="00C032F4">
        <w:rPr>
          <w:rFonts w:ascii="GHEA Grapalat" w:hAnsi="GHEA Grapalat" w:cs="Times Armenian"/>
          <w:sz w:val="20"/>
          <w:lang w:val="af-ZA"/>
        </w:rPr>
        <w:lastRenderedPageBreak/>
        <w:tab/>
      </w:r>
    </w:p>
    <w:p w14:paraId="6BBD6698" w14:textId="1E6C6B9F" w:rsidR="00096865" w:rsidRPr="00C032F4" w:rsidRDefault="00096865" w:rsidP="00EF3662">
      <w:pPr>
        <w:jc w:val="both"/>
        <w:rPr>
          <w:rFonts w:ascii="GHEA Grapalat" w:hAnsi="GHEA Grapalat"/>
          <w:sz w:val="20"/>
          <w:lang w:val="af-ZA"/>
        </w:rPr>
      </w:pPr>
      <w:r w:rsidRPr="00C032F4">
        <w:rPr>
          <w:rFonts w:ascii="GHEA Grapalat" w:hAnsi="GHEA Grapalat"/>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հրավերը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տրամադրվում</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է</w:t>
      </w:r>
      <w:r w:rsidRPr="00C032F4">
        <w:rPr>
          <w:rFonts w:ascii="GHEA Grapalat" w:hAnsi="GHEA Grapalat" w:cs="Times Armenian"/>
          <w:sz w:val="20"/>
          <w:lang w:val="af-ZA"/>
        </w:rPr>
        <w:t xml:space="preserve"> </w:t>
      </w:r>
      <w:r w:rsidRPr="00C032F4">
        <w:rPr>
          <w:rFonts w:ascii="GHEA Grapalat" w:hAnsi="GHEA Grapalat" w:cs="Sylfaen"/>
          <w:sz w:val="20"/>
        </w:rPr>
        <w:t>ի</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լրումն</w:t>
      </w:r>
      <w:proofErr w:type="spellEnd"/>
      <w:r w:rsidRPr="00C032F4">
        <w:rPr>
          <w:rFonts w:ascii="GHEA Grapalat" w:hAnsi="GHEA Grapalat"/>
          <w:sz w:val="20"/>
          <w:lang w:val="af-ZA"/>
        </w:rPr>
        <w:t xml:space="preserve"> </w:t>
      </w:r>
      <w:r w:rsidR="00476C24">
        <w:rPr>
          <w:rFonts w:ascii="GHEA Grapalat" w:hAnsi="GHEA Grapalat"/>
          <w:b/>
          <w:sz w:val="20"/>
          <w:lang w:val="af-ZA"/>
        </w:rPr>
        <w:t>ԵՔ-ԳՀԽԾՁԲ-</w:t>
      </w:r>
      <w:r w:rsidR="000003D2">
        <w:rPr>
          <w:rFonts w:ascii="GHEA Grapalat" w:hAnsi="GHEA Grapalat"/>
          <w:b/>
          <w:sz w:val="20"/>
          <w:lang w:val="af-ZA"/>
        </w:rPr>
        <w:t>26/4</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ծածկա</w:t>
      </w:r>
      <w:r w:rsidRPr="00C032F4">
        <w:rPr>
          <w:rFonts w:ascii="GHEA Grapalat" w:hAnsi="GHEA Grapalat" w:cs="Times Armenian"/>
          <w:sz w:val="20"/>
        </w:rPr>
        <w:t>գ</w:t>
      </w:r>
      <w:r w:rsidRPr="00C032F4">
        <w:rPr>
          <w:rFonts w:ascii="GHEA Grapalat" w:hAnsi="GHEA Grapalat" w:cs="Sylfaen"/>
          <w:sz w:val="20"/>
        </w:rPr>
        <w:t>րով</w:t>
      </w:r>
      <w:proofErr w:type="spellEnd"/>
      <w:r w:rsidRPr="00C032F4">
        <w:rPr>
          <w:rFonts w:ascii="GHEA Grapalat" w:hAnsi="GHEA Grapalat"/>
          <w:sz w:val="20"/>
          <w:lang w:val="af-ZA"/>
        </w:rPr>
        <w:t xml:space="preserve"> </w:t>
      </w:r>
      <w:proofErr w:type="spellStart"/>
      <w:proofErr w:type="gramStart"/>
      <w:r w:rsidRPr="00C032F4">
        <w:rPr>
          <w:rFonts w:ascii="GHEA Grapalat" w:hAnsi="GHEA Grapalat" w:cs="Sylfaen"/>
          <w:sz w:val="20"/>
        </w:rPr>
        <w:t>անցկացվող</w:t>
      </w:r>
      <w:proofErr w:type="spellEnd"/>
      <w:r w:rsidRPr="00C032F4">
        <w:rPr>
          <w:rFonts w:ascii="GHEA Grapalat" w:hAnsi="GHEA Grapalat" w:cs="Times Armenian"/>
          <w:sz w:val="20"/>
          <w:lang w:val="af-ZA"/>
        </w:rPr>
        <w:t xml:space="preserve"> </w:t>
      </w:r>
      <w:r w:rsidR="00F26BC2" w:rsidRPr="00C032F4">
        <w:rPr>
          <w:rFonts w:ascii="GHEA Grapalat" w:hAnsi="GHEA Grapalat" w:cs="Times Armenian"/>
          <w:sz w:val="20"/>
          <w:lang w:val="af-ZA"/>
        </w:rPr>
        <w:t xml:space="preserve"> </w:t>
      </w:r>
      <w:r w:rsidR="00AF0ED3" w:rsidRPr="00C032F4">
        <w:rPr>
          <w:rFonts w:ascii="GHEA Grapalat" w:hAnsi="GHEA Grapalat" w:cs="Times Armenian"/>
          <w:sz w:val="20"/>
          <w:lang w:val="af-ZA"/>
        </w:rPr>
        <w:t>ԳՆԱՆՇՄԱՆ</w:t>
      </w:r>
      <w:proofErr w:type="gramEnd"/>
      <w:r w:rsidR="00AF0ED3" w:rsidRPr="00C032F4">
        <w:rPr>
          <w:rFonts w:ascii="GHEA Grapalat" w:hAnsi="GHEA Grapalat" w:cs="Times Armenian"/>
          <w:sz w:val="20"/>
          <w:lang w:val="af-ZA"/>
        </w:rPr>
        <w:t xml:space="preserve"> ՀԱՐՑՄԱՆ</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այսուհետև</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հայտարարության</w:t>
      </w:r>
      <w:proofErr w:type="spellEnd"/>
      <w:r w:rsidR="004D5671" w:rsidRPr="00C032F4">
        <w:rPr>
          <w:rFonts w:ascii="GHEA Grapalat" w:hAnsi="GHEA Grapalat" w:cs="Times Armenian"/>
          <w:sz w:val="20"/>
          <w:lang w:val="af-ZA"/>
        </w:rPr>
        <w:t>։</w:t>
      </w:r>
    </w:p>
    <w:p w14:paraId="5C15CCBA" w14:textId="240F08EA" w:rsidR="00096865" w:rsidRPr="00C032F4" w:rsidRDefault="00096865" w:rsidP="00EF3662">
      <w:pPr>
        <w:ind w:firstLine="567"/>
        <w:jc w:val="both"/>
        <w:rPr>
          <w:rFonts w:ascii="GHEA Grapalat" w:hAnsi="GHEA Grapalat"/>
          <w:sz w:val="20"/>
          <w:lang w:val="af-ZA"/>
        </w:rPr>
      </w:pPr>
      <w:proofErr w:type="spellStart"/>
      <w:r w:rsidRPr="00C032F4">
        <w:rPr>
          <w:rFonts w:ascii="GHEA Grapalat" w:hAnsi="GHEA Grapalat" w:cs="Sylfaen"/>
          <w:sz w:val="20"/>
        </w:rPr>
        <w:t>Սույն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հրավերը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կազմվել</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է</w:t>
      </w:r>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նումների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մասին</w:t>
      </w:r>
      <w:proofErr w:type="spellEnd"/>
      <w:r w:rsidRPr="00C032F4">
        <w:rPr>
          <w:rFonts w:ascii="GHEA Grapalat" w:hAnsi="GHEA Grapalat" w:cs="Sylfaen"/>
          <w:sz w:val="20"/>
          <w:lang w:val="af-ZA"/>
        </w:rPr>
        <w:t xml:space="preserve"> </w:t>
      </w:r>
      <w:r w:rsidRPr="00C032F4">
        <w:rPr>
          <w:rFonts w:ascii="GHEA Grapalat" w:hAnsi="GHEA Grapalat" w:cs="Sylfaen"/>
          <w:sz w:val="20"/>
        </w:rPr>
        <w:t>ՀՀ</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օրենսդրության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այդ</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թվում</w:t>
      </w:r>
      <w:proofErr w:type="spellEnd"/>
      <w:r w:rsidRPr="00C032F4">
        <w:rPr>
          <w:rFonts w:ascii="GHEA Grapalat" w:hAnsi="GHEA Grapalat" w:cs="Times Armenian"/>
          <w:sz w:val="20"/>
          <w:lang w:val="af-ZA"/>
        </w:rPr>
        <w:t>`</w:t>
      </w:r>
      <w:r w:rsidRPr="00C032F4">
        <w:rPr>
          <w:rFonts w:ascii="GHEA Grapalat" w:hAnsi="GHEA Grapalat"/>
          <w:sz w:val="20"/>
          <w:lang w:val="af-ZA"/>
        </w:rPr>
        <w:t xml:space="preserve"> </w:t>
      </w:r>
      <w:r w:rsidR="00A76C15" w:rsidRPr="00C032F4">
        <w:rPr>
          <w:rFonts w:ascii="GHEA Grapalat" w:hAnsi="GHEA Grapalat"/>
          <w:sz w:val="20"/>
          <w:lang w:val="af-ZA"/>
        </w:rPr>
        <w:t>«</w:t>
      </w:r>
      <w:proofErr w:type="spellStart"/>
      <w:r w:rsidRPr="00C032F4">
        <w:rPr>
          <w:rFonts w:ascii="GHEA Grapalat" w:hAnsi="GHEA Grapalat" w:cs="Sylfaen"/>
          <w:sz w:val="20"/>
        </w:rPr>
        <w:t>Գնումների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մասին</w:t>
      </w:r>
      <w:proofErr w:type="spellEnd"/>
      <w:r w:rsidR="00A76C15" w:rsidRPr="00C032F4">
        <w:rPr>
          <w:rFonts w:ascii="GHEA Grapalat" w:hAnsi="GHEA Grapalat"/>
          <w:sz w:val="20"/>
          <w:lang w:val="af-ZA"/>
        </w:rPr>
        <w:t>»</w:t>
      </w:r>
      <w:r w:rsidRPr="00C032F4">
        <w:rPr>
          <w:rFonts w:ascii="GHEA Grapalat" w:hAnsi="GHEA Grapalat"/>
          <w:sz w:val="20"/>
          <w:lang w:val="af-ZA"/>
        </w:rPr>
        <w:t xml:space="preserve"> </w:t>
      </w:r>
      <w:r w:rsidRPr="00C032F4">
        <w:rPr>
          <w:rFonts w:ascii="GHEA Grapalat" w:hAnsi="GHEA Grapalat" w:cs="Sylfaen"/>
          <w:sz w:val="20"/>
        </w:rPr>
        <w:t>ՀՀ</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օրենքի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այսուհետ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Օրենք</w:t>
      </w:r>
      <w:proofErr w:type="spellEnd"/>
      <w:r w:rsidRPr="00C032F4">
        <w:rPr>
          <w:rFonts w:ascii="GHEA Grapalat" w:hAnsi="GHEA Grapalat" w:cs="Times Armenian"/>
          <w:sz w:val="20"/>
          <w:lang w:val="af-ZA"/>
        </w:rPr>
        <w:t>)</w:t>
      </w:r>
      <w:r w:rsidR="00C43524" w:rsidRPr="00C032F4">
        <w:rPr>
          <w:rFonts w:ascii="GHEA Grapalat" w:hAnsi="GHEA Grapalat" w:cs="Times Armenian"/>
          <w:sz w:val="20"/>
          <w:lang w:val="af-ZA"/>
        </w:rPr>
        <w:t>,</w:t>
      </w:r>
      <w:r w:rsidRPr="00C032F4">
        <w:rPr>
          <w:rFonts w:ascii="GHEA Grapalat" w:hAnsi="GHEA Grapalat" w:cs="Times Armenian"/>
          <w:sz w:val="20"/>
          <w:lang w:val="af-ZA"/>
        </w:rPr>
        <w:t xml:space="preserve"> </w:t>
      </w:r>
      <w:r w:rsidRPr="00C032F4">
        <w:rPr>
          <w:rFonts w:ascii="GHEA Grapalat" w:hAnsi="GHEA Grapalat" w:cs="Sylfaen"/>
          <w:sz w:val="20"/>
        </w:rPr>
        <w:t>ՀՀ</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կառավարության</w:t>
      </w:r>
      <w:proofErr w:type="spellEnd"/>
      <w:r w:rsidRPr="00C032F4">
        <w:rPr>
          <w:rFonts w:ascii="GHEA Grapalat" w:hAnsi="GHEA Grapalat" w:cs="Times Armenian"/>
          <w:sz w:val="20"/>
          <w:lang w:val="af-ZA"/>
        </w:rPr>
        <w:t xml:space="preserve"> 201</w:t>
      </w:r>
      <w:r w:rsidR="00955E87" w:rsidRPr="00C032F4">
        <w:rPr>
          <w:rFonts w:ascii="GHEA Grapalat" w:hAnsi="GHEA Grapalat" w:cs="Times Armenian"/>
          <w:sz w:val="20"/>
          <w:lang w:val="af-ZA"/>
        </w:rPr>
        <w:t>7</w:t>
      </w:r>
      <w:r w:rsidRPr="00C032F4">
        <w:rPr>
          <w:rFonts w:ascii="GHEA Grapalat" w:hAnsi="GHEA Grapalat" w:cs="Sylfaen"/>
          <w:sz w:val="20"/>
        </w:rPr>
        <w:t>թ</w:t>
      </w:r>
      <w:r w:rsidRPr="00C032F4">
        <w:rPr>
          <w:rFonts w:ascii="GHEA Grapalat" w:hAnsi="GHEA Grapalat" w:cs="Times Armenian"/>
          <w:sz w:val="20"/>
          <w:lang w:val="af-ZA"/>
        </w:rPr>
        <w:t>.</w:t>
      </w:r>
      <w:r w:rsidR="009F18D0" w:rsidRPr="00C032F4">
        <w:rPr>
          <w:rFonts w:ascii="GHEA Grapalat" w:hAnsi="GHEA Grapalat" w:cs="Times Armenian"/>
          <w:sz w:val="20"/>
          <w:lang w:val="af-ZA"/>
        </w:rPr>
        <w:t xml:space="preserve"> մայիսի 4-ի </w:t>
      </w:r>
      <w:r w:rsidRPr="00C032F4">
        <w:rPr>
          <w:rFonts w:ascii="GHEA Grapalat" w:hAnsi="GHEA Grapalat" w:cs="Times Armenian"/>
          <w:sz w:val="20"/>
          <w:lang w:val="af-ZA"/>
        </w:rPr>
        <w:t xml:space="preserve">N </w:t>
      </w:r>
      <w:r w:rsidR="009F18D0" w:rsidRPr="00C032F4">
        <w:rPr>
          <w:rFonts w:ascii="GHEA Grapalat" w:hAnsi="GHEA Grapalat" w:cs="Times Armenian"/>
          <w:sz w:val="20"/>
          <w:lang w:val="af-ZA"/>
        </w:rPr>
        <w:t>526-</w:t>
      </w:r>
      <w:r w:rsidRPr="00C032F4">
        <w:rPr>
          <w:rFonts w:ascii="GHEA Grapalat" w:hAnsi="GHEA Grapalat" w:cs="Sylfaen"/>
          <w:sz w:val="20"/>
        </w:rPr>
        <w:t>Ն</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որոշմամբ</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հաստատված</w:t>
      </w:r>
      <w:proofErr w:type="spellEnd"/>
      <w:r w:rsidRPr="00C032F4">
        <w:rPr>
          <w:rFonts w:ascii="GHEA Grapalat" w:hAnsi="GHEA Grapalat" w:cs="Times Armenian"/>
          <w:sz w:val="20"/>
          <w:lang w:val="af-ZA"/>
        </w:rPr>
        <w:t xml:space="preserve"> </w:t>
      </w:r>
      <w:r w:rsidR="00A76C15" w:rsidRPr="00C032F4">
        <w:rPr>
          <w:rFonts w:ascii="GHEA Grapalat" w:hAnsi="GHEA Grapalat" w:cs="Times Armenian"/>
          <w:sz w:val="20"/>
          <w:lang w:val="af-ZA"/>
        </w:rPr>
        <w:t>«</w:t>
      </w:r>
      <w:proofErr w:type="spellStart"/>
      <w:r w:rsidRPr="00C032F4">
        <w:rPr>
          <w:rFonts w:ascii="GHEA Grapalat" w:hAnsi="GHEA Grapalat" w:cs="Sylfaen"/>
          <w:sz w:val="20"/>
        </w:rPr>
        <w:t>Գնումների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ործընթացի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կազմակերպման</w:t>
      </w:r>
      <w:proofErr w:type="spellEnd"/>
      <w:r w:rsidR="003C53D4" w:rsidRPr="00C032F4">
        <w:rPr>
          <w:rFonts w:ascii="GHEA Grapalat" w:hAnsi="GHEA Grapalat"/>
          <w:sz w:val="20"/>
          <w:lang w:val="af-ZA"/>
        </w:rPr>
        <w:t>»</w:t>
      </w:r>
      <w:r w:rsidRPr="00C032F4">
        <w:rPr>
          <w:rFonts w:ascii="GHEA Grapalat" w:hAnsi="GHEA Grapalat"/>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այսուհետ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proofErr w:type="spellEnd"/>
      <w:r w:rsidRPr="00C032F4">
        <w:rPr>
          <w:rFonts w:ascii="GHEA Grapalat" w:hAnsi="GHEA Grapalat" w:cs="Times Armenian"/>
          <w:sz w:val="20"/>
          <w:lang w:val="af-ZA"/>
        </w:rPr>
        <w:t>)</w:t>
      </w:r>
      <w:r w:rsidR="00F40D4D" w:rsidRPr="00C032F4">
        <w:rPr>
          <w:rFonts w:ascii="GHEA Grapalat" w:hAnsi="GHEA Grapalat" w:cs="Times Armenian"/>
          <w:sz w:val="20"/>
          <w:lang w:val="af-ZA"/>
        </w:rPr>
        <w:t xml:space="preserve">, </w:t>
      </w:r>
      <w:r w:rsidR="00F40D4D" w:rsidRPr="00C032F4">
        <w:rPr>
          <w:rFonts w:ascii="GHEA Grapalat" w:hAnsi="GHEA Grapalat" w:cs="Times Armenian"/>
          <w:sz w:val="20"/>
        </w:rPr>
        <w:t>ՀՀ</w:t>
      </w:r>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կառավարության</w:t>
      </w:r>
      <w:proofErr w:type="spellEnd"/>
      <w:r w:rsidR="00F40D4D" w:rsidRPr="00C032F4">
        <w:rPr>
          <w:rFonts w:ascii="GHEA Grapalat" w:hAnsi="GHEA Grapalat" w:cs="Times Armenian"/>
          <w:sz w:val="20"/>
          <w:lang w:val="af-ZA"/>
        </w:rPr>
        <w:t xml:space="preserve"> 201</w:t>
      </w:r>
      <w:r w:rsidR="00955E87" w:rsidRPr="00C032F4">
        <w:rPr>
          <w:rFonts w:ascii="GHEA Grapalat" w:hAnsi="GHEA Grapalat" w:cs="Times Armenian"/>
          <w:sz w:val="20"/>
          <w:lang w:val="af-ZA"/>
        </w:rPr>
        <w:t>7</w:t>
      </w:r>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թվականի</w:t>
      </w:r>
      <w:proofErr w:type="spellEnd"/>
      <w:r w:rsidR="00F40D4D" w:rsidRPr="00C032F4">
        <w:rPr>
          <w:rFonts w:ascii="GHEA Grapalat" w:hAnsi="GHEA Grapalat" w:cs="Times Armenian"/>
          <w:sz w:val="20"/>
          <w:lang w:val="af-ZA"/>
        </w:rPr>
        <w:t xml:space="preserve"> </w:t>
      </w:r>
      <w:proofErr w:type="spellStart"/>
      <w:r w:rsidR="00955E87" w:rsidRPr="00C032F4">
        <w:rPr>
          <w:rFonts w:ascii="GHEA Grapalat" w:hAnsi="GHEA Grapalat" w:cs="Times Armenian"/>
          <w:sz w:val="20"/>
        </w:rPr>
        <w:t>ապրիլ</w:t>
      </w:r>
      <w:r w:rsidR="00F40D4D" w:rsidRPr="00C032F4">
        <w:rPr>
          <w:rFonts w:ascii="GHEA Grapalat" w:hAnsi="GHEA Grapalat" w:cs="Times Armenian"/>
          <w:sz w:val="20"/>
        </w:rPr>
        <w:t>ի</w:t>
      </w:r>
      <w:proofErr w:type="spellEnd"/>
      <w:r w:rsidR="00F40D4D" w:rsidRPr="00C032F4">
        <w:rPr>
          <w:rFonts w:ascii="GHEA Grapalat" w:hAnsi="GHEA Grapalat" w:cs="Times Armenian"/>
          <w:sz w:val="20"/>
          <w:lang w:val="af-ZA"/>
        </w:rPr>
        <w:t xml:space="preserve"> </w:t>
      </w:r>
      <w:r w:rsidR="00955E87" w:rsidRPr="00C032F4">
        <w:rPr>
          <w:rFonts w:ascii="GHEA Grapalat" w:hAnsi="GHEA Grapalat" w:cs="Times Armenian"/>
          <w:sz w:val="20"/>
          <w:lang w:val="af-ZA"/>
        </w:rPr>
        <w:t>6</w:t>
      </w:r>
      <w:r w:rsidR="00F40D4D" w:rsidRPr="00C032F4">
        <w:rPr>
          <w:rFonts w:ascii="GHEA Grapalat" w:hAnsi="GHEA Grapalat" w:cs="Times Armenian"/>
          <w:sz w:val="20"/>
          <w:lang w:val="af-ZA"/>
        </w:rPr>
        <w:t>-</w:t>
      </w:r>
      <w:r w:rsidR="00F40D4D" w:rsidRPr="00C032F4">
        <w:rPr>
          <w:rFonts w:ascii="GHEA Grapalat" w:hAnsi="GHEA Grapalat" w:cs="Times Armenian"/>
          <w:sz w:val="20"/>
        </w:rPr>
        <w:t>ի</w:t>
      </w:r>
      <w:r w:rsidR="00F40D4D" w:rsidRPr="00C032F4">
        <w:rPr>
          <w:rFonts w:ascii="GHEA Grapalat" w:hAnsi="GHEA Grapalat" w:cs="Times Armenian"/>
          <w:sz w:val="20"/>
          <w:lang w:val="af-ZA"/>
        </w:rPr>
        <w:t xml:space="preserve"> N </w:t>
      </w:r>
      <w:r w:rsidR="00955E87" w:rsidRPr="00C032F4">
        <w:rPr>
          <w:rFonts w:ascii="GHEA Grapalat" w:hAnsi="GHEA Grapalat" w:cs="Times Armenian"/>
          <w:sz w:val="20"/>
          <w:lang w:val="af-ZA"/>
        </w:rPr>
        <w:t>386</w:t>
      </w:r>
      <w:r w:rsidR="00F40D4D" w:rsidRPr="00C032F4">
        <w:rPr>
          <w:rFonts w:ascii="GHEA Grapalat" w:hAnsi="GHEA Grapalat" w:cs="Times Armenian"/>
          <w:sz w:val="20"/>
          <w:lang w:val="af-ZA"/>
        </w:rPr>
        <w:t>-</w:t>
      </w:r>
      <w:r w:rsidR="00F40D4D" w:rsidRPr="00C032F4">
        <w:rPr>
          <w:rFonts w:ascii="GHEA Grapalat" w:hAnsi="GHEA Grapalat" w:cs="Times Armenian"/>
          <w:sz w:val="20"/>
        </w:rPr>
        <w:t>Ն</w:t>
      </w:r>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որոշմամբ</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հաստատված</w:t>
      </w:r>
      <w:proofErr w:type="spellEnd"/>
      <w:r w:rsidR="00F40D4D" w:rsidRPr="00C032F4">
        <w:rPr>
          <w:rFonts w:ascii="GHEA Grapalat" w:hAnsi="GHEA Grapalat" w:cs="Times Armenian"/>
          <w:sz w:val="20"/>
          <w:lang w:val="af-ZA"/>
        </w:rPr>
        <w:t xml:space="preserve"> «</w:t>
      </w:r>
      <w:r w:rsidR="004E144F" w:rsidRPr="00C032F4">
        <w:rPr>
          <w:rFonts w:ascii="GHEA Grapalat" w:hAnsi="GHEA Grapalat" w:cs="Times Armenian"/>
          <w:sz w:val="20"/>
          <w:lang w:val="af-ZA"/>
        </w:rPr>
        <w:t>Է</w:t>
      </w:r>
      <w:proofErr w:type="spellStart"/>
      <w:r w:rsidR="00F40D4D" w:rsidRPr="00C032F4">
        <w:rPr>
          <w:rFonts w:ascii="GHEA Grapalat" w:hAnsi="GHEA Grapalat" w:cs="Times Armenian"/>
          <w:sz w:val="20"/>
        </w:rPr>
        <w:t>լեկտրոնային</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ձևով</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գնումների</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կատարման</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կարգի</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այլ</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իրավական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ակտերի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պահանջներին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համապատասխան</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նպատակ</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ունի</w:t>
      </w:r>
      <w:proofErr w:type="spellEnd"/>
      <w:r w:rsidRPr="00C032F4">
        <w:rPr>
          <w:rFonts w:ascii="GHEA Grapalat" w:hAnsi="GHEA Grapalat" w:cs="Times Armenian"/>
          <w:sz w:val="20"/>
          <w:lang w:val="af-ZA"/>
        </w:rPr>
        <w:t xml:space="preserve"> </w:t>
      </w:r>
      <w:r w:rsidR="003A2FEF" w:rsidRPr="00C032F4">
        <w:rPr>
          <w:rFonts w:ascii="GHEA Grapalat" w:hAnsi="GHEA Grapalat"/>
          <w:b/>
          <w:sz w:val="20"/>
          <w:lang w:val="hy-AM"/>
        </w:rPr>
        <w:t>Երևանի քաղաքապետարան</w:t>
      </w:r>
      <w:r w:rsidR="00A00E74" w:rsidRPr="00C032F4">
        <w:rPr>
          <w:rFonts w:ascii="GHEA Grapalat" w:hAnsi="GHEA Grapalat"/>
          <w:b/>
          <w:sz w:val="20"/>
          <w:lang w:val="hy-AM"/>
        </w:rPr>
        <w:t>ի</w:t>
      </w:r>
      <w:r w:rsidR="00A00E74" w:rsidRPr="00C032F4">
        <w:rPr>
          <w:rFonts w:ascii="GHEA Grapalat" w:hAnsi="GHEA Grapalat"/>
          <w:sz w:val="20"/>
          <w:lang w:val="af-ZA"/>
        </w:rPr>
        <w:t xml:space="preserve"> </w:t>
      </w:r>
      <w:r w:rsidR="00A00E74" w:rsidRPr="00C032F4">
        <w:rPr>
          <w:rFonts w:ascii="GHEA Grapalat" w:hAnsi="GHEA Grapalat" w:cs="Times Armenian"/>
          <w:sz w:val="20"/>
          <w:lang w:val="af-ZA"/>
        </w:rPr>
        <w:t>(</w:t>
      </w:r>
      <w:proofErr w:type="spellStart"/>
      <w:r w:rsidR="00A00E74" w:rsidRPr="00C032F4">
        <w:rPr>
          <w:rFonts w:ascii="GHEA Grapalat" w:hAnsi="GHEA Grapalat" w:cs="Sylfaen"/>
          <w:sz w:val="20"/>
        </w:rPr>
        <w:t>այսուհետ</w:t>
      </w:r>
      <w:proofErr w:type="spellEnd"/>
      <w:r w:rsidR="00A00E74" w:rsidRPr="00C032F4">
        <w:rPr>
          <w:rFonts w:ascii="GHEA Grapalat" w:hAnsi="GHEA Grapalat" w:cs="Times Armenian"/>
          <w:sz w:val="20"/>
          <w:lang w:val="af-ZA"/>
        </w:rPr>
        <w:t xml:space="preserve">` </w:t>
      </w:r>
      <w:proofErr w:type="spellStart"/>
      <w:r w:rsidR="00A00E74" w:rsidRPr="00C032F4">
        <w:rPr>
          <w:rFonts w:ascii="GHEA Grapalat" w:hAnsi="GHEA Grapalat" w:cs="Sylfaen"/>
          <w:sz w:val="20"/>
        </w:rPr>
        <w:t>պատվիրատու</w:t>
      </w:r>
      <w:proofErr w:type="spellEnd"/>
      <w:r w:rsidR="00A00E74" w:rsidRPr="00C032F4">
        <w:rPr>
          <w:rFonts w:ascii="GHEA Grapalat" w:hAnsi="GHEA Grapalat" w:cs="Times Armenian"/>
          <w:sz w:val="20"/>
          <w:lang w:val="af-ZA"/>
        </w:rPr>
        <w:t>)</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կողմից</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հայտարարված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ին</w:t>
      </w:r>
      <w:proofErr w:type="spellEnd"/>
      <w:r w:rsidR="000604CF" w:rsidRPr="00C032F4">
        <w:rPr>
          <w:rFonts w:ascii="GHEA Grapalat" w:hAnsi="GHEA Grapalat" w:cs="Sylfaen"/>
          <w:sz w:val="20"/>
          <w:lang w:val="af-ZA"/>
        </w:rPr>
        <w:t xml:space="preserve"> </w:t>
      </w:r>
      <w:proofErr w:type="spellStart"/>
      <w:r w:rsidRPr="00C032F4">
        <w:rPr>
          <w:rFonts w:ascii="GHEA Grapalat" w:hAnsi="GHEA Grapalat" w:cs="Sylfaen"/>
          <w:sz w:val="20"/>
        </w:rPr>
        <w:t>մասնակցելու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մտադրություն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ունեցող</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անձանց</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այսուհետ</w:t>
      </w:r>
      <w:proofErr w:type="spellEnd"/>
      <w:r w:rsidRPr="00C032F4">
        <w:rPr>
          <w:rFonts w:ascii="GHEA Grapalat" w:hAnsi="GHEA Grapalat" w:cs="Times Armenian"/>
          <w:sz w:val="20"/>
          <w:lang w:val="af-ZA"/>
        </w:rPr>
        <w:t xml:space="preserve">`  </w:t>
      </w:r>
      <w:proofErr w:type="spellStart"/>
      <w:r w:rsidR="003D0075" w:rsidRPr="00C032F4">
        <w:rPr>
          <w:rFonts w:ascii="GHEA Grapalat" w:hAnsi="GHEA Grapalat" w:cs="Sylfaen"/>
          <w:sz w:val="20"/>
        </w:rPr>
        <w:t>մ</w:t>
      </w:r>
      <w:r w:rsidRPr="00C032F4">
        <w:rPr>
          <w:rFonts w:ascii="GHEA Grapalat" w:hAnsi="GHEA Grapalat" w:cs="Sylfaen"/>
          <w:sz w:val="20"/>
        </w:rPr>
        <w:t>ասնակից</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տեղեկացնելու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պայմանների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նման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առարկայի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անցկացման</w:t>
      </w:r>
      <w:proofErr w:type="spellEnd"/>
      <w:r w:rsidRPr="00C032F4">
        <w:rPr>
          <w:rFonts w:ascii="GHEA Grapalat" w:hAnsi="GHEA Grapalat" w:cs="Times Armenian"/>
          <w:sz w:val="20"/>
          <w:lang w:val="af-ZA"/>
        </w:rPr>
        <w:t xml:space="preserve">, </w:t>
      </w:r>
      <w:r w:rsidR="002E7EE1" w:rsidRPr="00C032F4">
        <w:rPr>
          <w:rFonts w:ascii="GHEA Grapalat" w:hAnsi="GHEA Grapalat" w:cs="Sylfaen"/>
          <w:sz w:val="20"/>
          <w:lang w:val="hy-AM"/>
        </w:rPr>
        <w:t>ընտրված մասնակցին</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որոշելու</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նրա</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պայմանա</w:t>
      </w:r>
      <w:r w:rsidRPr="00C032F4">
        <w:rPr>
          <w:rFonts w:ascii="GHEA Grapalat" w:hAnsi="GHEA Grapalat" w:cs="Times Armenian"/>
          <w:sz w:val="20"/>
        </w:rPr>
        <w:t>գ</w:t>
      </w:r>
      <w:r w:rsidRPr="00C032F4">
        <w:rPr>
          <w:rFonts w:ascii="GHEA Grapalat" w:hAnsi="GHEA Grapalat" w:cs="Sylfaen"/>
          <w:sz w:val="20"/>
        </w:rPr>
        <w:t>իր</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կնքելու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մասին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ինչպես</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նաև</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օժանդակելու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պատրաստելիս</w:t>
      </w:r>
      <w:proofErr w:type="spellEnd"/>
      <w:r w:rsidR="004D5671" w:rsidRPr="00C032F4">
        <w:rPr>
          <w:rFonts w:ascii="GHEA Grapalat" w:hAnsi="GHEA Grapalat" w:cs="Times Armenian"/>
          <w:sz w:val="20"/>
          <w:lang w:val="af-ZA"/>
        </w:rPr>
        <w:t>։</w:t>
      </w:r>
    </w:p>
    <w:p w14:paraId="4B5BF0FC" w14:textId="77777777" w:rsidR="00096865" w:rsidRPr="00C032F4" w:rsidRDefault="00096865" w:rsidP="00EF3662">
      <w:pPr>
        <w:ind w:firstLine="567"/>
        <w:jc w:val="both"/>
        <w:rPr>
          <w:rFonts w:ascii="GHEA Grapalat" w:hAnsi="GHEA Grapalat"/>
          <w:sz w:val="20"/>
          <w:lang w:val="af-ZA"/>
        </w:rPr>
      </w:pPr>
      <w:proofErr w:type="spellStart"/>
      <w:r w:rsidRPr="00C032F4">
        <w:rPr>
          <w:rFonts w:ascii="GHEA Grapalat" w:hAnsi="GHEA Grapalat" w:cs="Sylfaen"/>
          <w:sz w:val="20"/>
        </w:rPr>
        <w:t>Հայտեր</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կարող</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ներկայացնել</w:t>
      </w:r>
      <w:proofErr w:type="spellEnd"/>
      <w:r w:rsidRPr="00C032F4">
        <w:rPr>
          <w:rFonts w:ascii="GHEA Grapalat" w:hAnsi="GHEA Grapalat" w:cs="Times Armenian"/>
          <w:sz w:val="20"/>
          <w:lang w:val="af-ZA"/>
        </w:rPr>
        <w:t xml:space="preserve"> </w:t>
      </w:r>
      <w:r w:rsidR="00070DBB" w:rsidRPr="00C032F4">
        <w:rPr>
          <w:rFonts w:ascii="GHEA Grapalat" w:hAnsi="GHEA Grapalat" w:cs="Times Armenian"/>
          <w:sz w:val="20"/>
          <w:lang w:val="af-ZA"/>
        </w:rPr>
        <w:t xml:space="preserve">համակարգում </w:t>
      </w:r>
      <w:proofErr w:type="spellStart"/>
      <w:r w:rsidR="00753E6E" w:rsidRPr="00C032F4">
        <w:rPr>
          <w:rFonts w:ascii="GHEA Grapalat" w:hAnsi="GHEA Grapalat" w:cs="Sylfaen"/>
          <w:sz w:val="20"/>
        </w:rPr>
        <w:t>գրանցված</w:t>
      </w:r>
      <w:proofErr w:type="spellEnd"/>
      <w:r w:rsidR="00753E6E" w:rsidRPr="00C032F4">
        <w:rPr>
          <w:rFonts w:ascii="GHEA Grapalat" w:hAnsi="GHEA Grapalat" w:cs="Sylfaen"/>
          <w:sz w:val="20"/>
          <w:lang w:val="af-ZA"/>
        </w:rPr>
        <w:t xml:space="preserve"> </w:t>
      </w:r>
      <w:proofErr w:type="spellStart"/>
      <w:r w:rsidRPr="00C032F4">
        <w:rPr>
          <w:rFonts w:ascii="GHEA Grapalat" w:hAnsi="GHEA Grapalat" w:cs="Sylfaen"/>
          <w:sz w:val="20"/>
        </w:rPr>
        <w:t>բոլոր</w:t>
      </w:r>
      <w:proofErr w:type="spellEnd"/>
      <w:r w:rsidR="00B2681D" w:rsidRPr="00C032F4">
        <w:rPr>
          <w:rFonts w:ascii="GHEA Grapalat" w:hAnsi="GHEA Grapalat" w:cs="Sylfaen"/>
          <w:sz w:val="20"/>
          <w:lang w:val="af-ZA"/>
        </w:rPr>
        <w:t xml:space="preserve"> </w:t>
      </w:r>
      <w:proofErr w:type="spellStart"/>
      <w:r w:rsidRPr="00C032F4">
        <w:rPr>
          <w:rFonts w:ascii="GHEA Grapalat" w:hAnsi="GHEA Grapalat" w:cs="Sylfaen"/>
          <w:sz w:val="20"/>
        </w:rPr>
        <w:t>անձիք</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անկախ</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նրանց</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օտարերկրյա</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ֆիզիկական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անձ</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կազմակերպություն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քաղաքացիություն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չունեցող</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անձ</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լինելու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հան</w:t>
      </w:r>
      <w:r w:rsidRPr="00C032F4">
        <w:rPr>
          <w:rFonts w:ascii="GHEA Grapalat" w:hAnsi="GHEA Grapalat" w:cs="Times Armenian"/>
          <w:sz w:val="20"/>
        </w:rPr>
        <w:t>գ</w:t>
      </w:r>
      <w:r w:rsidRPr="00C032F4">
        <w:rPr>
          <w:rFonts w:ascii="GHEA Grapalat" w:hAnsi="GHEA Grapalat" w:cs="Sylfaen"/>
          <w:sz w:val="20"/>
        </w:rPr>
        <w:t>ամանքից</w:t>
      </w:r>
      <w:proofErr w:type="spellEnd"/>
      <w:r w:rsidR="004D5671" w:rsidRPr="00C032F4">
        <w:rPr>
          <w:rFonts w:ascii="GHEA Grapalat" w:hAnsi="GHEA Grapalat" w:cs="Times Armenian"/>
          <w:sz w:val="20"/>
          <w:lang w:val="af-ZA"/>
        </w:rPr>
        <w:t>։</w:t>
      </w:r>
    </w:p>
    <w:p w14:paraId="2138BF3A" w14:textId="77777777" w:rsidR="00926875" w:rsidRPr="00C032F4" w:rsidRDefault="00926875"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lang w:val="ru-RU"/>
        </w:rPr>
        <w:t>Համակարգում</w:t>
      </w:r>
      <w:r w:rsidRPr="00C032F4">
        <w:rPr>
          <w:rFonts w:ascii="GHEA Grapalat" w:hAnsi="GHEA Grapalat" w:cs="Sylfaen"/>
          <w:szCs w:val="24"/>
        </w:rPr>
        <w:t xml:space="preserve"> </w:t>
      </w:r>
      <w:r w:rsidRPr="00C032F4">
        <w:rPr>
          <w:rFonts w:ascii="GHEA Grapalat" w:hAnsi="GHEA Grapalat" w:cs="Sylfaen"/>
          <w:szCs w:val="24"/>
          <w:lang w:val="ru-RU"/>
        </w:rPr>
        <w:t>որպես</w:t>
      </w:r>
      <w:r w:rsidRPr="00C032F4">
        <w:rPr>
          <w:rFonts w:ascii="GHEA Grapalat" w:hAnsi="GHEA Grapalat" w:cs="Sylfaen"/>
          <w:szCs w:val="24"/>
        </w:rPr>
        <w:t xml:space="preserve"> </w:t>
      </w:r>
      <w:r w:rsidRPr="00C032F4">
        <w:rPr>
          <w:rFonts w:ascii="GHEA Grapalat" w:hAnsi="GHEA Grapalat" w:cs="Sylfaen"/>
          <w:szCs w:val="24"/>
          <w:lang w:val="en-US"/>
        </w:rPr>
        <w:t>մ</w:t>
      </w:r>
      <w:r w:rsidRPr="00C032F4">
        <w:rPr>
          <w:rFonts w:ascii="GHEA Grapalat" w:hAnsi="GHEA Grapalat" w:cs="Sylfaen"/>
          <w:szCs w:val="24"/>
          <w:lang w:val="ru-RU"/>
        </w:rPr>
        <w:t>ասնակից</w:t>
      </w:r>
      <w:r w:rsidRPr="00C032F4">
        <w:rPr>
          <w:rFonts w:ascii="GHEA Grapalat" w:hAnsi="GHEA Grapalat" w:cs="Sylfaen"/>
          <w:szCs w:val="24"/>
        </w:rPr>
        <w:t xml:space="preserve"> </w:t>
      </w:r>
      <w:r w:rsidRPr="00C032F4">
        <w:rPr>
          <w:rFonts w:ascii="GHEA Grapalat" w:hAnsi="GHEA Grapalat" w:cs="Sylfaen"/>
          <w:szCs w:val="24"/>
          <w:lang w:val="ru-RU"/>
        </w:rPr>
        <w:t>գրանցվելու</w:t>
      </w:r>
      <w:r w:rsidRPr="00C032F4">
        <w:rPr>
          <w:rFonts w:ascii="GHEA Grapalat" w:hAnsi="GHEA Grapalat" w:cs="Sylfaen"/>
          <w:szCs w:val="24"/>
        </w:rPr>
        <w:t xml:space="preserve"> </w:t>
      </w:r>
      <w:r w:rsidRPr="00C032F4">
        <w:rPr>
          <w:rFonts w:ascii="GHEA Grapalat" w:hAnsi="GHEA Grapalat" w:cs="Sylfaen"/>
          <w:szCs w:val="24"/>
          <w:lang w:val="ru-RU"/>
        </w:rPr>
        <w:t>նպատակով</w:t>
      </w:r>
      <w:r w:rsidRPr="00C032F4">
        <w:rPr>
          <w:rFonts w:ascii="GHEA Grapalat" w:hAnsi="GHEA Grapalat" w:cs="Sylfaen"/>
          <w:szCs w:val="24"/>
        </w:rPr>
        <w:t xml:space="preserve"> </w:t>
      </w:r>
      <w:proofErr w:type="spellStart"/>
      <w:r w:rsidRPr="00C032F4">
        <w:rPr>
          <w:rFonts w:ascii="GHEA Grapalat" w:hAnsi="GHEA Grapalat" w:cs="Sylfaen"/>
          <w:szCs w:val="24"/>
          <w:lang w:val="en-US"/>
        </w:rPr>
        <w:t>անձը</w:t>
      </w:r>
      <w:proofErr w:type="spellEnd"/>
      <w:r w:rsidRPr="00C032F4">
        <w:rPr>
          <w:rFonts w:ascii="GHEA Grapalat" w:hAnsi="GHEA Grapalat" w:cs="Sylfaen"/>
          <w:szCs w:val="24"/>
        </w:rPr>
        <w:t xml:space="preserve"> </w:t>
      </w:r>
      <w:r w:rsidRPr="00C032F4">
        <w:rPr>
          <w:rFonts w:ascii="GHEA Grapalat" w:hAnsi="GHEA Grapalat" w:cs="Sylfaen"/>
          <w:szCs w:val="24"/>
          <w:lang w:val="ru-RU"/>
        </w:rPr>
        <w:t>մուտք</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գործում</w:t>
      </w:r>
      <w:r w:rsidRPr="00C032F4">
        <w:rPr>
          <w:rFonts w:ascii="GHEA Grapalat" w:hAnsi="GHEA Grapalat" w:cs="Sylfaen"/>
          <w:szCs w:val="24"/>
        </w:rPr>
        <w:t xml:space="preserve"> www.armeps.am </w:t>
      </w:r>
      <w:proofErr w:type="spellStart"/>
      <w:r w:rsidRPr="00C032F4">
        <w:rPr>
          <w:rFonts w:ascii="GHEA Grapalat" w:hAnsi="GHEA Grapalat" w:cs="Sylfaen"/>
          <w:szCs w:val="24"/>
          <w:lang w:val="en-US"/>
        </w:rPr>
        <w:t>հասցեով</w:t>
      </w:r>
      <w:proofErr w:type="spellEnd"/>
      <w:r w:rsidRPr="00C032F4">
        <w:rPr>
          <w:rFonts w:ascii="GHEA Grapalat" w:hAnsi="GHEA Grapalat" w:cs="Sylfaen"/>
          <w:szCs w:val="24"/>
        </w:rPr>
        <w:t xml:space="preserve"> </w:t>
      </w:r>
      <w:proofErr w:type="spellStart"/>
      <w:r w:rsidRPr="00C032F4">
        <w:rPr>
          <w:rFonts w:ascii="GHEA Grapalat" w:hAnsi="GHEA Grapalat" w:cs="Sylfaen"/>
          <w:szCs w:val="24"/>
          <w:lang w:val="en-US"/>
        </w:rPr>
        <w:t>գործող</w:t>
      </w:r>
      <w:proofErr w:type="spellEnd"/>
      <w:r w:rsidRPr="00C032F4">
        <w:rPr>
          <w:rFonts w:ascii="GHEA Grapalat" w:hAnsi="GHEA Grapalat" w:cs="Sylfaen"/>
          <w:szCs w:val="24"/>
        </w:rPr>
        <w:t xml:space="preserve"> </w:t>
      </w:r>
      <w:proofErr w:type="spellStart"/>
      <w:r w:rsidRPr="00C032F4">
        <w:rPr>
          <w:rFonts w:ascii="GHEA Grapalat" w:hAnsi="GHEA Grapalat" w:cs="Sylfaen"/>
          <w:szCs w:val="24"/>
          <w:lang w:val="en-US"/>
        </w:rPr>
        <w:t>ինտերնետային</w:t>
      </w:r>
      <w:proofErr w:type="spellEnd"/>
      <w:r w:rsidRPr="00C032F4">
        <w:rPr>
          <w:rFonts w:ascii="GHEA Grapalat" w:hAnsi="GHEA Grapalat" w:cs="Sylfaen"/>
          <w:szCs w:val="24"/>
        </w:rPr>
        <w:t xml:space="preserve"> </w:t>
      </w:r>
      <w:r w:rsidRPr="00C032F4">
        <w:rPr>
          <w:rFonts w:ascii="GHEA Grapalat" w:hAnsi="GHEA Grapalat" w:cs="Sylfaen"/>
          <w:szCs w:val="24"/>
          <w:lang w:val="ru-RU"/>
        </w:rPr>
        <w:t>կայք</w:t>
      </w:r>
      <w:r w:rsidRPr="00C032F4">
        <w:rPr>
          <w:rFonts w:ascii="GHEA Grapalat" w:hAnsi="GHEA Grapalat" w:cs="Sylfaen"/>
          <w:szCs w:val="24"/>
        </w:rPr>
        <w:t xml:space="preserve"> </w:t>
      </w:r>
      <w:r w:rsidRPr="00C032F4">
        <w:rPr>
          <w:rFonts w:ascii="GHEA Grapalat" w:hAnsi="GHEA Grapalat" w:cs="Sylfaen"/>
          <w:szCs w:val="24"/>
          <w:lang w:val="ru-RU"/>
        </w:rPr>
        <w:t>և</w:t>
      </w:r>
      <w:r w:rsidRPr="00C032F4">
        <w:rPr>
          <w:rFonts w:ascii="GHEA Grapalat" w:hAnsi="GHEA Grapalat" w:cs="Sylfaen"/>
          <w:szCs w:val="24"/>
        </w:rPr>
        <w:t xml:space="preserve"> </w:t>
      </w:r>
      <w:r w:rsidRPr="00C032F4">
        <w:rPr>
          <w:rFonts w:ascii="GHEA Grapalat" w:hAnsi="GHEA Grapalat" w:cs="Sylfaen"/>
          <w:szCs w:val="24"/>
          <w:lang w:val="ru-RU"/>
        </w:rPr>
        <w:t>լրացնում</w:t>
      </w:r>
      <w:r w:rsidRPr="00C032F4">
        <w:rPr>
          <w:rFonts w:ascii="GHEA Grapalat" w:hAnsi="GHEA Grapalat" w:cs="Sylfaen"/>
          <w:szCs w:val="24"/>
        </w:rPr>
        <w:t xml:space="preserve"> </w:t>
      </w:r>
      <w:r w:rsidRPr="00C032F4">
        <w:rPr>
          <w:rFonts w:ascii="GHEA Grapalat" w:hAnsi="GHEA Grapalat" w:cs="Sylfaen"/>
          <w:szCs w:val="24"/>
          <w:lang w:val="ru-RU"/>
        </w:rPr>
        <w:t>համապատասխան</w:t>
      </w:r>
      <w:r w:rsidRPr="00C032F4">
        <w:rPr>
          <w:rFonts w:ascii="GHEA Grapalat" w:hAnsi="GHEA Grapalat" w:cs="Sylfaen"/>
          <w:szCs w:val="24"/>
        </w:rPr>
        <w:t xml:space="preserve"> </w:t>
      </w:r>
      <w:r w:rsidRPr="00C032F4">
        <w:rPr>
          <w:rFonts w:ascii="GHEA Grapalat" w:hAnsi="GHEA Grapalat" w:cs="Sylfaen"/>
          <w:szCs w:val="24"/>
          <w:lang w:val="ru-RU"/>
        </w:rPr>
        <w:t>պահանջվող</w:t>
      </w:r>
      <w:r w:rsidRPr="00C032F4">
        <w:rPr>
          <w:rFonts w:ascii="GHEA Grapalat" w:hAnsi="GHEA Grapalat" w:cs="Sylfaen"/>
          <w:szCs w:val="24"/>
        </w:rPr>
        <w:t xml:space="preserve"> </w:t>
      </w:r>
      <w:r w:rsidRPr="00C032F4">
        <w:rPr>
          <w:rFonts w:ascii="GHEA Grapalat" w:hAnsi="GHEA Grapalat" w:cs="Sylfaen"/>
          <w:szCs w:val="24"/>
          <w:lang w:val="ru-RU"/>
        </w:rPr>
        <w:t>տեղեկատվությունը</w:t>
      </w:r>
      <w:r w:rsidRPr="00C032F4">
        <w:rPr>
          <w:rFonts w:ascii="GHEA Grapalat" w:hAnsi="GHEA Grapalat" w:cs="Sylfaen"/>
          <w:szCs w:val="24"/>
        </w:rPr>
        <w:t xml:space="preserve">, </w:t>
      </w:r>
      <w:r w:rsidRPr="00C032F4">
        <w:rPr>
          <w:rFonts w:ascii="GHEA Grapalat" w:hAnsi="GHEA Grapalat" w:cs="Sylfaen"/>
          <w:szCs w:val="24"/>
          <w:lang w:val="ru-RU"/>
        </w:rPr>
        <w:t>որից</w:t>
      </w:r>
      <w:r w:rsidRPr="00C032F4">
        <w:rPr>
          <w:rFonts w:ascii="GHEA Grapalat" w:hAnsi="GHEA Grapalat" w:cs="Sylfaen"/>
          <w:szCs w:val="24"/>
        </w:rPr>
        <w:t xml:space="preserve"> </w:t>
      </w:r>
      <w:r w:rsidRPr="00C032F4">
        <w:rPr>
          <w:rFonts w:ascii="GHEA Grapalat" w:hAnsi="GHEA Grapalat" w:cs="Sylfaen"/>
          <w:szCs w:val="24"/>
          <w:lang w:val="ru-RU"/>
        </w:rPr>
        <w:t>հետո</w:t>
      </w:r>
      <w:r w:rsidRPr="00C032F4">
        <w:rPr>
          <w:rFonts w:ascii="GHEA Grapalat" w:hAnsi="GHEA Grapalat" w:cs="Sylfaen"/>
          <w:szCs w:val="24"/>
        </w:rPr>
        <w:t xml:space="preserve"> </w:t>
      </w:r>
      <w:r w:rsidRPr="00C032F4">
        <w:rPr>
          <w:rFonts w:ascii="GHEA Grapalat" w:hAnsi="GHEA Grapalat" w:cs="Sylfaen"/>
          <w:szCs w:val="24"/>
          <w:lang w:val="ru-RU"/>
        </w:rPr>
        <w:t>գրանցումը</w:t>
      </w:r>
      <w:r w:rsidRPr="00C032F4">
        <w:rPr>
          <w:rFonts w:ascii="GHEA Grapalat" w:hAnsi="GHEA Grapalat" w:cs="Sylfaen"/>
          <w:szCs w:val="24"/>
        </w:rPr>
        <w:t xml:space="preserve"> </w:t>
      </w:r>
      <w:r w:rsidRPr="00C032F4">
        <w:rPr>
          <w:rFonts w:ascii="GHEA Grapalat" w:hAnsi="GHEA Grapalat" w:cs="Sylfaen"/>
          <w:szCs w:val="24"/>
          <w:lang w:val="ru-RU"/>
        </w:rPr>
        <w:t>հաստատելու</w:t>
      </w:r>
      <w:r w:rsidRPr="00C032F4">
        <w:rPr>
          <w:rFonts w:ascii="GHEA Grapalat" w:hAnsi="GHEA Grapalat" w:cs="Sylfaen"/>
          <w:szCs w:val="24"/>
        </w:rPr>
        <w:t xml:space="preserve"> </w:t>
      </w:r>
      <w:r w:rsidRPr="00C032F4">
        <w:rPr>
          <w:rFonts w:ascii="GHEA Grapalat" w:hAnsi="GHEA Grapalat" w:cs="Sylfaen"/>
          <w:szCs w:val="24"/>
          <w:lang w:val="ru-RU"/>
        </w:rPr>
        <w:t>նպատակով</w:t>
      </w:r>
      <w:r w:rsidRPr="00C032F4">
        <w:rPr>
          <w:rFonts w:ascii="GHEA Grapalat" w:hAnsi="GHEA Grapalat" w:cs="Sylfaen"/>
          <w:szCs w:val="24"/>
        </w:rPr>
        <w:t xml:space="preserve"> </w:t>
      </w:r>
      <w:r w:rsidRPr="00C032F4">
        <w:rPr>
          <w:rFonts w:ascii="GHEA Grapalat" w:hAnsi="GHEA Grapalat" w:cs="Sylfaen"/>
          <w:szCs w:val="24"/>
          <w:lang w:val="ru-RU"/>
        </w:rPr>
        <w:t>էլեկտրոնային</w:t>
      </w:r>
      <w:r w:rsidRPr="00C032F4">
        <w:rPr>
          <w:rFonts w:ascii="GHEA Grapalat" w:hAnsi="GHEA Grapalat" w:cs="Sylfaen"/>
          <w:szCs w:val="24"/>
        </w:rPr>
        <w:t xml:space="preserve"> </w:t>
      </w:r>
      <w:r w:rsidRPr="00C032F4">
        <w:rPr>
          <w:rFonts w:ascii="GHEA Grapalat" w:hAnsi="GHEA Grapalat" w:cs="Sylfaen"/>
          <w:szCs w:val="24"/>
          <w:lang w:val="ru-RU"/>
        </w:rPr>
        <w:t>փոստի</w:t>
      </w:r>
      <w:r w:rsidRPr="00C032F4">
        <w:rPr>
          <w:rFonts w:ascii="GHEA Grapalat" w:hAnsi="GHEA Grapalat" w:cs="Sylfaen"/>
          <w:szCs w:val="24"/>
        </w:rPr>
        <w:t xml:space="preserve"> </w:t>
      </w:r>
      <w:r w:rsidRPr="00C032F4">
        <w:rPr>
          <w:rFonts w:ascii="GHEA Grapalat" w:hAnsi="GHEA Grapalat" w:cs="Sylfaen"/>
          <w:szCs w:val="24"/>
          <w:lang w:val="ru-RU"/>
        </w:rPr>
        <w:t>միջոցով</w:t>
      </w:r>
      <w:r w:rsidRPr="00C032F4">
        <w:rPr>
          <w:rFonts w:ascii="GHEA Grapalat" w:hAnsi="GHEA Grapalat" w:cs="Sylfaen"/>
          <w:szCs w:val="24"/>
        </w:rPr>
        <w:t xml:space="preserve"> </w:t>
      </w:r>
      <w:r w:rsidRPr="00C032F4">
        <w:rPr>
          <w:rFonts w:ascii="GHEA Grapalat" w:hAnsi="GHEA Grapalat" w:cs="Sylfaen"/>
          <w:szCs w:val="24"/>
          <w:lang w:val="ru-RU"/>
        </w:rPr>
        <w:t>ստացված</w:t>
      </w:r>
      <w:r w:rsidRPr="00C032F4">
        <w:rPr>
          <w:rFonts w:ascii="GHEA Grapalat" w:hAnsi="GHEA Grapalat" w:cs="Sylfaen"/>
          <w:szCs w:val="24"/>
        </w:rPr>
        <w:t xml:space="preserve"> </w:t>
      </w:r>
      <w:r w:rsidRPr="00C032F4">
        <w:rPr>
          <w:rFonts w:ascii="GHEA Grapalat" w:hAnsi="GHEA Grapalat" w:cs="Sylfaen"/>
          <w:szCs w:val="24"/>
          <w:lang w:val="ru-RU"/>
        </w:rPr>
        <w:t>թվի</w:t>
      </w:r>
      <w:r w:rsidRPr="00C032F4">
        <w:rPr>
          <w:rFonts w:ascii="GHEA Grapalat" w:hAnsi="GHEA Grapalat" w:cs="Sylfaen"/>
          <w:szCs w:val="24"/>
        </w:rPr>
        <w:t xml:space="preserve"> </w:t>
      </w:r>
      <w:r w:rsidRPr="00C032F4">
        <w:rPr>
          <w:rFonts w:ascii="GHEA Grapalat" w:hAnsi="GHEA Grapalat" w:cs="Sylfaen"/>
          <w:szCs w:val="24"/>
          <w:lang w:val="ru-RU"/>
        </w:rPr>
        <w:t>և</w:t>
      </w:r>
      <w:r w:rsidRPr="00C032F4">
        <w:rPr>
          <w:rFonts w:ascii="GHEA Grapalat" w:hAnsi="GHEA Grapalat" w:cs="Sylfaen"/>
          <w:szCs w:val="24"/>
        </w:rPr>
        <w:t xml:space="preserve"> (</w:t>
      </w:r>
      <w:r w:rsidRPr="00C032F4">
        <w:rPr>
          <w:rFonts w:ascii="GHEA Grapalat" w:hAnsi="GHEA Grapalat" w:cs="Sylfaen"/>
          <w:szCs w:val="24"/>
          <w:lang w:val="ru-RU"/>
        </w:rPr>
        <w:t>կամ</w:t>
      </w:r>
      <w:r w:rsidRPr="00C032F4">
        <w:rPr>
          <w:rFonts w:ascii="GHEA Grapalat" w:hAnsi="GHEA Grapalat" w:cs="Sylfaen"/>
          <w:szCs w:val="24"/>
        </w:rPr>
        <w:t xml:space="preserve">) </w:t>
      </w:r>
      <w:r w:rsidRPr="00C032F4">
        <w:rPr>
          <w:rFonts w:ascii="GHEA Grapalat" w:hAnsi="GHEA Grapalat" w:cs="Sylfaen"/>
          <w:szCs w:val="24"/>
          <w:lang w:val="ru-RU"/>
        </w:rPr>
        <w:t>տառերի</w:t>
      </w:r>
      <w:r w:rsidRPr="00C032F4">
        <w:rPr>
          <w:rFonts w:ascii="GHEA Grapalat" w:hAnsi="GHEA Grapalat" w:cs="Sylfaen"/>
          <w:szCs w:val="24"/>
        </w:rPr>
        <w:t xml:space="preserve"> </w:t>
      </w:r>
      <w:r w:rsidRPr="00C032F4">
        <w:rPr>
          <w:rFonts w:ascii="GHEA Grapalat" w:hAnsi="GHEA Grapalat" w:cs="Sylfaen"/>
          <w:szCs w:val="24"/>
          <w:lang w:val="ru-RU"/>
        </w:rPr>
        <w:t>կոմբինացիան</w:t>
      </w:r>
      <w:r w:rsidRPr="00C032F4">
        <w:rPr>
          <w:rFonts w:ascii="GHEA Grapalat" w:hAnsi="GHEA Grapalat" w:cs="Sylfaen"/>
          <w:szCs w:val="24"/>
        </w:rPr>
        <w:t xml:space="preserve"> </w:t>
      </w:r>
      <w:r w:rsidRPr="00C032F4">
        <w:rPr>
          <w:rFonts w:ascii="GHEA Grapalat" w:hAnsi="GHEA Grapalat" w:cs="Sylfaen"/>
          <w:szCs w:val="24"/>
          <w:lang w:val="ru-RU"/>
        </w:rPr>
        <w:t>մուտքագրում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en-US"/>
        </w:rPr>
        <w:t>հ</w:t>
      </w:r>
      <w:r w:rsidRPr="00C032F4">
        <w:rPr>
          <w:rFonts w:ascii="GHEA Grapalat" w:hAnsi="GHEA Grapalat" w:cs="Sylfaen"/>
          <w:szCs w:val="24"/>
          <w:lang w:val="ru-RU"/>
        </w:rPr>
        <w:t>ամակարգ</w:t>
      </w:r>
      <w:r w:rsidRPr="00C032F4">
        <w:rPr>
          <w:rFonts w:ascii="GHEA Grapalat" w:hAnsi="GHEA Grapalat" w:cs="Sylfaen"/>
          <w:szCs w:val="24"/>
        </w:rPr>
        <w:t xml:space="preserve">: </w:t>
      </w:r>
      <w:proofErr w:type="spellStart"/>
      <w:r w:rsidRPr="00C032F4">
        <w:rPr>
          <w:rFonts w:ascii="GHEA Grapalat" w:hAnsi="GHEA Grapalat" w:cs="Sylfaen"/>
          <w:szCs w:val="24"/>
          <w:lang w:val="en-US"/>
        </w:rPr>
        <w:t>Նշված</w:t>
      </w:r>
      <w:proofErr w:type="spellEnd"/>
      <w:r w:rsidRPr="00C032F4">
        <w:rPr>
          <w:rFonts w:ascii="GHEA Grapalat" w:hAnsi="GHEA Grapalat" w:cs="Sylfaen"/>
          <w:szCs w:val="24"/>
        </w:rPr>
        <w:t xml:space="preserve"> </w:t>
      </w:r>
      <w:r w:rsidRPr="00C032F4">
        <w:rPr>
          <w:rFonts w:ascii="GHEA Grapalat" w:hAnsi="GHEA Grapalat" w:cs="Sylfaen"/>
          <w:szCs w:val="24"/>
          <w:lang w:val="en-US"/>
        </w:rPr>
        <w:t>տ</w:t>
      </w:r>
      <w:r w:rsidRPr="00C032F4">
        <w:rPr>
          <w:rFonts w:ascii="GHEA Grapalat" w:hAnsi="GHEA Grapalat" w:cs="Sylfaen"/>
          <w:szCs w:val="24"/>
          <w:lang w:val="ru-RU"/>
        </w:rPr>
        <w:t>եղեկատվությունը</w:t>
      </w:r>
      <w:r w:rsidRPr="00C032F4">
        <w:rPr>
          <w:rFonts w:ascii="GHEA Grapalat" w:hAnsi="GHEA Grapalat" w:cs="Sylfaen"/>
          <w:szCs w:val="24"/>
        </w:rPr>
        <w:t xml:space="preserve"> </w:t>
      </w:r>
      <w:r w:rsidRPr="00C032F4">
        <w:rPr>
          <w:rFonts w:ascii="GHEA Grapalat" w:hAnsi="GHEA Grapalat" w:cs="Sylfaen"/>
          <w:szCs w:val="24"/>
          <w:lang w:val="ru-RU"/>
        </w:rPr>
        <w:t>ճիշտ</w:t>
      </w:r>
      <w:r w:rsidRPr="00C032F4">
        <w:rPr>
          <w:rFonts w:ascii="GHEA Grapalat" w:hAnsi="GHEA Grapalat" w:cs="Sylfaen"/>
          <w:szCs w:val="24"/>
        </w:rPr>
        <w:t xml:space="preserve"> </w:t>
      </w:r>
      <w:r w:rsidRPr="00C032F4">
        <w:rPr>
          <w:rFonts w:ascii="GHEA Grapalat" w:hAnsi="GHEA Grapalat" w:cs="Sylfaen"/>
          <w:szCs w:val="24"/>
          <w:lang w:val="ru-RU"/>
        </w:rPr>
        <w:t>մուտքա</w:t>
      </w:r>
      <w:r w:rsidRPr="00C032F4">
        <w:rPr>
          <w:rFonts w:ascii="GHEA Grapalat" w:hAnsi="GHEA Grapalat" w:cs="Sylfaen"/>
          <w:szCs w:val="24"/>
        </w:rPr>
        <w:softHyphen/>
      </w:r>
      <w:r w:rsidRPr="00C032F4">
        <w:rPr>
          <w:rFonts w:ascii="GHEA Grapalat" w:hAnsi="GHEA Grapalat" w:cs="Sylfaen"/>
          <w:szCs w:val="24"/>
          <w:lang w:val="ru-RU"/>
        </w:rPr>
        <w:t>գրե</w:t>
      </w:r>
      <w:r w:rsidRPr="00C032F4">
        <w:rPr>
          <w:rFonts w:ascii="GHEA Grapalat" w:hAnsi="GHEA Grapalat" w:cs="Sylfaen"/>
          <w:szCs w:val="24"/>
        </w:rPr>
        <w:softHyphen/>
      </w:r>
      <w:r w:rsidRPr="00C032F4">
        <w:rPr>
          <w:rFonts w:ascii="GHEA Grapalat" w:hAnsi="GHEA Grapalat" w:cs="Sylfaen"/>
          <w:szCs w:val="24"/>
          <w:lang w:val="ru-RU"/>
        </w:rPr>
        <w:t>լու</w:t>
      </w:r>
      <w:r w:rsidRPr="00C032F4">
        <w:rPr>
          <w:rFonts w:ascii="GHEA Grapalat" w:hAnsi="GHEA Grapalat" w:cs="Sylfaen"/>
          <w:szCs w:val="24"/>
        </w:rPr>
        <w:softHyphen/>
      </w:r>
      <w:r w:rsidRPr="00C032F4">
        <w:rPr>
          <w:rFonts w:ascii="GHEA Grapalat" w:hAnsi="GHEA Grapalat" w:cs="Sylfaen"/>
          <w:szCs w:val="24"/>
          <w:lang w:val="ru-RU"/>
        </w:rPr>
        <w:t>ց</w:t>
      </w:r>
      <w:r w:rsidRPr="00C032F4">
        <w:rPr>
          <w:rFonts w:ascii="GHEA Grapalat" w:hAnsi="GHEA Grapalat" w:cs="Sylfaen"/>
          <w:szCs w:val="24"/>
        </w:rPr>
        <w:t xml:space="preserve"> </w:t>
      </w:r>
      <w:r w:rsidRPr="00C032F4">
        <w:rPr>
          <w:rFonts w:ascii="GHEA Grapalat" w:hAnsi="GHEA Grapalat" w:cs="Sylfaen"/>
          <w:szCs w:val="24"/>
          <w:lang w:val="ru-RU"/>
        </w:rPr>
        <w:t>հետո</w:t>
      </w:r>
      <w:r w:rsidRPr="00C032F4">
        <w:rPr>
          <w:rFonts w:ascii="GHEA Grapalat" w:hAnsi="GHEA Grapalat" w:cs="Sylfaen"/>
          <w:szCs w:val="24"/>
        </w:rPr>
        <w:t xml:space="preserve"> </w:t>
      </w:r>
      <w:proofErr w:type="spellStart"/>
      <w:r w:rsidRPr="00C032F4">
        <w:rPr>
          <w:rFonts w:ascii="GHEA Grapalat" w:hAnsi="GHEA Grapalat" w:cs="Sylfaen"/>
          <w:szCs w:val="24"/>
          <w:lang w:val="en-US"/>
        </w:rPr>
        <w:t>անձը</w:t>
      </w:r>
      <w:proofErr w:type="spellEnd"/>
      <w:r w:rsidRPr="00C032F4">
        <w:rPr>
          <w:rFonts w:ascii="GHEA Grapalat" w:hAnsi="GHEA Grapalat" w:cs="Sylfaen"/>
          <w:szCs w:val="24"/>
        </w:rPr>
        <w:t xml:space="preserve"> </w:t>
      </w:r>
      <w:r w:rsidRPr="00C032F4">
        <w:rPr>
          <w:rFonts w:ascii="GHEA Grapalat" w:hAnsi="GHEA Grapalat" w:cs="Sylfaen"/>
          <w:szCs w:val="24"/>
          <w:lang w:val="ru-RU"/>
        </w:rPr>
        <w:t>համարվում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en-US"/>
        </w:rPr>
        <w:t>հ</w:t>
      </w:r>
      <w:r w:rsidRPr="00C032F4">
        <w:rPr>
          <w:rFonts w:ascii="GHEA Grapalat" w:hAnsi="GHEA Grapalat" w:cs="Sylfaen"/>
          <w:szCs w:val="24"/>
          <w:lang w:val="ru-RU"/>
        </w:rPr>
        <w:t>ամակարգում</w:t>
      </w:r>
      <w:r w:rsidRPr="00C032F4">
        <w:rPr>
          <w:rFonts w:ascii="GHEA Grapalat" w:hAnsi="GHEA Grapalat" w:cs="Sylfaen"/>
          <w:szCs w:val="24"/>
        </w:rPr>
        <w:t xml:space="preserve"> </w:t>
      </w:r>
      <w:r w:rsidRPr="00C032F4">
        <w:rPr>
          <w:rFonts w:ascii="GHEA Grapalat" w:hAnsi="GHEA Grapalat" w:cs="Sylfaen"/>
          <w:szCs w:val="24"/>
          <w:lang w:val="ru-RU"/>
        </w:rPr>
        <w:t>գրանցված</w:t>
      </w:r>
      <w:r w:rsidRPr="00C032F4">
        <w:rPr>
          <w:rFonts w:ascii="GHEA Grapalat" w:hAnsi="GHEA Grapalat" w:cs="Sylfaen"/>
          <w:szCs w:val="24"/>
        </w:rPr>
        <w:t xml:space="preserve"> </w:t>
      </w:r>
      <w:proofErr w:type="spellStart"/>
      <w:r w:rsidRPr="00C032F4">
        <w:rPr>
          <w:rFonts w:ascii="GHEA Grapalat" w:hAnsi="GHEA Grapalat" w:cs="Sylfaen"/>
          <w:szCs w:val="24"/>
          <w:lang w:val="en-US"/>
        </w:rPr>
        <w:t>մասնակից</w:t>
      </w:r>
      <w:proofErr w:type="spellEnd"/>
      <w:r w:rsidRPr="00C032F4">
        <w:rPr>
          <w:rFonts w:ascii="GHEA Grapalat" w:hAnsi="GHEA Grapalat" w:cs="Sylfaen"/>
          <w:szCs w:val="24"/>
        </w:rPr>
        <w:t xml:space="preserve">, </w:t>
      </w:r>
      <w:r w:rsidRPr="00C032F4">
        <w:rPr>
          <w:rFonts w:ascii="GHEA Grapalat" w:hAnsi="GHEA Grapalat" w:cs="Sylfaen"/>
          <w:szCs w:val="24"/>
          <w:lang w:val="ru-RU"/>
        </w:rPr>
        <w:t>ինչի</w:t>
      </w:r>
      <w:r w:rsidRPr="00C032F4">
        <w:rPr>
          <w:rFonts w:ascii="GHEA Grapalat" w:hAnsi="GHEA Grapalat" w:cs="Sylfaen"/>
          <w:szCs w:val="24"/>
        </w:rPr>
        <w:t xml:space="preserve"> </w:t>
      </w:r>
      <w:r w:rsidRPr="00C032F4">
        <w:rPr>
          <w:rFonts w:ascii="GHEA Grapalat" w:hAnsi="GHEA Grapalat" w:cs="Sylfaen"/>
          <w:szCs w:val="24"/>
          <w:lang w:val="ru-RU"/>
        </w:rPr>
        <w:t>մասին</w:t>
      </w:r>
      <w:r w:rsidRPr="00C032F4">
        <w:rPr>
          <w:rFonts w:ascii="GHEA Grapalat" w:hAnsi="GHEA Grapalat" w:cs="Sylfaen"/>
          <w:szCs w:val="24"/>
        </w:rPr>
        <w:t xml:space="preserve"> </w:t>
      </w:r>
      <w:r w:rsidRPr="00C032F4">
        <w:rPr>
          <w:rFonts w:ascii="GHEA Grapalat" w:hAnsi="GHEA Grapalat" w:cs="Sylfaen"/>
          <w:szCs w:val="24"/>
          <w:lang w:val="ru-RU"/>
        </w:rPr>
        <w:t>ավտոմատ</w:t>
      </w:r>
      <w:r w:rsidRPr="00C032F4">
        <w:rPr>
          <w:rFonts w:ascii="GHEA Grapalat" w:hAnsi="GHEA Grapalat" w:cs="Sylfaen"/>
          <w:szCs w:val="24"/>
        </w:rPr>
        <w:t xml:space="preserve"> </w:t>
      </w:r>
      <w:r w:rsidRPr="00C032F4">
        <w:rPr>
          <w:rFonts w:ascii="GHEA Grapalat" w:hAnsi="GHEA Grapalat" w:cs="Sylfaen"/>
          <w:szCs w:val="24"/>
          <w:lang w:val="ru-RU"/>
        </w:rPr>
        <w:t>եղանակով</w:t>
      </w:r>
      <w:r w:rsidRPr="00C032F4">
        <w:rPr>
          <w:rFonts w:ascii="GHEA Grapalat" w:hAnsi="GHEA Grapalat" w:cs="Sylfaen"/>
          <w:szCs w:val="24"/>
        </w:rPr>
        <w:t xml:space="preserve"> </w:t>
      </w:r>
      <w:r w:rsidRPr="00C032F4">
        <w:rPr>
          <w:rFonts w:ascii="GHEA Grapalat" w:hAnsi="GHEA Grapalat" w:cs="Sylfaen"/>
          <w:szCs w:val="24"/>
          <w:lang w:val="ru-RU"/>
        </w:rPr>
        <w:t>ստանում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ծանուցում</w:t>
      </w:r>
      <w:r w:rsidRPr="00C032F4">
        <w:rPr>
          <w:rFonts w:ascii="GHEA Grapalat" w:hAnsi="GHEA Grapalat" w:cs="Sylfaen"/>
          <w:szCs w:val="24"/>
        </w:rPr>
        <w:t xml:space="preserve">: </w:t>
      </w:r>
      <w:r w:rsidRPr="00C032F4">
        <w:rPr>
          <w:rFonts w:ascii="GHEA Grapalat" w:hAnsi="GHEA Grapalat" w:cs="Sylfaen"/>
          <w:szCs w:val="24"/>
          <w:lang w:val="ru-RU"/>
        </w:rPr>
        <w:t>Մասնակցի</w:t>
      </w:r>
      <w:r w:rsidRPr="00C032F4">
        <w:rPr>
          <w:rFonts w:ascii="GHEA Grapalat" w:hAnsi="GHEA Grapalat" w:cs="Sylfaen"/>
          <w:szCs w:val="24"/>
        </w:rPr>
        <w:t xml:space="preserve"> </w:t>
      </w:r>
      <w:r w:rsidRPr="00C032F4">
        <w:rPr>
          <w:rFonts w:ascii="GHEA Grapalat" w:hAnsi="GHEA Grapalat" w:cs="Sylfaen"/>
          <w:szCs w:val="24"/>
          <w:lang w:val="ru-RU"/>
        </w:rPr>
        <w:t>գրանցումն</w:t>
      </w:r>
      <w:r w:rsidRPr="00C032F4">
        <w:rPr>
          <w:rFonts w:ascii="GHEA Grapalat" w:hAnsi="GHEA Grapalat" w:cs="Sylfaen"/>
          <w:szCs w:val="24"/>
        </w:rPr>
        <w:t xml:space="preserve"> </w:t>
      </w:r>
      <w:r w:rsidRPr="00C032F4">
        <w:rPr>
          <w:rFonts w:ascii="GHEA Grapalat" w:hAnsi="GHEA Grapalat" w:cs="Sylfaen"/>
          <w:szCs w:val="24"/>
          <w:lang w:val="ru-RU"/>
        </w:rPr>
        <w:t>ավտոմատ</w:t>
      </w:r>
      <w:r w:rsidRPr="00C032F4">
        <w:rPr>
          <w:rFonts w:ascii="GHEA Grapalat" w:hAnsi="GHEA Grapalat" w:cs="Sylfaen"/>
          <w:szCs w:val="24"/>
        </w:rPr>
        <w:t xml:space="preserve"> </w:t>
      </w:r>
      <w:r w:rsidRPr="00C032F4">
        <w:rPr>
          <w:rFonts w:ascii="GHEA Grapalat" w:hAnsi="GHEA Grapalat" w:cs="Sylfaen"/>
          <w:szCs w:val="24"/>
          <w:lang w:val="ru-RU"/>
        </w:rPr>
        <w:t>եղանակով</w:t>
      </w:r>
      <w:r w:rsidRPr="00C032F4">
        <w:rPr>
          <w:rFonts w:ascii="GHEA Grapalat" w:hAnsi="GHEA Grapalat" w:cs="Sylfaen"/>
          <w:szCs w:val="24"/>
        </w:rPr>
        <w:t xml:space="preserve"> </w:t>
      </w:r>
      <w:r w:rsidRPr="00C032F4">
        <w:rPr>
          <w:rFonts w:ascii="GHEA Grapalat" w:hAnsi="GHEA Grapalat" w:cs="Sylfaen"/>
          <w:szCs w:val="24"/>
          <w:lang w:val="ru-RU"/>
        </w:rPr>
        <w:t>համարվում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չեղյալ</w:t>
      </w:r>
      <w:r w:rsidRPr="00C032F4">
        <w:rPr>
          <w:rFonts w:ascii="GHEA Grapalat" w:hAnsi="GHEA Grapalat" w:cs="Sylfaen"/>
          <w:szCs w:val="24"/>
        </w:rPr>
        <w:t xml:space="preserve">, </w:t>
      </w:r>
      <w:r w:rsidRPr="00C032F4">
        <w:rPr>
          <w:rFonts w:ascii="GHEA Grapalat" w:hAnsi="GHEA Grapalat" w:cs="Sylfaen"/>
          <w:szCs w:val="24"/>
          <w:lang w:val="ru-RU"/>
        </w:rPr>
        <w:t>եթե</w:t>
      </w:r>
      <w:r w:rsidRPr="00C032F4">
        <w:rPr>
          <w:rFonts w:ascii="GHEA Grapalat" w:hAnsi="GHEA Grapalat" w:cs="Sylfaen"/>
          <w:szCs w:val="24"/>
        </w:rPr>
        <w:t xml:space="preserve"> </w:t>
      </w:r>
      <w:r w:rsidR="00844434" w:rsidRPr="00C032F4">
        <w:rPr>
          <w:rFonts w:ascii="GHEA Grapalat" w:hAnsi="GHEA Grapalat" w:cs="Sylfaen"/>
          <w:szCs w:val="24"/>
          <w:lang w:val="en-US"/>
        </w:rPr>
        <w:t>հ</w:t>
      </w:r>
      <w:r w:rsidRPr="00C032F4">
        <w:rPr>
          <w:rFonts w:ascii="GHEA Grapalat" w:hAnsi="GHEA Grapalat" w:cs="Sylfaen"/>
          <w:szCs w:val="24"/>
          <w:lang w:val="ru-RU"/>
        </w:rPr>
        <w:t>ամակարգում</w:t>
      </w:r>
      <w:r w:rsidRPr="00C032F4">
        <w:rPr>
          <w:rFonts w:ascii="GHEA Grapalat" w:hAnsi="GHEA Grapalat" w:cs="Sylfaen"/>
          <w:szCs w:val="24"/>
        </w:rPr>
        <w:t xml:space="preserve"> </w:t>
      </w:r>
      <w:r w:rsidRPr="00C032F4">
        <w:rPr>
          <w:rFonts w:ascii="GHEA Grapalat" w:hAnsi="GHEA Grapalat" w:cs="Sylfaen"/>
          <w:szCs w:val="24"/>
          <w:lang w:val="ru-RU"/>
        </w:rPr>
        <w:t>գրանցվելու</w:t>
      </w:r>
      <w:r w:rsidRPr="00C032F4">
        <w:rPr>
          <w:rFonts w:ascii="GHEA Grapalat" w:hAnsi="GHEA Grapalat" w:cs="Sylfaen"/>
          <w:szCs w:val="24"/>
        </w:rPr>
        <w:t xml:space="preserve"> </w:t>
      </w:r>
      <w:r w:rsidRPr="00C032F4">
        <w:rPr>
          <w:rFonts w:ascii="GHEA Grapalat" w:hAnsi="GHEA Grapalat" w:cs="Sylfaen"/>
          <w:szCs w:val="24"/>
          <w:lang w:val="ru-RU"/>
        </w:rPr>
        <w:t>օրվանից</w:t>
      </w:r>
      <w:r w:rsidRPr="00C032F4">
        <w:rPr>
          <w:rFonts w:ascii="GHEA Grapalat" w:hAnsi="GHEA Grapalat" w:cs="Sylfaen"/>
          <w:szCs w:val="24"/>
        </w:rPr>
        <w:t xml:space="preserve"> </w:t>
      </w:r>
      <w:r w:rsidRPr="00C032F4">
        <w:rPr>
          <w:rFonts w:ascii="GHEA Grapalat" w:hAnsi="GHEA Grapalat" w:cs="Sylfaen"/>
          <w:szCs w:val="24"/>
          <w:lang w:val="ru-RU"/>
        </w:rPr>
        <w:t>հաշված</w:t>
      </w:r>
      <w:r w:rsidRPr="00C032F4">
        <w:rPr>
          <w:rFonts w:ascii="GHEA Grapalat" w:hAnsi="GHEA Grapalat" w:cs="Sylfaen"/>
          <w:szCs w:val="24"/>
        </w:rPr>
        <w:t xml:space="preserve"> 30 </w:t>
      </w:r>
      <w:r w:rsidRPr="00C032F4">
        <w:rPr>
          <w:rFonts w:ascii="GHEA Grapalat" w:hAnsi="GHEA Grapalat" w:cs="Sylfaen"/>
          <w:szCs w:val="24"/>
          <w:lang w:val="ru-RU"/>
        </w:rPr>
        <w:t>օրացուցային</w:t>
      </w:r>
      <w:r w:rsidRPr="00C032F4">
        <w:rPr>
          <w:rFonts w:ascii="GHEA Grapalat" w:hAnsi="GHEA Grapalat" w:cs="Sylfaen"/>
          <w:szCs w:val="24"/>
        </w:rPr>
        <w:t xml:space="preserve"> </w:t>
      </w:r>
      <w:r w:rsidRPr="00C032F4">
        <w:rPr>
          <w:rFonts w:ascii="GHEA Grapalat" w:hAnsi="GHEA Grapalat" w:cs="Sylfaen"/>
          <w:szCs w:val="24"/>
          <w:lang w:val="ru-RU"/>
        </w:rPr>
        <w:t>օրվա</w:t>
      </w:r>
      <w:r w:rsidRPr="00C032F4">
        <w:rPr>
          <w:rFonts w:ascii="GHEA Grapalat" w:hAnsi="GHEA Grapalat" w:cs="Sylfaen"/>
          <w:szCs w:val="24"/>
        </w:rPr>
        <w:t xml:space="preserve"> </w:t>
      </w:r>
      <w:r w:rsidRPr="00C032F4">
        <w:rPr>
          <w:rFonts w:ascii="GHEA Grapalat" w:hAnsi="GHEA Grapalat" w:cs="Sylfaen"/>
          <w:szCs w:val="24"/>
          <w:lang w:val="ru-RU"/>
        </w:rPr>
        <w:t>ընթացքում</w:t>
      </w:r>
      <w:r w:rsidRPr="00C032F4">
        <w:rPr>
          <w:rFonts w:ascii="GHEA Grapalat" w:hAnsi="GHEA Grapalat" w:cs="Sylfaen"/>
          <w:szCs w:val="24"/>
        </w:rPr>
        <w:t xml:space="preserve"> </w:t>
      </w:r>
      <w:r w:rsidRPr="00C032F4">
        <w:rPr>
          <w:rFonts w:ascii="GHEA Grapalat" w:hAnsi="GHEA Grapalat" w:cs="Sylfaen"/>
          <w:szCs w:val="24"/>
          <w:lang w:val="ru-RU"/>
        </w:rPr>
        <w:t>վերջինս</w:t>
      </w:r>
      <w:r w:rsidRPr="00C032F4">
        <w:rPr>
          <w:rFonts w:ascii="GHEA Grapalat" w:hAnsi="GHEA Grapalat" w:cs="Sylfaen"/>
          <w:szCs w:val="24"/>
        </w:rPr>
        <w:t xml:space="preserve"> </w:t>
      </w:r>
      <w:r w:rsidRPr="00C032F4">
        <w:rPr>
          <w:rFonts w:ascii="GHEA Grapalat" w:hAnsi="GHEA Grapalat" w:cs="Sylfaen"/>
          <w:szCs w:val="24"/>
          <w:lang w:val="ru-RU"/>
        </w:rPr>
        <w:t>մուտք</w:t>
      </w:r>
      <w:r w:rsidRPr="00C032F4">
        <w:rPr>
          <w:rFonts w:ascii="GHEA Grapalat" w:hAnsi="GHEA Grapalat" w:cs="Sylfaen"/>
          <w:szCs w:val="24"/>
        </w:rPr>
        <w:t xml:space="preserve"> </w:t>
      </w:r>
      <w:r w:rsidRPr="00C032F4">
        <w:rPr>
          <w:rFonts w:ascii="GHEA Grapalat" w:hAnsi="GHEA Grapalat" w:cs="Sylfaen"/>
          <w:szCs w:val="24"/>
          <w:lang w:val="ru-RU"/>
        </w:rPr>
        <w:t>չի</w:t>
      </w:r>
      <w:r w:rsidRPr="00C032F4">
        <w:rPr>
          <w:rFonts w:ascii="GHEA Grapalat" w:hAnsi="GHEA Grapalat" w:cs="Sylfaen"/>
          <w:szCs w:val="24"/>
        </w:rPr>
        <w:t xml:space="preserve"> </w:t>
      </w:r>
      <w:r w:rsidRPr="00C032F4">
        <w:rPr>
          <w:rFonts w:ascii="GHEA Grapalat" w:hAnsi="GHEA Grapalat" w:cs="Sylfaen"/>
          <w:szCs w:val="24"/>
          <w:lang w:val="ru-RU"/>
        </w:rPr>
        <w:t>գործում</w:t>
      </w:r>
      <w:r w:rsidRPr="00C032F4">
        <w:rPr>
          <w:rFonts w:ascii="GHEA Grapalat" w:hAnsi="GHEA Grapalat" w:cs="Sylfaen"/>
          <w:szCs w:val="24"/>
        </w:rPr>
        <w:t xml:space="preserve"> </w:t>
      </w:r>
      <w:r w:rsidR="00C4795F" w:rsidRPr="00C032F4">
        <w:rPr>
          <w:rFonts w:ascii="GHEA Grapalat" w:hAnsi="GHEA Grapalat" w:cs="Sylfaen"/>
          <w:szCs w:val="24"/>
          <w:lang w:val="en-US"/>
        </w:rPr>
        <w:t>հ</w:t>
      </w:r>
      <w:r w:rsidRPr="00C032F4">
        <w:rPr>
          <w:rFonts w:ascii="GHEA Grapalat" w:hAnsi="GHEA Grapalat" w:cs="Sylfaen"/>
          <w:szCs w:val="24"/>
          <w:lang w:val="ru-RU"/>
        </w:rPr>
        <w:t>ամակարգ</w:t>
      </w:r>
      <w:r w:rsidRPr="00C032F4">
        <w:rPr>
          <w:rFonts w:ascii="GHEA Grapalat" w:hAnsi="GHEA Grapalat" w:cs="Sylfaen"/>
          <w:szCs w:val="24"/>
        </w:rPr>
        <w:t xml:space="preserve"> </w:t>
      </w:r>
      <w:r w:rsidRPr="00C032F4">
        <w:rPr>
          <w:rFonts w:ascii="GHEA Grapalat" w:hAnsi="GHEA Grapalat" w:cs="Sylfaen"/>
          <w:szCs w:val="24"/>
          <w:lang w:val="ru-RU"/>
        </w:rPr>
        <w:t>կամ</w:t>
      </w:r>
      <w:r w:rsidRPr="00C032F4">
        <w:rPr>
          <w:rFonts w:ascii="GHEA Grapalat" w:hAnsi="GHEA Grapalat" w:cs="Sylfaen"/>
          <w:szCs w:val="24"/>
        </w:rPr>
        <w:t xml:space="preserve"> </w:t>
      </w:r>
      <w:r w:rsidRPr="00C032F4">
        <w:rPr>
          <w:rFonts w:ascii="GHEA Grapalat" w:hAnsi="GHEA Grapalat" w:cs="Sylfaen"/>
          <w:szCs w:val="24"/>
          <w:lang w:val="ru-RU"/>
        </w:rPr>
        <w:t>մուտք</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գործում</w:t>
      </w:r>
      <w:r w:rsidRPr="00C032F4">
        <w:rPr>
          <w:rFonts w:ascii="GHEA Grapalat" w:hAnsi="GHEA Grapalat" w:cs="Sylfaen"/>
          <w:szCs w:val="24"/>
        </w:rPr>
        <w:t xml:space="preserve">, </w:t>
      </w:r>
      <w:r w:rsidRPr="00C032F4">
        <w:rPr>
          <w:rFonts w:ascii="GHEA Grapalat" w:hAnsi="GHEA Grapalat" w:cs="Sylfaen"/>
          <w:szCs w:val="24"/>
          <w:lang w:val="ru-RU"/>
        </w:rPr>
        <w:t>սակայն</w:t>
      </w:r>
      <w:r w:rsidRPr="00C032F4">
        <w:rPr>
          <w:rFonts w:ascii="GHEA Grapalat" w:hAnsi="GHEA Grapalat" w:cs="Sylfaen"/>
          <w:szCs w:val="24"/>
        </w:rPr>
        <w:t xml:space="preserve"> </w:t>
      </w:r>
      <w:r w:rsidR="00EF6526" w:rsidRPr="00C032F4">
        <w:rPr>
          <w:rFonts w:ascii="GHEA Grapalat" w:hAnsi="GHEA Grapalat" w:cs="Sylfaen"/>
          <w:szCs w:val="24"/>
          <w:lang w:val="ru-RU"/>
        </w:rPr>
        <w:t>հ</w:t>
      </w:r>
      <w:r w:rsidRPr="00C032F4">
        <w:rPr>
          <w:rFonts w:ascii="GHEA Grapalat" w:hAnsi="GHEA Grapalat" w:cs="Sylfaen"/>
          <w:szCs w:val="24"/>
          <w:lang w:val="ru-RU"/>
        </w:rPr>
        <w:t>ամակարգ</w:t>
      </w:r>
      <w:r w:rsidRPr="00C032F4">
        <w:rPr>
          <w:rFonts w:ascii="GHEA Grapalat" w:hAnsi="GHEA Grapalat" w:cs="Sylfaen"/>
          <w:szCs w:val="24"/>
        </w:rPr>
        <w:t xml:space="preserve"> </w:t>
      </w:r>
      <w:r w:rsidRPr="00C032F4">
        <w:rPr>
          <w:rFonts w:ascii="GHEA Grapalat" w:hAnsi="GHEA Grapalat" w:cs="Sylfaen"/>
          <w:szCs w:val="24"/>
          <w:lang w:val="ru-RU"/>
        </w:rPr>
        <w:t>չի</w:t>
      </w:r>
      <w:r w:rsidRPr="00C032F4">
        <w:rPr>
          <w:rFonts w:ascii="GHEA Grapalat" w:hAnsi="GHEA Grapalat" w:cs="Sylfaen"/>
          <w:szCs w:val="24"/>
        </w:rPr>
        <w:t xml:space="preserve"> </w:t>
      </w:r>
      <w:r w:rsidRPr="00C032F4">
        <w:rPr>
          <w:rFonts w:ascii="GHEA Grapalat" w:hAnsi="GHEA Grapalat" w:cs="Sylfaen"/>
          <w:szCs w:val="24"/>
          <w:lang w:val="ru-RU"/>
        </w:rPr>
        <w:t>մուտքագրում</w:t>
      </w:r>
      <w:r w:rsidRPr="00C032F4">
        <w:rPr>
          <w:rFonts w:ascii="GHEA Grapalat" w:hAnsi="GHEA Grapalat" w:cs="Sylfaen"/>
          <w:szCs w:val="24"/>
        </w:rPr>
        <w:t xml:space="preserve"> </w:t>
      </w:r>
      <w:r w:rsidRPr="00C032F4">
        <w:rPr>
          <w:rFonts w:ascii="GHEA Grapalat" w:hAnsi="GHEA Grapalat" w:cs="Sylfaen"/>
          <w:szCs w:val="24"/>
          <w:lang w:val="ru-RU"/>
        </w:rPr>
        <w:t>տեղեկատվությունը</w:t>
      </w:r>
      <w:r w:rsidRPr="00C032F4">
        <w:rPr>
          <w:rFonts w:ascii="GHEA Grapalat" w:hAnsi="GHEA Grapalat" w:cs="Sylfaen"/>
          <w:szCs w:val="24"/>
        </w:rPr>
        <w:t xml:space="preserve">: </w:t>
      </w:r>
      <w:r w:rsidRPr="00C032F4">
        <w:rPr>
          <w:rFonts w:ascii="GHEA Grapalat" w:hAnsi="GHEA Grapalat" w:cs="Sylfaen"/>
          <w:szCs w:val="24"/>
          <w:lang w:val="ru-RU"/>
        </w:rPr>
        <w:t>Այս</w:t>
      </w:r>
      <w:r w:rsidRPr="00C032F4">
        <w:rPr>
          <w:rFonts w:ascii="GHEA Grapalat" w:hAnsi="GHEA Grapalat" w:cs="Sylfaen"/>
          <w:szCs w:val="24"/>
        </w:rPr>
        <w:t xml:space="preserve"> </w:t>
      </w:r>
      <w:r w:rsidRPr="00C032F4">
        <w:rPr>
          <w:rFonts w:ascii="GHEA Grapalat" w:hAnsi="GHEA Grapalat" w:cs="Sylfaen"/>
          <w:szCs w:val="24"/>
          <w:lang w:val="ru-RU"/>
        </w:rPr>
        <w:t>պարագայում</w:t>
      </w:r>
      <w:r w:rsidRPr="00C032F4">
        <w:rPr>
          <w:rFonts w:ascii="GHEA Grapalat" w:hAnsi="GHEA Grapalat" w:cs="Sylfaen"/>
          <w:szCs w:val="24"/>
        </w:rPr>
        <w:t xml:space="preserve"> </w:t>
      </w:r>
      <w:r w:rsidRPr="00C032F4">
        <w:rPr>
          <w:rFonts w:ascii="GHEA Grapalat" w:hAnsi="GHEA Grapalat" w:cs="Sylfaen"/>
          <w:szCs w:val="24"/>
          <w:lang w:val="ru-RU"/>
        </w:rPr>
        <w:t>իրականացվում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գրանցման</w:t>
      </w:r>
      <w:r w:rsidRPr="00C032F4">
        <w:rPr>
          <w:rFonts w:ascii="GHEA Grapalat" w:hAnsi="GHEA Grapalat" w:cs="Sylfaen"/>
          <w:szCs w:val="24"/>
        </w:rPr>
        <w:t xml:space="preserve"> </w:t>
      </w:r>
      <w:r w:rsidRPr="00C032F4">
        <w:rPr>
          <w:rFonts w:ascii="GHEA Grapalat" w:hAnsi="GHEA Grapalat" w:cs="Sylfaen"/>
          <w:szCs w:val="24"/>
          <w:lang w:val="ru-RU"/>
        </w:rPr>
        <w:t>նոր</w:t>
      </w:r>
      <w:r w:rsidRPr="00C032F4">
        <w:rPr>
          <w:rFonts w:ascii="GHEA Grapalat" w:hAnsi="GHEA Grapalat" w:cs="Sylfaen"/>
          <w:szCs w:val="24"/>
        </w:rPr>
        <w:t xml:space="preserve"> </w:t>
      </w:r>
      <w:r w:rsidRPr="00C032F4">
        <w:rPr>
          <w:rFonts w:ascii="GHEA Grapalat" w:hAnsi="GHEA Grapalat" w:cs="Sylfaen"/>
          <w:szCs w:val="24"/>
          <w:lang w:val="ru-RU"/>
        </w:rPr>
        <w:t>գործընթաց</w:t>
      </w:r>
      <w:r w:rsidRPr="00C032F4">
        <w:rPr>
          <w:rFonts w:ascii="GHEA Grapalat" w:hAnsi="GHEA Grapalat" w:cs="Sylfaen"/>
          <w:szCs w:val="24"/>
        </w:rPr>
        <w:t>:</w:t>
      </w:r>
    </w:p>
    <w:p w14:paraId="190CD915" w14:textId="77777777" w:rsidR="00096865" w:rsidRPr="00C032F4" w:rsidRDefault="00096865" w:rsidP="00EF3662">
      <w:pPr>
        <w:ind w:firstLine="567"/>
        <w:jc w:val="both"/>
        <w:rPr>
          <w:rFonts w:ascii="GHEA Grapalat" w:hAnsi="GHEA Grapalat" w:cs="Times Armenian"/>
          <w:sz w:val="20"/>
          <w:lang w:val="af-ZA"/>
        </w:rPr>
      </w:pPr>
      <w:proofErr w:type="spellStart"/>
      <w:r w:rsidRPr="00C032F4">
        <w:rPr>
          <w:rFonts w:ascii="GHEA Grapalat" w:hAnsi="GHEA Grapalat" w:cs="Sylfaen"/>
          <w:sz w:val="20"/>
        </w:rPr>
        <w:t>Սույն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կապված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հարաբերությունների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նկատմամբ</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կիրառվում</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է</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Հայաստանի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Հանրապետության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իրավունքը</w:t>
      </w:r>
      <w:proofErr w:type="spellEnd"/>
      <w:r w:rsidR="004D5671" w:rsidRPr="00C032F4">
        <w:rPr>
          <w:rFonts w:ascii="GHEA Grapalat" w:hAnsi="GHEA Grapalat" w:cs="Times Armenian"/>
          <w:sz w:val="20"/>
          <w:lang w:val="af-ZA"/>
        </w:rPr>
        <w:t>։</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կապված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վեճերը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ենթակա</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քննության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Հայաստանի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Հանրապետության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դատարաններում</w:t>
      </w:r>
      <w:proofErr w:type="spellEnd"/>
      <w:r w:rsidR="004D5671" w:rsidRPr="00C032F4">
        <w:rPr>
          <w:rFonts w:ascii="GHEA Grapalat" w:hAnsi="GHEA Grapalat" w:cs="Times Armenian"/>
          <w:sz w:val="20"/>
          <w:lang w:val="af-ZA"/>
        </w:rPr>
        <w:t>։</w:t>
      </w:r>
      <w:r w:rsidR="00F5653D" w:rsidRPr="00C032F4">
        <w:rPr>
          <w:rFonts w:ascii="GHEA Grapalat" w:hAnsi="GHEA Grapalat" w:cs="Times Armenian"/>
          <w:sz w:val="20"/>
          <w:lang w:val="af-ZA"/>
        </w:rPr>
        <w:t xml:space="preserve"> </w:t>
      </w:r>
    </w:p>
    <w:p w14:paraId="416E75DC" w14:textId="5B2B3F86" w:rsidR="003A2FEF" w:rsidRPr="00C032F4" w:rsidRDefault="003A2FEF" w:rsidP="003A2FEF">
      <w:pPr>
        <w:pStyle w:val="BodyTextIndent2"/>
        <w:spacing w:line="240" w:lineRule="auto"/>
        <w:ind w:firstLine="567"/>
        <w:rPr>
          <w:rFonts w:ascii="GHEA Grapalat" w:hAnsi="GHEA Grapalat"/>
        </w:rPr>
      </w:pPr>
      <w:r w:rsidRPr="00C032F4">
        <w:rPr>
          <w:rFonts w:ascii="GHEA Grapalat" w:hAnsi="GHEA Grapalat"/>
        </w:rPr>
        <w:t xml:space="preserve">Գնահատող հանձնաժողովի քարտուղարի էլեկտրոնային փոստի հասցեն է` </w:t>
      </w:r>
      <w:r w:rsidR="003B4A14">
        <w:rPr>
          <w:rFonts w:ascii="GHEA Grapalat" w:hAnsi="GHEA Grapalat"/>
          <w:lang w:val="hy-AM"/>
        </w:rPr>
        <w:t>anahit.amirkhan</w:t>
      </w:r>
      <w:r w:rsidR="009B546F" w:rsidRPr="00C032F4">
        <w:rPr>
          <w:rFonts w:ascii="GHEA Grapalat" w:hAnsi="GHEA Grapalat"/>
          <w:lang w:val="hy-AM"/>
        </w:rPr>
        <w:t>yan@yerevan.am</w:t>
      </w:r>
    </w:p>
    <w:p w14:paraId="38FA20A4" w14:textId="77777777" w:rsidR="00CD0CC7" w:rsidRPr="00C032F4" w:rsidRDefault="00F5653D" w:rsidP="00EF3662">
      <w:pPr>
        <w:jc w:val="center"/>
        <w:rPr>
          <w:rFonts w:ascii="GHEA Grapalat" w:hAnsi="GHEA Grapalat"/>
          <w:sz w:val="16"/>
          <w:szCs w:val="16"/>
          <w:lang w:val="af-ZA"/>
        </w:rPr>
      </w:pPr>
      <w:r w:rsidRPr="00C032F4">
        <w:rPr>
          <w:rFonts w:ascii="GHEA Grapalat" w:hAnsi="GHEA Grapalat"/>
          <w:sz w:val="16"/>
          <w:szCs w:val="16"/>
          <w:lang w:val="af-ZA"/>
        </w:rPr>
        <w:br w:type="page"/>
      </w:r>
    </w:p>
    <w:p w14:paraId="47ED0153" w14:textId="77777777" w:rsidR="00CD0CC7" w:rsidRPr="00C032F4" w:rsidRDefault="00CD0CC7" w:rsidP="00EF3662">
      <w:pPr>
        <w:jc w:val="center"/>
        <w:rPr>
          <w:rFonts w:ascii="GHEA Grapalat" w:hAnsi="GHEA Grapalat"/>
          <w:sz w:val="16"/>
          <w:szCs w:val="16"/>
          <w:lang w:val="af-ZA"/>
        </w:rPr>
      </w:pPr>
    </w:p>
    <w:p w14:paraId="5A006036" w14:textId="6EC2F2E4" w:rsidR="00096865" w:rsidRPr="00C032F4" w:rsidRDefault="00096865" w:rsidP="00EF3662">
      <w:pPr>
        <w:jc w:val="center"/>
        <w:rPr>
          <w:rFonts w:ascii="GHEA Grapalat" w:hAnsi="GHEA Grapalat"/>
          <w:szCs w:val="22"/>
          <w:lang w:val="af-ZA"/>
        </w:rPr>
      </w:pPr>
      <w:proofErr w:type="gramStart"/>
      <w:r w:rsidRPr="00C032F4">
        <w:rPr>
          <w:rFonts w:ascii="GHEA Grapalat" w:hAnsi="GHEA Grapalat" w:cs="Sylfaen"/>
          <w:szCs w:val="22"/>
        </w:rPr>
        <w:t>ՄԱՍ</w:t>
      </w:r>
      <w:r w:rsidRPr="00C032F4">
        <w:rPr>
          <w:rFonts w:ascii="GHEA Grapalat" w:hAnsi="GHEA Grapalat" w:cs="Times Armenian"/>
          <w:szCs w:val="22"/>
          <w:lang w:val="af-ZA"/>
        </w:rPr>
        <w:t xml:space="preserve">  I</w:t>
      </w:r>
      <w:proofErr w:type="gramEnd"/>
    </w:p>
    <w:p w14:paraId="5B77D0C8" w14:textId="77777777" w:rsidR="00096865" w:rsidRPr="00C032F4"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C032F4" w:rsidRDefault="002B32D6" w:rsidP="00EF3662">
      <w:pPr>
        <w:numPr>
          <w:ilvl w:val="0"/>
          <w:numId w:val="3"/>
        </w:numPr>
        <w:jc w:val="center"/>
        <w:rPr>
          <w:rFonts w:ascii="GHEA Grapalat" w:hAnsi="GHEA Grapalat" w:cs="Sylfaen"/>
          <w:b/>
          <w:sz w:val="20"/>
        </w:rPr>
      </w:pPr>
      <w:proofErr w:type="gramStart"/>
      <w:r w:rsidRPr="00C032F4">
        <w:rPr>
          <w:rFonts w:ascii="GHEA Grapalat" w:hAnsi="GHEA Grapalat" w:cs="Sylfaen"/>
          <w:b/>
          <w:sz w:val="20"/>
        </w:rPr>
        <w:t>ԳՆՄԱՆ  ԱՌԱՐԿԱՅԻ</w:t>
      </w:r>
      <w:proofErr w:type="gramEnd"/>
      <w:r w:rsidRPr="00C032F4">
        <w:rPr>
          <w:rFonts w:ascii="GHEA Grapalat" w:hAnsi="GHEA Grapalat" w:cs="Sylfaen"/>
          <w:b/>
          <w:sz w:val="20"/>
        </w:rPr>
        <w:t xml:space="preserve">  ԲՆՈՒԹԱԳԻՐԸ</w:t>
      </w:r>
    </w:p>
    <w:p w14:paraId="4B5CA9B9" w14:textId="77777777" w:rsidR="002B32D6" w:rsidRPr="00C032F4" w:rsidRDefault="002B32D6" w:rsidP="00EF3662">
      <w:pPr>
        <w:ind w:left="360"/>
        <w:jc w:val="center"/>
        <w:rPr>
          <w:rFonts w:ascii="GHEA Grapalat" w:hAnsi="GHEA Grapalat" w:cs="Sylfaen"/>
          <w:b/>
          <w:sz w:val="20"/>
        </w:rPr>
      </w:pPr>
    </w:p>
    <w:p w14:paraId="3CE7E910" w14:textId="584D2313" w:rsidR="00096865" w:rsidRPr="00C032F4" w:rsidRDefault="00845AA5" w:rsidP="00EF3662">
      <w:pPr>
        <w:pStyle w:val="Heading3"/>
        <w:spacing w:line="240" w:lineRule="auto"/>
        <w:ind w:firstLine="567"/>
        <w:jc w:val="both"/>
        <w:rPr>
          <w:rFonts w:ascii="GHEA Grapalat" w:hAnsi="GHEA Grapalat"/>
          <w:i w:val="0"/>
          <w:lang w:val="af-ZA"/>
        </w:rPr>
      </w:pPr>
      <w:r w:rsidRPr="00C032F4">
        <w:rPr>
          <w:rFonts w:ascii="GHEA Grapalat" w:hAnsi="GHEA Grapalat" w:cs="Sylfaen"/>
          <w:i w:val="0"/>
        </w:rPr>
        <w:t xml:space="preserve">1.1 </w:t>
      </w:r>
      <w:proofErr w:type="spellStart"/>
      <w:r w:rsidR="00D87E7B" w:rsidRPr="00C032F4">
        <w:rPr>
          <w:rFonts w:ascii="GHEA Grapalat" w:hAnsi="GHEA Grapalat" w:cs="Sylfaen"/>
          <w:i w:val="0"/>
        </w:rPr>
        <w:t>Գնման</w:t>
      </w:r>
      <w:proofErr w:type="spellEnd"/>
      <w:r w:rsidR="00D87E7B" w:rsidRPr="00C032F4">
        <w:rPr>
          <w:rFonts w:ascii="GHEA Grapalat" w:hAnsi="GHEA Grapalat" w:cs="Sylfaen"/>
          <w:i w:val="0"/>
          <w:lang w:val="af-ZA"/>
        </w:rPr>
        <w:t xml:space="preserve"> </w:t>
      </w:r>
      <w:proofErr w:type="spellStart"/>
      <w:r w:rsidR="00D87E7B" w:rsidRPr="00C032F4">
        <w:rPr>
          <w:rFonts w:ascii="GHEA Grapalat" w:hAnsi="GHEA Grapalat" w:cs="Sylfaen"/>
          <w:i w:val="0"/>
        </w:rPr>
        <w:t>առարկա</w:t>
      </w:r>
      <w:proofErr w:type="spellEnd"/>
      <w:r w:rsidR="00D87E7B" w:rsidRPr="00C032F4">
        <w:rPr>
          <w:rFonts w:ascii="GHEA Grapalat" w:hAnsi="GHEA Grapalat" w:cs="Sylfaen"/>
          <w:i w:val="0"/>
          <w:lang w:val="af-ZA"/>
        </w:rPr>
        <w:t xml:space="preserve"> </w:t>
      </w:r>
      <w:r w:rsidR="00D87E7B" w:rsidRPr="00C032F4">
        <w:rPr>
          <w:rFonts w:ascii="GHEA Grapalat" w:hAnsi="GHEA Grapalat" w:cs="Sylfaen"/>
          <w:i w:val="0"/>
        </w:rPr>
        <w:t>է</w:t>
      </w:r>
      <w:r w:rsidR="00D87E7B" w:rsidRPr="00C032F4">
        <w:rPr>
          <w:rFonts w:ascii="GHEA Grapalat" w:hAnsi="GHEA Grapalat" w:cs="Sylfaen"/>
          <w:i w:val="0"/>
          <w:lang w:val="af-ZA"/>
        </w:rPr>
        <w:t xml:space="preserve"> </w:t>
      </w:r>
      <w:proofErr w:type="spellStart"/>
      <w:proofErr w:type="gramStart"/>
      <w:r w:rsidR="00D87E7B" w:rsidRPr="00C032F4">
        <w:rPr>
          <w:rFonts w:ascii="GHEA Grapalat" w:hAnsi="GHEA Grapalat" w:cs="Sylfaen"/>
          <w:i w:val="0"/>
        </w:rPr>
        <w:t>հանդիսանում</w:t>
      </w:r>
      <w:proofErr w:type="spellEnd"/>
      <w:r w:rsidR="00D87E7B" w:rsidRPr="00C032F4">
        <w:rPr>
          <w:rFonts w:ascii="GHEA Grapalat" w:hAnsi="GHEA Grapalat" w:cs="Sylfaen"/>
          <w:i w:val="0"/>
          <w:lang w:val="af-ZA"/>
        </w:rPr>
        <w:t xml:space="preserve">  </w:t>
      </w:r>
      <w:r w:rsidR="00D87E7B" w:rsidRPr="00C032F4">
        <w:rPr>
          <w:rFonts w:ascii="GHEA Grapalat" w:hAnsi="GHEA Grapalat" w:cs="Sylfaen"/>
          <w:i w:val="0"/>
          <w:lang w:val="hy-AM"/>
        </w:rPr>
        <w:t>Երևանի</w:t>
      </w:r>
      <w:proofErr w:type="gramEnd"/>
      <w:r w:rsidR="00D87E7B" w:rsidRPr="00C032F4">
        <w:rPr>
          <w:rFonts w:ascii="GHEA Grapalat" w:hAnsi="GHEA Grapalat" w:cs="Sylfaen"/>
          <w:i w:val="0"/>
          <w:lang w:val="hy-AM"/>
        </w:rPr>
        <w:t xml:space="preserve"> քաղաքապետարանի</w:t>
      </w:r>
      <w:r w:rsidR="00D87E7B" w:rsidRPr="00C032F4">
        <w:rPr>
          <w:rFonts w:ascii="GHEA Grapalat" w:hAnsi="GHEA Grapalat" w:cs="Sylfaen"/>
          <w:i w:val="0"/>
        </w:rPr>
        <w:t xml:space="preserve"> </w:t>
      </w:r>
      <w:proofErr w:type="spellStart"/>
      <w:r w:rsidR="00D87E7B" w:rsidRPr="00C032F4">
        <w:rPr>
          <w:rFonts w:ascii="GHEA Grapalat" w:hAnsi="GHEA Grapalat" w:cs="Sylfaen"/>
          <w:i w:val="0"/>
        </w:rPr>
        <w:t>կարիքների</w:t>
      </w:r>
      <w:proofErr w:type="spellEnd"/>
      <w:r w:rsidR="00D87E7B" w:rsidRPr="00C032F4">
        <w:rPr>
          <w:rFonts w:ascii="GHEA Grapalat" w:hAnsi="GHEA Grapalat" w:cs="Times Armenian"/>
          <w:i w:val="0"/>
          <w:lang w:val="af-ZA"/>
        </w:rPr>
        <w:t xml:space="preserve"> </w:t>
      </w:r>
      <w:proofErr w:type="spellStart"/>
      <w:r w:rsidR="00D87E7B" w:rsidRPr="00C032F4">
        <w:rPr>
          <w:rFonts w:ascii="GHEA Grapalat" w:hAnsi="GHEA Grapalat" w:cs="Sylfaen"/>
          <w:i w:val="0"/>
        </w:rPr>
        <w:t>համար</w:t>
      </w:r>
      <w:proofErr w:type="spellEnd"/>
      <w:r w:rsidR="00D87E7B" w:rsidRPr="00C032F4">
        <w:rPr>
          <w:rFonts w:ascii="GHEA Grapalat" w:hAnsi="GHEA Grapalat" w:cs="Times Armenian"/>
          <w:i w:val="0"/>
          <w:lang w:val="af-ZA"/>
        </w:rPr>
        <w:t>`</w:t>
      </w:r>
      <w:r w:rsidR="00D87E7B" w:rsidRPr="00C032F4">
        <w:rPr>
          <w:rFonts w:ascii="GHEA Grapalat" w:hAnsi="GHEA Grapalat"/>
          <w:b/>
          <w:i w:val="0"/>
          <w:lang w:val="af-ZA"/>
        </w:rPr>
        <w:t xml:space="preserve"> </w:t>
      </w:r>
      <w:r w:rsidR="00476C24">
        <w:rPr>
          <w:rFonts w:ascii="GHEA Grapalat" w:hAnsi="GHEA Grapalat" w:cs="Sylfaen"/>
          <w:b/>
          <w:i w:val="0"/>
          <w:lang w:val="hy-AM"/>
        </w:rPr>
        <w:t xml:space="preserve">Երևան քաղաքի </w:t>
      </w:r>
      <w:r w:rsidR="000003D2" w:rsidRPr="000003D2">
        <w:rPr>
          <w:rFonts w:ascii="GHEA Grapalat" w:hAnsi="GHEA Grapalat" w:cs="Sylfaen"/>
          <w:b/>
          <w:i w:val="0"/>
          <w:lang w:val="hy-AM"/>
        </w:rPr>
        <w:t xml:space="preserve">Աջափնյակ վարչական շրջանի կարիքների համար հրատապ լուծում պահանջող աշխատանքների որակի տեխնիկական հսկողության խորհրդատվական ծառայության </w:t>
      </w:r>
      <w:r w:rsidR="00D87E7B" w:rsidRPr="00C032F4">
        <w:rPr>
          <w:rFonts w:ascii="GHEA Grapalat" w:hAnsi="GHEA Grapalat"/>
          <w:i w:val="0"/>
          <w:lang w:val="hy-AM"/>
        </w:rPr>
        <w:t>ձեռքբերումը (այսուհետ` նաև ծառայություն)</w:t>
      </w:r>
      <w:r w:rsidR="00D87E7B" w:rsidRPr="00C032F4">
        <w:rPr>
          <w:rFonts w:ascii="GHEA Grapalat" w:hAnsi="GHEA Grapalat"/>
          <w:i w:val="0"/>
          <w:lang w:val="af-ZA"/>
        </w:rPr>
        <w:t xml:space="preserve">, </w:t>
      </w:r>
      <w:r w:rsidR="00D87E7B" w:rsidRPr="00C032F4">
        <w:rPr>
          <w:rFonts w:ascii="GHEA Grapalat" w:hAnsi="GHEA Grapalat"/>
          <w:i w:val="0"/>
          <w:lang w:val="ru-RU"/>
        </w:rPr>
        <w:t>որ</w:t>
      </w:r>
      <w:r w:rsidR="00D87E7B" w:rsidRPr="00C032F4">
        <w:rPr>
          <w:rFonts w:ascii="GHEA Grapalat" w:hAnsi="GHEA Grapalat"/>
          <w:i w:val="0"/>
          <w:lang w:val="hy-AM"/>
        </w:rPr>
        <w:t xml:space="preserve">ը </w:t>
      </w:r>
      <w:r w:rsidR="00D87E7B" w:rsidRPr="00C032F4">
        <w:rPr>
          <w:rFonts w:ascii="GHEA Grapalat" w:hAnsi="GHEA Grapalat"/>
          <w:i w:val="0"/>
          <w:lang w:val="ru-RU"/>
        </w:rPr>
        <w:t>խմբավորված</w:t>
      </w:r>
      <w:r w:rsidR="00D87E7B" w:rsidRPr="00C032F4">
        <w:rPr>
          <w:rFonts w:ascii="GHEA Grapalat" w:hAnsi="GHEA Grapalat"/>
          <w:i w:val="0"/>
          <w:lang w:val="en-US"/>
        </w:rPr>
        <w:t xml:space="preserve"> </w:t>
      </w:r>
      <w:r w:rsidR="009E542B" w:rsidRPr="00C032F4">
        <w:rPr>
          <w:rFonts w:ascii="GHEA Grapalat" w:hAnsi="GHEA Grapalat"/>
          <w:i w:val="0"/>
          <w:lang w:val="hy-AM"/>
        </w:rPr>
        <w:t>են</w:t>
      </w:r>
      <w:r w:rsidR="00031DA8" w:rsidRPr="00C032F4">
        <w:rPr>
          <w:rFonts w:ascii="GHEA Grapalat" w:hAnsi="GHEA Grapalat"/>
          <w:i w:val="0"/>
          <w:lang w:val="hy-AM"/>
        </w:rPr>
        <w:t xml:space="preserve"> </w:t>
      </w:r>
      <w:r w:rsidR="009758F9">
        <w:rPr>
          <w:rFonts w:ascii="GHEA Grapalat" w:hAnsi="GHEA Grapalat"/>
          <w:i w:val="0"/>
          <w:lang w:val="en-US"/>
        </w:rPr>
        <w:t>1</w:t>
      </w:r>
      <w:r w:rsidR="00D87E7B" w:rsidRPr="00C032F4">
        <w:rPr>
          <w:rFonts w:ascii="GHEA Grapalat" w:hAnsi="GHEA Grapalat"/>
          <w:i w:val="0"/>
          <w:lang w:val="en-US"/>
        </w:rPr>
        <w:t xml:space="preserve"> (</w:t>
      </w:r>
      <w:proofErr w:type="spellStart"/>
      <w:r w:rsidR="009758F9">
        <w:rPr>
          <w:rFonts w:ascii="GHEA Grapalat" w:hAnsi="GHEA Grapalat"/>
          <w:i w:val="0"/>
          <w:lang w:val="en-US"/>
        </w:rPr>
        <w:t>մեկ</w:t>
      </w:r>
      <w:proofErr w:type="spellEnd"/>
      <w:r w:rsidR="00D87E7B" w:rsidRPr="00C032F4">
        <w:rPr>
          <w:rFonts w:ascii="GHEA Grapalat" w:hAnsi="GHEA Grapalat"/>
          <w:i w:val="0"/>
          <w:lang w:val="en-US"/>
        </w:rPr>
        <w:t xml:space="preserve">) </w:t>
      </w:r>
      <w:r w:rsidR="00D87E7B" w:rsidRPr="00C032F4">
        <w:rPr>
          <w:rFonts w:ascii="GHEA Grapalat" w:hAnsi="GHEA Grapalat"/>
          <w:i w:val="0"/>
          <w:lang w:val="ru-RU"/>
        </w:rPr>
        <w:t>չափաբաժ</w:t>
      </w:r>
      <w:r w:rsidR="002105F2" w:rsidRPr="00C032F4">
        <w:rPr>
          <w:rFonts w:ascii="GHEA Grapalat" w:hAnsi="GHEA Grapalat"/>
          <w:i w:val="0"/>
          <w:lang w:val="hy-AM"/>
        </w:rPr>
        <w:t>ն</w:t>
      </w:r>
      <w:r w:rsidR="00D87E7B" w:rsidRPr="00C032F4">
        <w:rPr>
          <w:rFonts w:ascii="GHEA Grapalat" w:hAnsi="GHEA Grapalat"/>
          <w:i w:val="0"/>
          <w:lang w:val="hy-AM"/>
        </w:rPr>
        <w:t>ում</w:t>
      </w:r>
      <w:r w:rsidR="002767E3" w:rsidRPr="00C032F4">
        <w:rPr>
          <w:rFonts w:ascii="GHEA Grapalat" w:hAnsi="GHEA Grapalat"/>
          <w:i w:val="0"/>
          <w:lang w:val="hy-AM"/>
        </w:rPr>
        <w:t>.</w:t>
      </w:r>
      <w:r w:rsidR="00D87E7B" w:rsidRPr="00C032F4">
        <w:rPr>
          <w:rFonts w:ascii="GHEA Grapalat" w:hAnsi="GHEA Grapalat"/>
          <w:i w:val="0"/>
          <w:lang w:val="hy-AM"/>
        </w:rPr>
        <w:t xml:space="preserve">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C032F4" w14:paraId="2EC3CB48" w14:textId="77777777" w:rsidTr="009E1D1C">
        <w:trPr>
          <w:trHeight w:val="353"/>
        </w:trPr>
        <w:tc>
          <w:tcPr>
            <w:tcW w:w="3544" w:type="dxa"/>
            <w:gridSpan w:val="2"/>
            <w:vAlign w:val="center"/>
          </w:tcPr>
          <w:p w14:paraId="27E4CFE6" w14:textId="77777777" w:rsidR="00AF1694" w:rsidRPr="00C032F4" w:rsidRDefault="00AF1694" w:rsidP="00EF3662">
            <w:pPr>
              <w:pStyle w:val="BodyTextIndent2"/>
              <w:spacing w:line="240" w:lineRule="auto"/>
              <w:ind w:firstLine="0"/>
              <w:jc w:val="center"/>
              <w:rPr>
                <w:rFonts w:ascii="GHEA Grapalat" w:hAnsi="GHEA Grapalat"/>
                <w:b/>
                <w:bCs/>
                <w:i/>
                <w:iCs/>
                <w:sz w:val="14"/>
                <w:szCs w:val="14"/>
              </w:rPr>
            </w:pPr>
            <w:r w:rsidRPr="00C032F4">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C032F4" w:rsidRDefault="00AF1694" w:rsidP="00EF3662">
            <w:pPr>
              <w:pStyle w:val="BodyTextIndent2"/>
              <w:spacing w:line="240" w:lineRule="auto"/>
              <w:ind w:firstLine="0"/>
              <w:jc w:val="center"/>
              <w:rPr>
                <w:rFonts w:ascii="GHEA Grapalat" w:hAnsi="GHEA Grapalat"/>
                <w:b/>
                <w:bCs/>
                <w:i/>
                <w:iCs/>
              </w:rPr>
            </w:pPr>
            <w:r w:rsidRPr="00C032F4">
              <w:rPr>
                <w:rFonts w:ascii="GHEA Grapalat" w:hAnsi="GHEA Grapalat"/>
                <w:b/>
                <w:bCs/>
                <w:i/>
                <w:iCs/>
              </w:rPr>
              <w:t>Չափաբաժնի անվանումը</w:t>
            </w:r>
          </w:p>
        </w:tc>
      </w:tr>
      <w:tr w:rsidR="00AF1694" w:rsidRPr="00C032F4" w14:paraId="3C4421C5" w14:textId="77777777" w:rsidTr="009E1D1C">
        <w:trPr>
          <w:trHeight w:val="141"/>
        </w:trPr>
        <w:tc>
          <w:tcPr>
            <w:tcW w:w="1701" w:type="dxa"/>
            <w:vAlign w:val="center"/>
          </w:tcPr>
          <w:p w14:paraId="285A62B3" w14:textId="77777777" w:rsidR="00AF1694" w:rsidRPr="00C032F4" w:rsidRDefault="007E7500" w:rsidP="00EF3662">
            <w:pPr>
              <w:pStyle w:val="BodyTextIndent2"/>
              <w:spacing w:line="240" w:lineRule="auto"/>
              <w:jc w:val="center"/>
              <w:rPr>
                <w:rFonts w:ascii="GHEA Grapalat" w:hAnsi="GHEA Grapalat"/>
                <w:b/>
                <w:bCs/>
                <w:i/>
                <w:iCs/>
                <w:sz w:val="14"/>
                <w:szCs w:val="14"/>
              </w:rPr>
            </w:pPr>
            <w:r w:rsidRPr="00C032F4">
              <w:rPr>
                <w:rFonts w:ascii="GHEA Grapalat" w:hAnsi="GHEA Grapalat"/>
                <w:b/>
                <w:bCs/>
                <w:i/>
                <w:iCs/>
                <w:sz w:val="14"/>
                <w:szCs w:val="14"/>
              </w:rPr>
              <w:t>համարները</w:t>
            </w:r>
          </w:p>
        </w:tc>
        <w:tc>
          <w:tcPr>
            <w:tcW w:w="1843" w:type="dxa"/>
            <w:vAlign w:val="center"/>
          </w:tcPr>
          <w:p w14:paraId="2E8922D4" w14:textId="1B16CB20" w:rsidR="00AF1694" w:rsidRPr="00C032F4" w:rsidRDefault="007E7500" w:rsidP="00EF3662">
            <w:pPr>
              <w:pStyle w:val="BodyTextIndent2"/>
              <w:spacing w:line="240" w:lineRule="auto"/>
              <w:jc w:val="center"/>
              <w:rPr>
                <w:rFonts w:ascii="GHEA Grapalat" w:hAnsi="GHEA Grapalat"/>
                <w:b/>
                <w:bCs/>
                <w:i/>
                <w:iCs/>
                <w:sz w:val="14"/>
                <w:szCs w:val="14"/>
              </w:rPr>
            </w:pPr>
            <w:r w:rsidRPr="00C032F4">
              <w:rPr>
                <w:rFonts w:ascii="GHEA Grapalat" w:hAnsi="GHEA Grapalat"/>
                <w:b/>
                <w:bCs/>
                <w:i/>
                <w:iCs/>
                <w:sz w:val="14"/>
                <w:szCs w:val="14"/>
                <w:lang w:val="hy-AM"/>
              </w:rPr>
              <w:t>գնման</w:t>
            </w:r>
            <w:r w:rsidRPr="00C032F4">
              <w:rPr>
                <w:rFonts w:ascii="GHEA Grapalat" w:hAnsi="GHEA Grapalat"/>
                <w:b/>
                <w:bCs/>
                <w:i/>
                <w:iCs/>
                <w:sz w:val="14"/>
                <w:szCs w:val="14"/>
                <w:lang w:val="en-US"/>
              </w:rPr>
              <w:t xml:space="preserve"> </w:t>
            </w:r>
            <w:r w:rsidRPr="00C032F4">
              <w:rPr>
                <w:rFonts w:ascii="GHEA Grapalat" w:hAnsi="GHEA Grapalat"/>
                <w:b/>
                <w:bCs/>
                <w:i/>
                <w:iCs/>
                <w:sz w:val="14"/>
                <w:szCs w:val="14"/>
                <w:lang w:val="hy-AM"/>
              </w:rPr>
              <w:t xml:space="preserve"> գինը</w:t>
            </w:r>
            <w:r w:rsidR="00D87E7B" w:rsidRPr="00C032F4">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C032F4" w:rsidRDefault="00AF1694" w:rsidP="00EF3662">
            <w:pPr>
              <w:pStyle w:val="BodyTextIndent2"/>
              <w:spacing w:line="240" w:lineRule="auto"/>
              <w:ind w:firstLine="0"/>
              <w:jc w:val="center"/>
              <w:rPr>
                <w:rFonts w:ascii="GHEA Grapalat" w:hAnsi="GHEA Grapalat"/>
                <w:b/>
                <w:bCs/>
                <w:i/>
                <w:iCs/>
              </w:rPr>
            </w:pPr>
          </w:p>
        </w:tc>
      </w:tr>
      <w:tr w:rsidR="009D7F13" w:rsidRPr="0091171C" w14:paraId="382849A2" w14:textId="77777777" w:rsidTr="007C2230">
        <w:tc>
          <w:tcPr>
            <w:tcW w:w="1701" w:type="dxa"/>
            <w:vAlign w:val="center"/>
          </w:tcPr>
          <w:p w14:paraId="1CD05C68" w14:textId="77777777" w:rsidR="009D7F13" w:rsidRPr="00C032F4" w:rsidRDefault="009D7F13" w:rsidP="005450E3">
            <w:pPr>
              <w:pStyle w:val="BodyTextIndent2"/>
              <w:spacing w:line="240" w:lineRule="auto"/>
              <w:ind w:firstLine="0"/>
              <w:jc w:val="center"/>
              <w:rPr>
                <w:rFonts w:ascii="GHEA Grapalat" w:hAnsi="GHEA Grapalat" w:cs="Calibri"/>
              </w:rPr>
            </w:pPr>
            <w:r w:rsidRPr="00C032F4">
              <w:rPr>
                <w:rFonts w:ascii="GHEA Grapalat" w:hAnsi="GHEA Grapalat" w:cs="Calibri"/>
              </w:rPr>
              <w:t>1</w:t>
            </w:r>
          </w:p>
        </w:tc>
        <w:tc>
          <w:tcPr>
            <w:tcW w:w="1843" w:type="dxa"/>
            <w:tcBorders>
              <w:top w:val="single" w:sz="4" w:space="0" w:color="auto"/>
              <w:left w:val="single" w:sz="4" w:space="0" w:color="auto"/>
              <w:bottom w:val="single" w:sz="4" w:space="0" w:color="auto"/>
              <w:right w:val="single" w:sz="4" w:space="0" w:color="auto"/>
            </w:tcBorders>
            <w:vAlign w:val="center"/>
          </w:tcPr>
          <w:p w14:paraId="0075D375" w14:textId="2F3DA53F" w:rsidR="009D7F13" w:rsidRPr="00C032F4" w:rsidRDefault="00D34C28" w:rsidP="005450E3">
            <w:pPr>
              <w:pStyle w:val="BodyTextIndent2"/>
              <w:spacing w:line="240" w:lineRule="auto"/>
              <w:ind w:firstLine="0"/>
              <w:jc w:val="center"/>
              <w:rPr>
                <w:rFonts w:ascii="GHEA Grapalat" w:hAnsi="GHEA Grapalat" w:cs="Calibri"/>
              </w:rPr>
            </w:pPr>
            <w:r>
              <w:rPr>
                <w:rFonts w:ascii="GHEA Grapalat" w:hAnsi="GHEA Grapalat" w:cs="Calibri"/>
              </w:rPr>
              <w:t xml:space="preserve">Մինչև </w:t>
            </w:r>
            <w:r w:rsidR="000003D2">
              <w:rPr>
                <w:rFonts w:ascii="GHEA Grapalat" w:hAnsi="GHEA Grapalat" w:cs="Calibri"/>
              </w:rPr>
              <w:t>500000</w:t>
            </w:r>
          </w:p>
        </w:tc>
        <w:tc>
          <w:tcPr>
            <w:tcW w:w="6806" w:type="dxa"/>
            <w:tcBorders>
              <w:top w:val="single" w:sz="4" w:space="0" w:color="auto"/>
              <w:left w:val="single" w:sz="4" w:space="0" w:color="auto"/>
              <w:bottom w:val="single" w:sz="4" w:space="0" w:color="auto"/>
              <w:right w:val="single" w:sz="4" w:space="0" w:color="auto"/>
            </w:tcBorders>
            <w:shd w:val="clear" w:color="000000" w:fill="FFFFFF"/>
            <w:vAlign w:val="center"/>
          </w:tcPr>
          <w:p w14:paraId="433DE288" w14:textId="66CCC2A7" w:rsidR="009D7F13" w:rsidRPr="00C032F4" w:rsidRDefault="009758F9" w:rsidP="009D7F13">
            <w:pPr>
              <w:pStyle w:val="BodyTextIndent2"/>
              <w:spacing w:line="240" w:lineRule="auto"/>
              <w:ind w:firstLine="0"/>
              <w:rPr>
                <w:rFonts w:ascii="GHEA Grapalat" w:hAnsi="GHEA Grapalat"/>
                <w:vertAlign w:val="subscript"/>
              </w:rPr>
            </w:pPr>
            <w:r>
              <w:rPr>
                <w:rFonts w:ascii="GHEA Grapalat" w:hAnsi="GHEA Grapalat" w:cs="Sylfaen"/>
                <w:b/>
                <w:lang w:val="hy-AM"/>
              </w:rPr>
              <w:t xml:space="preserve">Երևան քաղաքի </w:t>
            </w:r>
            <w:r w:rsidR="000003D2" w:rsidRPr="000003D2">
              <w:rPr>
                <w:rFonts w:ascii="GHEA Grapalat" w:hAnsi="GHEA Grapalat" w:cs="Sylfaen"/>
                <w:b/>
                <w:lang w:val="hy-AM"/>
              </w:rPr>
              <w:t>Աջափնյակ վարչական շրջանի կարիքների համար հրատապ լուծում պահանջող աշխատանքների որակի տեխնիկական հսկողության խորհրդատվական ծառայութ</w:t>
            </w:r>
            <w:r w:rsidR="000003D2">
              <w:rPr>
                <w:rFonts w:ascii="GHEA Grapalat" w:hAnsi="GHEA Grapalat" w:cs="Sylfaen"/>
                <w:b/>
                <w:lang w:val="hy-AM"/>
              </w:rPr>
              <w:t>յուն</w:t>
            </w:r>
          </w:p>
        </w:tc>
      </w:tr>
    </w:tbl>
    <w:p w14:paraId="00E7A5FA" w14:textId="5BDEF01B" w:rsidR="00096865" w:rsidRPr="00C032F4" w:rsidRDefault="007F0755" w:rsidP="00EF3662">
      <w:pPr>
        <w:pStyle w:val="BodyTextIndent2"/>
        <w:spacing w:line="240" w:lineRule="auto"/>
        <w:ind w:firstLine="567"/>
        <w:rPr>
          <w:rFonts w:ascii="GHEA Grapalat" w:hAnsi="GHEA Grapalat"/>
        </w:rPr>
      </w:pPr>
      <w:r w:rsidRPr="00C032F4">
        <w:rPr>
          <w:rFonts w:ascii="GHEA Grapalat" w:hAnsi="GHEA Grapalat"/>
        </w:rPr>
        <w:t xml:space="preserve">Ծառայության </w:t>
      </w:r>
      <w:r w:rsidR="00096865" w:rsidRPr="00C032F4">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C032F4">
        <w:rPr>
          <w:rFonts w:ascii="GHEA Grapalat" w:hAnsi="GHEA Grapalat"/>
        </w:rPr>
        <w:t xml:space="preserve">կնքվելիք </w:t>
      </w:r>
      <w:r w:rsidR="00096865" w:rsidRPr="00C032F4">
        <w:rPr>
          <w:rFonts w:ascii="GHEA Grapalat" w:hAnsi="GHEA Grapalat"/>
        </w:rPr>
        <w:t xml:space="preserve">պայմանագրի անբաժանելի մասը, որի նախագիծը ներկայացված է սույն հրավերի N </w:t>
      </w:r>
      <w:r w:rsidR="00F473D6" w:rsidRPr="00C032F4">
        <w:rPr>
          <w:rFonts w:ascii="GHEA Grapalat" w:hAnsi="GHEA Grapalat"/>
        </w:rPr>
        <w:t>6</w:t>
      </w:r>
      <w:r w:rsidR="00096865" w:rsidRPr="00C032F4">
        <w:rPr>
          <w:rFonts w:ascii="GHEA Grapalat" w:hAnsi="GHEA Grapalat"/>
        </w:rPr>
        <w:t xml:space="preserve"> հավելվածում</w:t>
      </w:r>
      <w:r w:rsidR="004D5671" w:rsidRPr="00C032F4">
        <w:rPr>
          <w:rFonts w:ascii="GHEA Grapalat" w:hAnsi="GHEA Grapalat"/>
        </w:rPr>
        <w:t>։</w:t>
      </w:r>
    </w:p>
    <w:p w14:paraId="55D2CABC" w14:textId="77777777" w:rsidR="00096865" w:rsidRPr="00C032F4" w:rsidRDefault="00096865" w:rsidP="00EF3662">
      <w:pPr>
        <w:ind w:firstLine="567"/>
        <w:rPr>
          <w:rFonts w:ascii="GHEA Grapalat" w:hAnsi="GHEA Grapalat" w:cs="Sylfaen"/>
          <w:i/>
          <w:sz w:val="20"/>
          <w:lang w:val="es-ES"/>
        </w:rPr>
      </w:pPr>
    </w:p>
    <w:p w14:paraId="12B880B7" w14:textId="77777777" w:rsidR="00845AA5" w:rsidRPr="00C032F4" w:rsidRDefault="00845AA5" w:rsidP="00EF3662">
      <w:pPr>
        <w:ind w:firstLine="567"/>
        <w:rPr>
          <w:rFonts w:ascii="GHEA Grapalat" w:hAnsi="GHEA Grapalat" w:cs="Sylfaen"/>
          <w:i/>
          <w:sz w:val="20"/>
          <w:lang w:val="es-ES"/>
        </w:rPr>
      </w:pPr>
    </w:p>
    <w:p w14:paraId="4B2EADF8" w14:textId="77777777" w:rsidR="00096865" w:rsidRPr="00C032F4" w:rsidRDefault="002B32D6" w:rsidP="00EF3662">
      <w:pPr>
        <w:jc w:val="center"/>
        <w:rPr>
          <w:rFonts w:ascii="GHEA Grapalat" w:hAnsi="GHEA Grapalat"/>
          <w:b/>
          <w:sz w:val="20"/>
          <w:lang w:val="es-ES"/>
        </w:rPr>
      </w:pPr>
      <w:r w:rsidRPr="00C032F4">
        <w:rPr>
          <w:rFonts w:ascii="GHEA Grapalat" w:hAnsi="GHEA Grapalat"/>
          <w:b/>
          <w:sz w:val="20"/>
          <w:lang w:val="es-ES"/>
        </w:rPr>
        <w:t xml:space="preserve">2.  </w:t>
      </w:r>
      <w:r w:rsidRPr="00C032F4">
        <w:rPr>
          <w:rFonts w:ascii="GHEA Grapalat" w:hAnsi="GHEA Grapalat" w:cs="Sylfaen"/>
          <w:b/>
          <w:sz w:val="20"/>
        </w:rPr>
        <w:t>ՄԱՍՆԱԿՑԻ</w:t>
      </w:r>
      <w:r w:rsidRPr="00C032F4">
        <w:rPr>
          <w:rFonts w:ascii="GHEA Grapalat" w:hAnsi="GHEA Grapalat"/>
          <w:b/>
          <w:sz w:val="20"/>
          <w:lang w:val="es-ES"/>
        </w:rPr>
        <w:t xml:space="preserve"> </w:t>
      </w:r>
      <w:r w:rsidRPr="00C032F4">
        <w:rPr>
          <w:rFonts w:ascii="GHEA Grapalat" w:hAnsi="GHEA Grapalat" w:cs="Sylfaen"/>
          <w:b/>
          <w:sz w:val="20"/>
        </w:rPr>
        <w:t>ՄԱՍՆԱԿՑՈՒԹՅԱՆ</w:t>
      </w:r>
      <w:r w:rsidRPr="00C032F4">
        <w:rPr>
          <w:rFonts w:ascii="GHEA Grapalat" w:hAnsi="GHEA Grapalat"/>
          <w:b/>
          <w:sz w:val="20"/>
          <w:lang w:val="es-ES"/>
        </w:rPr>
        <w:t xml:space="preserve"> </w:t>
      </w:r>
      <w:r w:rsidRPr="00C032F4">
        <w:rPr>
          <w:rFonts w:ascii="GHEA Grapalat" w:hAnsi="GHEA Grapalat" w:cs="Sylfaen"/>
          <w:b/>
          <w:sz w:val="20"/>
        </w:rPr>
        <w:t>ԻՐԱՎՈՒՆՔԻ</w:t>
      </w:r>
      <w:r w:rsidRPr="00C032F4">
        <w:rPr>
          <w:rFonts w:ascii="GHEA Grapalat" w:hAnsi="GHEA Grapalat"/>
          <w:b/>
          <w:sz w:val="20"/>
          <w:lang w:val="es-ES"/>
        </w:rPr>
        <w:t xml:space="preserve"> </w:t>
      </w:r>
      <w:r w:rsidRPr="00C032F4">
        <w:rPr>
          <w:rFonts w:ascii="GHEA Grapalat" w:hAnsi="GHEA Grapalat" w:cs="Sylfaen"/>
          <w:b/>
          <w:sz w:val="20"/>
        </w:rPr>
        <w:t>ՊԱՀԱՆՋՆԵՐԸ</w:t>
      </w:r>
      <w:r w:rsidRPr="00C032F4">
        <w:rPr>
          <w:rFonts w:ascii="GHEA Grapalat" w:hAnsi="GHEA Grapalat"/>
          <w:b/>
          <w:sz w:val="20"/>
          <w:lang w:val="es-ES"/>
        </w:rPr>
        <w:t xml:space="preserve">, </w:t>
      </w:r>
      <w:r w:rsidRPr="00C032F4">
        <w:rPr>
          <w:rFonts w:ascii="GHEA Grapalat" w:hAnsi="GHEA Grapalat" w:cs="Sylfaen"/>
          <w:b/>
          <w:sz w:val="20"/>
        </w:rPr>
        <w:t>ՈՐԱԿԱՎՈՐՄԱՆ</w:t>
      </w:r>
      <w:r w:rsidRPr="00C032F4">
        <w:rPr>
          <w:rFonts w:ascii="GHEA Grapalat" w:hAnsi="GHEA Grapalat"/>
          <w:b/>
          <w:sz w:val="20"/>
          <w:lang w:val="es-ES"/>
        </w:rPr>
        <w:t xml:space="preserve"> </w:t>
      </w:r>
      <w:proofErr w:type="gramStart"/>
      <w:r w:rsidRPr="00C032F4">
        <w:rPr>
          <w:rFonts w:ascii="GHEA Grapalat" w:hAnsi="GHEA Grapalat" w:cs="Sylfaen"/>
          <w:b/>
          <w:sz w:val="20"/>
        </w:rPr>
        <w:t>ՉԱՓԱՆԻՇՆԵՐԸ</w:t>
      </w:r>
      <w:r w:rsidRPr="00C032F4">
        <w:rPr>
          <w:rFonts w:ascii="GHEA Grapalat" w:hAnsi="GHEA Grapalat"/>
          <w:b/>
          <w:sz w:val="20"/>
          <w:lang w:val="es-ES"/>
        </w:rPr>
        <w:t xml:space="preserve">  ԵՎ</w:t>
      </w:r>
      <w:proofErr w:type="gramEnd"/>
      <w:r w:rsidRPr="00C032F4">
        <w:rPr>
          <w:rFonts w:ascii="GHEA Grapalat" w:hAnsi="GHEA Grapalat"/>
          <w:b/>
          <w:sz w:val="20"/>
          <w:lang w:val="es-ES"/>
        </w:rPr>
        <w:t xml:space="preserve"> </w:t>
      </w:r>
      <w:r w:rsidRPr="00C032F4">
        <w:rPr>
          <w:rFonts w:ascii="GHEA Grapalat" w:hAnsi="GHEA Grapalat" w:cs="Sylfaen"/>
          <w:b/>
          <w:sz w:val="20"/>
        </w:rPr>
        <w:t>ԴՐԱՆՑ</w:t>
      </w:r>
      <w:r w:rsidRPr="00C032F4">
        <w:rPr>
          <w:rFonts w:ascii="GHEA Grapalat" w:hAnsi="GHEA Grapalat"/>
          <w:b/>
          <w:sz w:val="20"/>
          <w:lang w:val="es-ES"/>
        </w:rPr>
        <w:t xml:space="preserve"> </w:t>
      </w:r>
      <w:r w:rsidRPr="00C032F4">
        <w:rPr>
          <w:rFonts w:ascii="GHEA Grapalat" w:hAnsi="GHEA Grapalat" w:cs="Sylfaen"/>
          <w:b/>
          <w:sz w:val="20"/>
          <w:lang w:val="es-ES"/>
        </w:rPr>
        <w:t>Գ</w:t>
      </w:r>
      <w:r w:rsidRPr="00C032F4">
        <w:rPr>
          <w:rFonts w:ascii="GHEA Grapalat" w:hAnsi="GHEA Grapalat" w:cs="Sylfaen"/>
          <w:b/>
          <w:sz w:val="20"/>
        </w:rPr>
        <w:t>ՆԱՀԱՏՄԱՆ</w:t>
      </w:r>
      <w:r w:rsidRPr="00C032F4">
        <w:rPr>
          <w:rFonts w:ascii="GHEA Grapalat" w:hAnsi="GHEA Grapalat"/>
          <w:b/>
          <w:sz w:val="20"/>
          <w:lang w:val="es-ES"/>
        </w:rPr>
        <w:t xml:space="preserve"> </w:t>
      </w:r>
      <w:r w:rsidRPr="00C032F4">
        <w:rPr>
          <w:rFonts w:ascii="GHEA Grapalat" w:hAnsi="GHEA Grapalat" w:cs="Sylfaen"/>
          <w:b/>
          <w:sz w:val="20"/>
        </w:rPr>
        <w:t>ԿԱՐ</w:t>
      </w:r>
      <w:r w:rsidRPr="00C032F4">
        <w:rPr>
          <w:rFonts w:ascii="GHEA Grapalat" w:hAnsi="GHEA Grapalat" w:cs="Sylfaen"/>
          <w:b/>
          <w:sz w:val="20"/>
          <w:lang w:val="es-ES"/>
        </w:rPr>
        <w:t>Գ</w:t>
      </w:r>
      <w:r w:rsidRPr="00C032F4">
        <w:rPr>
          <w:rFonts w:ascii="GHEA Grapalat" w:hAnsi="GHEA Grapalat" w:cs="Sylfaen"/>
          <w:b/>
          <w:sz w:val="20"/>
        </w:rPr>
        <w:t>Ը</w:t>
      </w:r>
      <w:r w:rsidRPr="00C032F4">
        <w:rPr>
          <w:rFonts w:ascii="GHEA Grapalat" w:hAnsi="GHEA Grapalat"/>
          <w:b/>
          <w:sz w:val="20"/>
          <w:lang w:val="es-ES"/>
        </w:rPr>
        <w:t xml:space="preserve"> </w:t>
      </w:r>
    </w:p>
    <w:p w14:paraId="58D4D37E" w14:textId="77777777" w:rsidR="00096865" w:rsidRPr="00C032F4" w:rsidRDefault="00096865" w:rsidP="00EF3662">
      <w:pPr>
        <w:ind w:firstLine="567"/>
        <w:jc w:val="both"/>
        <w:rPr>
          <w:rFonts w:ascii="GHEA Grapalat" w:hAnsi="GHEA Grapalat"/>
          <w:szCs w:val="22"/>
          <w:lang w:val="es-ES"/>
        </w:rPr>
      </w:pPr>
    </w:p>
    <w:p w14:paraId="77C25ECA" w14:textId="77777777" w:rsidR="00753E6E" w:rsidRPr="00C032F4" w:rsidRDefault="00096865" w:rsidP="00EF3662">
      <w:pPr>
        <w:ind w:firstLine="567"/>
        <w:jc w:val="both"/>
        <w:rPr>
          <w:rFonts w:ascii="GHEA Grapalat" w:hAnsi="GHEA Grapalat" w:cs="Arial Armenian"/>
          <w:sz w:val="20"/>
          <w:lang w:val="es-ES"/>
        </w:rPr>
      </w:pPr>
      <w:r w:rsidRPr="00C032F4">
        <w:rPr>
          <w:rFonts w:ascii="GHEA Grapalat" w:hAnsi="GHEA Grapalat" w:cs="Arial Armenian"/>
          <w:sz w:val="20"/>
          <w:lang w:val="es-ES"/>
        </w:rPr>
        <w:t xml:space="preserve">2.1 </w:t>
      </w:r>
      <w:proofErr w:type="gramStart"/>
      <w:r w:rsidR="00753E6E" w:rsidRPr="00C032F4">
        <w:rPr>
          <w:rFonts w:ascii="GHEA Grapalat" w:hAnsi="GHEA Grapalat" w:cs="Sylfaen"/>
          <w:sz w:val="20"/>
          <w:lang w:val="ru-RU"/>
        </w:rPr>
        <w:t>Սույն</w:t>
      </w:r>
      <w:r w:rsidR="00753E6E" w:rsidRPr="00C032F4">
        <w:rPr>
          <w:rFonts w:ascii="GHEA Grapalat" w:hAnsi="GHEA Grapalat" w:cs="Arial Armenian"/>
          <w:sz w:val="20"/>
          <w:lang w:val="es-ES"/>
        </w:rPr>
        <w:t xml:space="preserve"> </w:t>
      </w:r>
      <w:r w:rsidR="00EB487B" w:rsidRPr="00C032F4">
        <w:rPr>
          <w:rFonts w:ascii="GHEA Grapalat" w:hAnsi="GHEA Grapalat" w:cs="Arial Armenian"/>
          <w:sz w:val="20"/>
          <w:lang w:val="es-ES"/>
        </w:rPr>
        <w:t xml:space="preserve"> </w:t>
      </w:r>
      <w:proofErr w:type="spellStart"/>
      <w:r w:rsidR="006F49AA" w:rsidRPr="00C032F4">
        <w:rPr>
          <w:rFonts w:ascii="GHEA Grapalat" w:hAnsi="GHEA Grapalat" w:cs="Arial Armenian"/>
          <w:sz w:val="20"/>
          <w:lang w:val="es-ES"/>
        </w:rPr>
        <w:t>ընթացակարգին</w:t>
      </w:r>
      <w:proofErr w:type="spellEnd"/>
      <w:proofErr w:type="gramEnd"/>
      <w:r w:rsidR="006F49AA" w:rsidRPr="00C032F4">
        <w:rPr>
          <w:rFonts w:ascii="GHEA Grapalat" w:hAnsi="GHEA Grapalat" w:cs="Arial Armenian"/>
          <w:sz w:val="20"/>
          <w:lang w:val="es-ES"/>
        </w:rPr>
        <w:t xml:space="preserve"> </w:t>
      </w:r>
      <w:r w:rsidR="00753E6E" w:rsidRPr="00C032F4">
        <w:rPr>
          <w:rFonts w:ascii="GHEA Grapalat" w:hAnsi="GHEA Grapalat" w:cs="Sylfaen"/>
          <w:sz w:val="20"/>
          <w:lang w:val="ru-RU"/>
        </w:rPr>
        <w:t>մասնակցելու</w:t>
      </w:r>
      <w:r w:rsidR="00753E6E" w:rsidRPr="00C032F4">
        <w:rPr>
          <w:rFonts w:ascii="GHEA Grapalat" w:hAnsi="GHEA Grapalat" w:cs="Arial Armenian"/>
          <w:sz w:val="20"/>
          <w:lang w:val="es-ES"/>
        </w:rPr>
        <w:t xml:space="preserve"> </w:t>
      </w:r>
      <w:r w:rsidR="00753E6E" w:rsidRPr="00C032F4">
        <w:rPr>
          <w:rFonts w:ascii="GHEA Grapalat" w:hAnsi="GHEA Grapalat" w:cs="Sylfaen"/>
          <w:sz w:val="20"/>
          <w:lang w:val="ru-RU"/>
        </w:rPr>
        <w:t>իրավունք</w:t>
      </w:r>
      <w:r w:rsidR="00753E6E" w:rsidRPr="00C032F4">
        <w:rPr>
          <w:rFonts w:ascii="GHEA Grapalat" w:hAnsi="GHEA Grapalat" w:cs="Arial Armenian"/>
          <w:sz w:val="20"/>
          <w:lang w:val="es-ES"/>
        </w:rPr>
        <w:t xml:space="preserve"> </w:t>
      </w:r>
      <w:r w:rsidR="00753E6E" w:rsidRPr="00C032F4">
        <w:rPr>
          <w:rFonts w:ascii="GHEA Grapalat" w:hAnsi="GHEA Grapalat" w:cs="Sylfaen"/>
          <w:sz w:val="20"/>
          <w:lang w:val="ru-RU"/>
        </w:rPr>
        <w:t>չունեն</w:t>
      </w:r>
      <w:r w:rsidR="00753E6E" w:rsidRPr="00C032F4">
        <w:rPr>
          <w:rFonts w:ascii="GHEA Grapalat" w:hAnsi="GHEA Grapalat" w:cs="Arial Armenian"/>
          <w:sz w:val="20"/>
          <w:lang w:val="es-ES"/>
        </w:rPr>
        <w:t xml:space="preserve"> </w:t>
      </w:r>
      <w:r w:rsidR="00753E6E" w:rsidRPr="00C032F4">
        <w:rPr>
          <w:rFonts w:ascii="GHEA Grapalat" w:hAnsi="GHEA Grapalat" w:cs="Sylfaen"/>
          <w:sz w:val="20"/>
          <w:lang w:val="ru-RU"/>
        </w:rPr>
        <w:t>անձինք</w:t>
      </w:r>
      <w:r w:rsidR="00753E6E" w:rsidRPr="00C032F4">
        <w:rPr>
          <w:rFonts w:ascii="GHEA Grapalat" w:hAnsi="GHEA Grapalat" w:cs="Sylfaen"/>
          <w:sz w:val="20"/>
          <w:lang w:val="es-ES"/>
        </w:rPr>
        <w:t>.</w:t>
      </w:r>
    </w:p>
    <w:p w14:paraId="76BB594D" w14:textId="77777777" w:rsidR="00753E6E" w:rsidRPr="00C032F4" w:rsidRDefault="00753E6E" w:rsidP="00EF3662">
      <w:pPr>
        <w:ind w:firstLine="720"/>
        <w:jc w:val="both"/>
        <w:rPr>
          <w:rFonts w:ascii="GHEA Grapalat" w:hAnsi="GHEA Grapalat"/>
          <w:sz w:val="20"/>
          <w:szCs w:val="20"/>
          <w:lang w:val="es-ES"/>
        </w:rPr>
      </w:pPr>
      <w:r w:rsidRPr="00C032F4">
        <w:rPr>
          <w:rFonts w:ascii="GHEA Grapalat" w:hAnsi="GHEA Grapalat"/>
          <w:sz w:val="20"/>
          <w:szCs w:val="20"/>
          <w:lang w:val="es-ES"/>
        </w:rPr>
        <w:t xml:space="preserve">1) </w:t>
      </w:r>
      <w:proofErr w:type="spellStart"/>
      <w:r w:rsidRPr="00C032F4">
        <w:rPr>
          <w:rFonts w:ascii="GHEA Grapalat" w:hAnsi="GHEA Grapalat" w:cs="Sylfaen"/>
          <w:sz w:val="20"/>
          <w:szCs w:val="20"/>
        </w:rPr>
        <w:t>որոնք</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հայտը</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ներկայացնելու</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օրվա</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դրությամբ</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ճանաչվել</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սնանկ</w:t>
      </w:r>
      <w:proofErr w:type="spellEnd"/>
      <w:r w:rsidRPr="00C032F4">
        <w:rPr>
          <w:rFonts w:ascii="GHEA Grapalat" w:hAnsi="GHEA Grapalat"/>
          <w:sz w:val="20"/>
          <w:szCs w:val="20"/>
          <w:lang w:val="es-ES"/>
        </w:rPr>
        <w:t xml:space="preserve">. </w:t>
      </w:r>
    </w:p>
    <w:p w14:paraId="0C5DCACC" w14:textId="028C15E8" w:rsidR="00753E6E" w:rsidRPr="00C032F4" w:rsidRDefault="00753E6E" w:rsidP="00EF3662">
      <w:pPr>
        <w:ind w:firstLine="720"/>
        <w:jc w:val="both"/>
        <w:rPr>
          <w:rFonts w:ascii="GHEA Grapalat" w:hAnsi="GHEA Grapalat"/>
          <w:sz w:val="20"/>
          <w:szCs w:val="20"/>
          <w:lang w:val="es-ES"/>
        </w:rPr>
      </w:pPr>
      <w:r w:rsidRPr="00C032F4">
        <w:rPr>
          <w:rFonts w:ascii="GHEA Grapalat" w:hAnsi="GHEA Grapalat"/>
          <w:sz w:val="20"/>
          <w:szCs w:val="20"/>
          <w:lang w:val="es-ES"/>
        </w:rPr>
        <w:t xml:space="preserve">3) </w:t>
      </w:r>
      <w:proofErr w:type="spellStart"/>
      <w:r w:rsidRPr="00C032F4">
        <w:rPr>
          <w:rFonts w:ascii="GHEA Grapalat" w:hAnsi="GHEA Grapalat"/>
          <w:sz w:val="20"/>
          <w:szCs w:val="20"/>
        </w:rPr>
        <w:t>որոնք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որոնց</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գործադիր</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ներկայացուցիչը</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հայտը</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ներկայացնելու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օրվան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նախորդող</w:t>
      </w:r>
      <w:proofErr w:type="spellEnd"/>
      <w:r w:rsidRPr="00C032F4">
        <w:rPr>
          <w:rFonts w:ascii="GHEA Grapalat" w:hAnsi="GHEA Grapalat"/>
          <w:sz w:val="20"/>
          <w:szCs w:val="20"/>
          <w:lang w:val="es-ES"/>
        </w:rPr>
        <w:t xml:space="preserve"> </w:t>
      </w:r>
      <w:r w:rsidR="007E7500" w:rsidRPr="00C032F4">
        <w:rPr>
          <w:rFonts w:ascii="GHEA Grapalat" w:hAnsi="GHEA Grapalat" w:cs="Sylfaen"/>
          <w:sz w:val="20"/>
          <w:szCs w:val="20"/>
          <w:lang w:val="hy-AM"/>
        </w:rPr>
        <w:t>հինգ</w:t>
      </w:r>
      <w:proofErr w:type="spellStart"/>
      <w:r w:rsidRPr="00C032F4">
        <w:rPr>
          <w:rFonts w:ascii="GHEA Grapalat" w:hAnsi="GHEA Grapalat" w:cs="Sylfaen"/>
          <w:sz w:val="20"/>
          <w:szCs w:val="20"/>
        </w:rPr>
        <w:t>տարիների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ընթացքում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դատապարտված</w:t>
      </w:r>
      <w:proofErr w:type="spellEnd"/>
      <w:r w:rsidRPr="00C032F4">
        <w:rPr>
          <w:rFonts w:ascii="GHEA Grapalat" w:hAnsi="GHEA Grapalat"/>
          <w:sz w:val="20"/>
          <w:szCs w:val="20"/>
          <w:lang w:val="es-ES"/>
        </w:rPr>
        <w:t xml:space="preserve"> </w:t>
      </w:r>
      <w:r w:rsidRPr="00C032F4">
        <w:rPr>
          <w:rFonts w:ascii="GHEA Grapalat" w:hAnsi="GHEA Grapalat" w:cs="Sylfaen"/>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եղել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ահաբեկչության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ֆինանսավորման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երեխայի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շահագործման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մարդկային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թրաֆիքինգ</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ներառող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հանցագործության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հանցավոր</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համագործակցություն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ստեղծելու</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կամ</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դրան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մասնակցելու</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կաշառք</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ստանալու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կաշառք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տալու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կաշառքի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միջնորդության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տնտեսական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գործունեության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ուղղված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հանցագործությունների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lang w:val="es-ES"/>
        </w:rPr>
        <w:t>,</w:t>
      </w:r>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դեպքերի</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երբ</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դատվածությունը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օրենքով</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մարված</w:t>
      </w:r>
      <w:proofErr w:type="spellEnd"/>
      <w:r w:rsidRPr="00C032F4">
        <w:rPr>
          <w:rFonts w:ascii="GHEA Grapalat" w:hAnsi="GHEA Grapalat"/>
          <w:sz w:val="20"/>
          <w:szCs w:val="20"/>
          <w:lang w:val="es-ES"/>
        </w:rPr>
        <w:t xml:space="preserve"> </w:t>
      </w:r>
      <w:r w:rsidR="00F379F1" w:rsidRPr="00C032F4">
        <w:rPr>
          <w:rFonts w:ascii="GHEA Grapalat" w:hAnsi="GHEA Grapalat"/>
          <w:sz w:val="20"/>
          <w:szCs w:val="20"/>
          <w:lang w:val="hy-AM"/>
        </w:rPr>
        <w:t xml:space="preserve">կամ վերացված </w:t>
      </w:r>
      <w:r w:rsidRPr="00C032F4">
        <w:rPr>
          <w:rFonts w:ascii="GHEA Grapalat" w:hAnsi="GHEA Grapalat" w:cs="Sylfaen"/>
          <w:sz w:val="20"/>
          <w:szCs w:val="20"/>
        </w:rPr>
        <w:t>է</w:t>
      </w:r>
      <w:r w:rsidRPr="00C032F4">
        <w:rPr>
          <w:rFonts w:ascii="GHEA Grapalat" w:hAnsi="GHEA Grapalat"/>
          <w:sz w:val="20"/>
          <w:szCs w:val="20"/>
          <w:lang w:val="es-ES"/>
        </w:rPr>
        <w:t xml:space="preserve">.  </w:t>
      </w:r>
    </w:p>
    <w:p w14:paraId="0502347D" w14:textId="77777777" w:rsidR="00D94074" w:rsidRPr="00C032F4" w:rsidRDefault="00753E6E" w:rsidP="00EF3662">
      <w:pPr>
        <w:ind w:firstLine="720"/>
        <w:jc w:val="both"/>
        <w:rPr>
          <w:rFonts w:ascii="GHEA Grapalat" w:hAnsi="GHEA Grapalat"/>
          <w:sz w:val="20"/>
          <w:szCs w:val="20"/>
          <w:lang w:val="es-ES"/>
        </w:rPr>
      </w:pPr>
      <w:r w:rsidRPr="00C032F4">
        <w:rPr>
          <w:rFonts w:ascii="GHEA Grapalat" w:hAnsi="GHEA Grapalat" w:cs="Sylfaen"/>
          <w:sz w:val="20"/>
          <w:szCs w:val="20"/>
          <w:lang w:val="es-ES"/>
        </w:rPr>
        <w:t>4)</w:t>
      </w:r>
      <w:r w:rsidRPr="00C032F4">
        <w:rPr>
          <w:rFonts w:ascii="GHEA Grapalat" w:hAnsi="GHEA Grapalat"/>
          <w:sz w:val="20"/>
          <w:szCs w:val="20"/>
          <w:lang w:val="es-ES"/>
        </w:rPr>
        <w:t xml:space="preserve"> </w:t>
      </w:r>
      <w:proofErr w:type="spellStart"/>
      <w:r w:rsidR="007E7500" w:rsidRPr="00C032F4">
        <w:rPr>
          <w:rFonts w:ascii="GHEA Grapalat" w:hAnsi="GHEA Grapalat" w:cs="Sylfaen"/>
          <w:sz w:val="20"/>
          <w:szCs w:val="20"/>
        </w:rPr>
        <w:t>որոնց</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վերաբերյալ</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գնումների</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ոլորտում</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հակամրցակցային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համաձայնության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գերիշխող</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դիրքի</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չարաշահման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կամ</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անբարեխիղճ</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մրցակցության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համար</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պատասխանատվություն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սահմանող</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վարչական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ակտը</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հայտը</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ներկայացվելու</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օրվան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նախորդող</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երեք</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տարվա</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ընթացքում</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դարձել</w:t>
      </w:r>
      <w:proofErr w:type="spellEnd"/>
      <w:r w:rsidR="007E7500" w:rsidRPr="00C032F4">
        <w:rPr>
          <w:rFonts w:ascii="GHEA Grapalat" w:hAnsi="GHEA Grapalat" w:cs="Sylfaen"/>
          <w:sz w:val="20"/>
          <w:szCs w:val="20"/>
          <w:lang w:val="es-ES"/>
        </w:rPr>
        <w:t xml:space="preserve"> </w:t>
      </w:r>
      <w:r w:rsidR="007E7500" w:rsidRPr="00C032F4">
        <w:rPr>
          <w:rFonts w:ascii="GHEA Grapalat" w:hAnsi="GHEA Grapalat" w:cs="Sylfaen"/>
          <w:sz w:val="20"/>
          <w:szCs w:val="20"/>
        </w:rPr>
        <w:t>է</w:t>
      </w:r>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անբողոքարկելի</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իսկ</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բողոքարկված</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լինելու</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դեպքում</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թողնվել</w:t>
      </w:r>
      <w:proofErr w:type="spellEnd"/>
      <w:r w:rsidR="007E7500" w:rsidRPr="00C032F4">
        <w:rPr>
          <w:rFonts w:ascii="GHEA Grapalat" w:hAnsi="GHEA Grapalat" w:cs="Sylfaen"/>
          <w:sz w:val="20"/>
          <w:szCs w:val="20"/>
          <w:lang w:val="es-ES"/>
        </w:rPr>
        <w:t xml:space="preserve"> </w:t>
      </w:r>
      <w:r w:rsidR="007E7500" w:rsidRPr="00C032F4">
        <w:rPr>
          <w:rFonts w:ascii="GHEA Grapalat" w:hAnsi="GHEA Grapalat" w:cs="Sylfaen"/>
          <w:sz w:val="20"/>
          <w:szCs w:val="20"/>
        </w:rPr>
        <w:t>է</w:t>
      </w:r>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անփոփոխ</w:t>
      </w:r>
      <w:proofErr w:type="spellEnd"/>
      <w:r w:rsidR="007E7500" w:rsidRPr="00C032F4">
        <w:rPr>
          <w:rFonts w:ascii="Cambria Math" w:hAnsi="Cambria Math" w:cs="Cambria Math"/>
          <w:sz w:val="20"/>
          <w:szCs w:val="20"/>
          <w:lang w:val="es-ES"/>
        </w:rPr>
        <w:t>․</w:t>
      </w:r>
      <w:r w:rsidR="007E7500" w:rsidRPr="00C032F4">
        <w:rPr>
          <w:rFonts w:ascii="GHEA Grapalat" w:hAnsi="GHEA Grapalat"/>
          <w:sz w:val="20"/>
          <w:szCs w:val="20"/>
          <w:lang w:val="es-ES"/>
        </w:rPr>
        <w:t xml:space="preserve"> </w:t>
      </w:r>
    </w:p>
    <w:p w14:paraId="0539B646" w14:textId="08677BBA" w:rsidR="00753E6E" w:rsidRPr="00C032F4" w:rsidRDefault="00753E6E" w:rsidP="009E4846">
      <w:pPr>
        <w:shd w:val="clear" w:color="auto" w:fill="FFFFFF"/>
        <w:ind w:firstLine="375"/>
        <w:jc w:val="both"/>
        <w:rPr>
          <w:rFonts w:ascii="GHEA Grapalat" w:hAnsi="GHEA Grapalat" w:cs="Arial"/>
          <w:sz w:val="20"/>
          <w:lang w:val="es-ES"/>
        </w:rPr>
      </w:pPr>
      <w:r w:rsidRPr="00C032F4">
        <w:rPr>
          <w:rFonts w:ascii="GHEA Grapalat" w:hAnsi="GHEA Grapalat" w:cs="Sylfaen"/>
          <w:sz w:val="20"/>
          <w:szCs w:val="20"/>
          <w:lang w:val="es-ES"/>
        </w:rPr>
        <w:t xml:space="preserve">5) </w:t>
      </w:r>
      <w:proofErr w:type="spellStart"/>
      <w:r w:rsidRPr="00C032F4">
        <w:rPr>
          <w:rFonts w:ascii="GHEA Grapalat" w:hAnsi="GHEA Grapalat" w:cs="Sylfaen"/>
          <w:sz w:val="20"/>
          <w:szCs w:val="20"/>
        </w:rPr>
        <w:t>որոնք</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հայտը</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ներկայացնելու</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օրվա</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դրությամբ</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ներառված</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են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Եվրասիական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տնտեսական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միությանն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անդամակցող</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երկրների</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գնումների</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մասին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Arial"/>
          <w:sz w:val="20"/>
          <w:lang w:val="es-ES"/>
        </w:rPr>
        <w:t>օրենսդրության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համաձայն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հրապարակված</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գնումների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գործընթացին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մասնակցելու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իրավունք</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չունեցող</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մասնակիցների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ցուցակում</w:t>
      </w:r>
      <w:proofErr w:type="spellEnd"/>
      <w:r w:rsidRPr="00C032F4">
        <w:rPr>
          <w:rFonts w:ascii="GHEA Grapalat" w:hAnsi="GHEA Grapalat" w:cs="Arial"/>
          <w:sz w:val="20"/>
          <w:lang w:val="es-ES"/>
        </w:rPr>
        <w:t xml:space="preserve">. </w:t>
      </w:r>
    </w:p>
    <w:p w14:paraId="1E3B7F08" w14:textId="77777777" w:rsidR="009E4846" w:rsidRPr="00C032F4" w:rsidRDefault="009E4846">
      <w:pPr>
        <w:shd w:val="clear" w:color="auto" w:fill="FFFFFF"/>
        <w:ind w:firstLine="375"/>
        <w:jc w:val="both"/>
        <w:rPr>
          <w:rFonts w:ascii="GHEA Grapalat" w:hAnsi="GHEA Grapalat" w:cs="Arial"/>
          <w:sz w:val="20"/>
          <w:lang w:val="es-ES"/>
        </w:rPr>
        <w:pPrChange w:id="2" w:author="Narek Muradyan" w:date="2025-08-13T09:55:00Z" w16du:dateUtc="2025-08-13T05:55:00Z">
          <w:pPr>
            <w:ind w:firstLine="567"/>
            <w:jc w:val="both"/>
          </w:pPr>
        </w:pPrChange>
      </w:pPr>
      <w:r w:rsidRPr="00C032F4">
        <w:rPr>
          <w:rFonts w:ascii="GHEA Grapalat" w:hAnsi="GHEA Grapalat" w:cs="Arial"/>
          <w:sz w:val="20"/>
          <w:lang w:val="es-ES"/>
        </w:rPr>
        <w:t xml:space="preserve">6) </w:t>
      </w:r>
      <w:proofErr w:type="spellStart"/>
      <w:r w:rsidRPr="00C032F4">
        <w:rPr>
          <w:rFonts w:ascii="GHEA Grapalat" w:hAnsi="GHEA Grapalat" w:cs="Arial"/>
          <w:sz w:val="20"/>
          <w:lang w:val="es-ES"/>
        </w:rPr>
        <w:t>որոնք</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հայտը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ներկայացնելու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օրվա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դրությամբ</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ներառված</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գնումների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գործընթացին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մասնակցելու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իրավունք</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չունեցող</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մասնակիցների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ցուցակում</w:t>
      </w:r>
      <w:proofErr w:type="spellEnd"/>
      <w:del w:id="3" w:author="Narek Muradyan" w:date="2025-08-13T09:55:00Z" w16du:dateUtc="2025-08-13T05:55:00Z">
        <w:r w:rsidRPr="00C032F4">
          <w:rPr>
            <w:rFonts w:ascii="GHEA Grapalat" w:hAnsi="GHEA Grapalat" w:cs="Arial"/>
            <w:sz w:val="20"/>
            <w:lang w:val="es-ES"/>
          </w:rPr>
          <w:delText>:</w:delText>
        </w:r>
      </w:del>
      <w:ins w:id="4" w:author="Narek Muradyan" w:date="2025-08-13T09:55:00Z" w16du:dateUtc="2025-08-13T05:55:00Z">
        <w:r w:rsidRPr="00C032F4">
          <w:rPr>
            <w:rFonts w:ascii="GHEA Grapalat" w:hAnsi="GHEA Grapalat" w:cs="Arial"/>
            <w:sz w:val="20"/>
            <w:lang w:val="es-ES"/>
          </w:rPr>
          <w:t>.</w:t>
        </w:r>
      </w:ins>
    </w:p>
    <w:p w14:paraId="6B85288D" w14:textId="77777777" w:rsidR="009E4846" w:rsidRPr="00C032F4" w:rsidRDefault="009E4846" w:rsidP="009E4846">
      <w:pPr>
        <w:shd w:val="clear" w:color="auto" w:fill="FFFFFF"/>
        <w:ind w:firstLine="375"/>
        <w:jc w:val="both"/>
        <w:rPr>
          <w:ins w:id="5" w:author="Narek Muradyan" w:date="2025-08-13T09:55:00Z" w16du:dateUtc="2025-08-13T05:55:00Z"/>
          <w:rFonts w:ascii="GHEA Grapalat" w:hAnsi="GHEA Grapalat" w:cs="Arial"/>
          <w:sz w:val="20"/>
          <w:lang w:val="es-ES"/>
        </w:rPr>
      </w:pPr>
      <w:bookmarkStart w:id="6" w:name="_Hlk201928925"/>
      <w:ins w:id="7" w:author="Narek Muradyan" w:date="2025-08-13T09:55:00Z" w16du:dateUtc="2025-08-13T05:55:00Z">
        <w:r w:rsidRPr="00C032F4">
          <w:rPr>
            <w:rFonts w:ascii="GHEA Grapalat" w:hAnsi="GHEA Grapalat" w:cs="Arial"/>
            <w:sz w:val="20"/>
            <w:lang w:val="es-ES"/>
          </w:rPr>
          <w:t xml:space="preserve">7) </w:t>
        </w:r>
        <w:proofErr w:type="spellStart"/>
        <w:r w:rsidRPr="00C032F4">
          <w:rPr>
            <w:rFonts w:ascii="GHEA Grapalat" w:hAnsi="GHEA Grapalat" w:cs="Arial"/>
            <w:sz w:val="20"/>
            <w:lang w:val="es-ES"/>
          </w:rPr>
          <w:t>որոնք</w:t>
        </w:r>
        <w:proofErr w:type="spellEnd"/>
        <w:r w:rsidRPr="00C032F4">
          <w:rPr>
            <w:rFonts w:ascii="GHEA Grapalat" w:hAnsi="GHEA Grapalat" w:cs="Arial"/>
            <w:sz w:val="20"/>
            <w:lang w:val="es-ES"/>
          </w:rPr>
          <w:t xml:space="preserve"> ՀՀ </w:t>
        </w:r>
        <w:proofErr w:type="spellStart"/>
        <w:r w:rsidRPr="00C032F4">
          <w:rPr>
            <w:rFonts w:ascii="GHEA Grapalat" w:hAnsi="GHEA Grapalat" w:cs="Arial"/>
            <w:sz w:val="20"/>
            <w:lang w:val="es-ES"/>
          </w:rPr>
          <w:t>կառավարության</w:t>
        </w:r>
        <w:proofErr w:type="spellEnd"/>
        <w:r w:rsidRPr="00C032F4">
          <w:rPr>
            <w:rFonts w:ascii="GHEA Grapalat" w:hAnsi="GHEA Grapalat" w:cs="Arial"/>
            <w:sz w:val="20"/>
            <w:lang w:val="es-ES"/>
          </w:rPr>
          <w:t xml:space="preserve"> 20.06.2025թ. N 817-Ա </w:t>
        </w:r>
        <w:proofErr w:type="spellStart"/>
        <w:r w:rsidRPr="00C032F4">
          <w:rPr>
            <w:rFonts w:ascii="GHEA Grapalat" w:hAnsi="GHEA Grapalat" w:cs="Arial"/>
            <w:sz w:val="20"/>
            <w:lang w:val="es-ES"/>
          </w:rPr>
          <w:t>որոշման</w:t>
        </w:r>
        <w:proofErr w:type="spellEnd"/>
        <w:r w:rsidRPr="00C032F4">
          <w:rPr>
            <w:rFonts w:ascii="GHEA Grapalat" w:hAnsi="GHEA Grapalat" w:cs="Arial"/>
            <w:sz w:val="20"/>
            <w:lang w:val="es-ES"/>
          </w:rPr>
          <w:t xml:space="preserve"> 1-ին </w:t>
        </w:r>
        <w:proofErr w:type="spellStart"/>
        <w:r w:rsidRPr="00C032F4">
          <w:rPr>
            <w:rFonts w:ascii="GHEA Grapalat" w:hAnsi="GHEA Grapalat" w:cs="Arial"/>
            <w:sz w:val="20"/>
            <w:lang w:val="es-ES"/>
          </w:rPr>
          <w:t>կետի</w:t>
        </w:r>
        <w:proofErr w:type="spellEnd"/>
        <w:r w:rsidRPr="00C032F4">
          <w:rPr>
            <w:rFonts w:ascii="GHEA Grapalat" w:hAnsi="GHEA Grapalat" w:cs="Arial"/>
            <w:sz w:val="20"/>
            <w:lang w:val="es-ES"/>
          </w:rPr>
          <w:t xml:space="preserve"> 2-րդ </w:t>
        </w:r>
        <w:proofErr w:type="spellStart"/>
        <w:r w:rsidRPr="00C032F4">
          <w:rPr>
            <w:rFonts w:ascii="GHEA Grapalat" w:hAnsi="GHEA Grapalat" w:cs="Arial"/>
            <w:sz w:val="20"/>
            <w:lang w:val="es-ES"/>
          </w:rPr>
          <w:t>ենթակետի</w:t>
        </w:r>
        <w:proofErr w:type="spellEnd"/>
        <w:r w:rsidRPr="00C032F4">
          <w:rPr>
            <w:rFonts w:ascii="GHEA Grapalat" w:hAnsi="GHEA Grapalat" w:cs="Arial"/>
            <w:sz w:val="20"/>
            <w:lang w:val="es-ES"/>
          </w:rPr>
          <w:t xml:space="preserve"> «զ» </w:t>
        </w:r>
        <w:proofErr w:type="spellStart"/>
        <w:r w:rsidRPr="00C032F4">
          <w:rPr>
            <w:rFonts w:ascii="GHEA Grapalat" w:hAnsi="GHEA Grapalat" w:cs="Arial"/>
            <w:sz w:val="20"/>
            <w:lang w:val="es-ES"/>
          </w:rPr>
          <w:t>պարբերության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հիման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վրա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գնման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գործընթացներին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չմասնակցելու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պարտավորագրերի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հիմքով</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հայտը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ներկայացնելու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օրվա</w:t>
        </w:r>
        <w:proofErr w:type="spellEnd"/>
        <w:r w:rsidRPr="00C032F4">
          <w:rPr>
            <w:rFonts w:ascii="GHEA Grapalat" w:hAnsi="GHEA Grapalat" w:cs="Arial"/>
            <w:sz w:val="20"/>
            <w:lang w:val="es-ES"/>
          </w:rPr>
          <w:t xml:space="preserve"> </w:t>
        </w:r>
        <w:proofErr w:type="spellStart"/>
        <w:proofErr w:type="gramStart"/>
        <w:r w:rsidRPr="00C032F4">
          <w:rPr>
            <w:rFonts w:ascii="GHEA Grapalat" w:hAnsi="GHEA Grapalat" w:cs="Arial"/>
            <w:sz w:val="20"/>
            <w:lang w:val="es-ES"/>
          </w:rPr>
          <w:t>դրությամբ</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ներառված</w:t>
        </w:r>
        <w:proofErr w:type="spellEnd"/>
        <w:proofErr w:type="gram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նույն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որոշման</w:t>
        </w:r>
        <w:proofErr w:type="spellEnd"/>
        <w:r w:rsidRPr="00C032F4">
          <w:rPr>
            <w:rFonts w:ascii="GHEA Grapalat" w:hAnsi="GHEA Grapalat" w:cs="Arial"/>
            <w:sz w:val="20"/>
            <w:lang w:val="es-ES"/>
          </w:rPr>
          <w:t xml:space="preserve"> 2-րդ </w:t>
        </w:r>
        <w:proofErr w:type="spellStart"/>
        <w:r w:rsidRPr="00C032F4">
          <w:rPr>
            <w:rFonts w:ascii="GHEA Grapalat" w:hAnsi="GHEA Grapalat" w:cs="Arial"/>
            <w:sz w:val="20"/>
            <w:lang w:val="es-ES"/>
          </w:rPr>
          <w:t>կետի</w:t>
        </w:r>
        <w:proofErr w:type="spellEnd"/>
        <w:r w:rsidRPr="00C032F4">
          <w:rPr>
            <w:rFonts w:ascii="GHEA Grapalat" w:hAnsi="GHEA Grapalat" w:cs="Arial"/>
            <w:sz w:val="20"/>
            <w:lang w:val="es-ES"/>
          </w:rPr>
          <w:t xml:space="preserve"> 2-րդ </w:t>
        </w:r>
        <w:proofErr w:type="spellStart"/>
        <w:r w:rsidRPr="00C032F4">
          <w:rPr>
            <w:rFonts w:ascii="GHEA Grapalat" w:hAnsi="GHEA Grapalat" w:cs="Arial"/>
            <w:sz w:val="20"/>
            <w:lang w:val="es-ES"/>
          </w:rPr>
          <w:t>ենթակետով</w:t>
        </w:r>
        <w:proofErr w:type="spellEnd"/>
        <w:r w:rsidRPr="00C032F4">
          <w:rPr>
            <w:rFonts w:ascii="GHEA Grapalat" w:hAnsi="GHEA Grapalat" w:cs="Arial"/>
            <w:sz w:val="20"/>
            <w:lang w:val="es-ES"/>
          </w:rPr>
          <w:t xml:space="preserve"> </w:t>
        </w:r>
        <w:proofErr w:type="spellStart"/>
        <w:proofErr w:type="gramStart"/>
        <w:r w:rsidRPr="00C032F4">
          <w:rPr>
            <w:rFonts w:ascii="GHEA Grapalat" w:hAnsi="GHEA Grapalat" w:cs="Arial"/>
            <w:sz w:val="20"/>
            <w:lang w:val="es-ES"/>
          </w:rPr>
          <w:t>նախատեսված</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ցուցակում</w:t>
        </w:r>
        <w:proofErr w:type="spellEnd"/>
        <w:proofErr w:type="gramEnd"/>
        <w:r w:rsidRPr="00C032F4">
          <w:rPr>
            <w:rFonts w:ascii="GHEA Grapalat" w:hAnsi="GHEA Grapalat" w:cs="Arial"/>
            <w:sz w:val="20"/>
            <w:lang w:val="es-ES"/>
          </w:rPr>
          <w:t xml:space="preserve">: </w:t>
        </w:r>
      </w:ins>
    </w:p>
    <w:bookmarkEnd w:id="6"/>
    <w:p w14:paraId="6E719079" w14:textId="77777777" w:rsidR="009E4846" w:rsidRPr="00C032F4" w:rsidRDefault="009E4846">
      <w:pPr>
        <w:shd w:val="clear" w:color="auto" w:fill="FFFFFF"/>
        <w:ind w:firstLine="375"/>
        <w:jc w:val="both"/>
        <w:rPr>
          <w:rFonts w:ascii="GHEA Grapalat" w:hAnsi="GHEA Grapalat" w:cs="Arial"/>
          <w:sz w:val="20"/>
          <w:lang w:val="es-ES"/>
        </w:rPr>
        <w:pPrChange w:id="8" w:author="Narek Muradyan" w:date="2025-08-13T09:55:00Z" w16du:dateUtc="2025-08-13T05:55:00Z">
          <w:pPr>
            <w:ind w:firstLine="567"/>
            <w:jc w:val="both"/>
          </w:pPr>
        </w:pPrChange>
      </w:pPr>
      <w:proofErr w:type="spellStart"/>
      <w:r w:rsidRPr="00C032F4">
        <w:rPr>
          <w:rFonts w:ascii="GHEA Grapalat" w:hAnsi="GHEA Grapalat" w:cs="Arial"/>
          <w:sz w:val="20"/>
          <w:lang w:val="es-ES"/>
        </w:rPr>
        <w:t>Ընդ</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որում</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եթե</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մասնակիցը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սույն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կետի</w:t>
      </w:r>
      <w:proofErr w:type="spellEnd"/>
      <w:r w:rsidRPr="00C032F4">
        <w:rPr>
          <w:rFonts w:ascii="GHEA Grapalat" w:hAnsi="GHEA Grapalat" w:cs="Arial"/>
          <w:sz w:val="20"/>
          <w:lang w:val="es-ES"/>
        </w:rPr>
        <w:t xml:space="preserve"> 5-րդ և 6-րդ </w:t>
      </w:r>
      <w:proofErr w:type="spellStart"/>
      <w:r w:rsidRPr="00C032F4">
        <w:rPr>
          <w:rFonts w:ascii="GHEA Grapalat" w:hAnsi="GHEA Grapalat" w:cs="Arial"/>
          <w:sz w:val="20"/>
          <w:lang w:val="es-ES"/>
        </w:rPr>
        <w:t>ենթակետերով</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նախատեսված</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ցուցակներում</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ներառվել</w:t>
      </w:r>
      <w:proofErr w:type="spellEnd"/>
      <w:r w:rsidRPr="00C032F4">
        <w:rPr>
          <w:rFonts w:ascii="GHEA Grapalat" w:hAnsi="GHEA Grapalat" w:cs="Arial"/>
          <w:sz w:val="20"/>
          <w:lang w:val="es-ES"/>
        </w:rPr>
        <w:t xml:space="preserve"> է </w:t>
      </w:r>
      <w:proofErr w:type="spellStart"/>
      <w:r w:rsidRPr="00C032F4">
        <w:rPr>
          <w:rFonts w:ascii="GHEA Grapalat" w:hAnsi="GHEA Grapalat" w:cs="Arial"/>
          <w:sz w:val="20"/>
          <w:lang w:val="es-ES"/>
        </w:rPr>
        <w:t>հայտը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ներկայացնելու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օրվանից</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հետո</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ապա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նրա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տվյալ</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հայտը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ենթակա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չէ</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մերժման</w:t>
      </w:r>
      <w:proofErr w:type="spellEnd"/>
      <w:r w:rsidRPr="00C032F4">
        <w:rPr>
          <w:rFonts w:ascii="GHEA Grapalat" w:hAnsi="GHEA Grapalat" w:cs="Arial"/>
          <w:sz w:val="20"/>
          <w:lang w:val="es-ES"/>
        </w:rPr>
        <w:t>:</w:t>
      </w:r>
    </w:p>
    <w:p w14:paraId="2A4A1946" w14:textId="77777777" w:rsidR="004E34F8" w:rsidRPr="00C032F4" w:rsidRDefault="004E34F8" w:rsidP="004E34F8">
      <w:pPr>
        <w:shd w:val="clear" w:color="auto" w:fill="FFFFFF"/>
        <w:ind w:firstLine="375"/>
        <w:jc w:val="both"/>
        <w:rPr>
          <w:rFonts w:ascii="GHEA Grapalat" w:hAnsi="GHEA Grapalat" w:cs="Arial"/>
          <w:sz w:val="20"/>
          <w:lang w:val="es-ES"/>
        </w:rPr>
      </w:pPr>
      <w:proofErr w:type="spellStart"/>
      <w:r w:rsidRPr="00C032F4">
        <w:rPr>
          <w:rFonts w:ascii="GHEA Grapalat" w:hAnsi="GHEA Grapalat" w:cs="Arial"/>
          <w:sz w:val="20"/>
          <w:lang w:val="es-ES"/>
        </w:rPr>
        <w:t>Մասնակիցն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ընդգրկվում</w:t>
      </w:r>
      <w:proofErr w:type="spellEnd"/>
      <w:r w:rsidRPr="00C032F4">
        <w:rPr>
          <w:rFonts w:ascii="GHEA Grapalat" w:hAnsi="GHEA Grapalat" w:cs="Arial"/>
          <w:sz w:val="20"/>
          <w:lang w:val="es-ES"/>
        </w:rPr>
        <w:t xml:space="preserve"> է </w:t>
      </w:r>
      <w:proofErr w:type="spellStart"/>
      <w:r w:rsidRPr="00C032F4">
        <w:rPr>
          <w:rFonts w:ascii="GHEA Grapalat" w:hAnsi="GHEA Grapalat" w:cs="Arial"/>
          <w:sz w:val="20"/>
          <w:lang w:val="es-ES"/>
        </w:rPr>
        <w:t>գնումների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գործընթացին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մասնակցելու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իրավունք</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չունեցող</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մասնակիցների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ցուցակում</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այսուհետ</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նաև</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եթե</w:t>
      </w:r>
      <w:proofErr w:type="spellEnd"/>
      <w:r w:rsidRPr="00C032F4">
        <w:rPr>
          <w:rFonts w:ascii="GHEA Grapalat" w:hAnsi="GHEA Grapalat" w:cs="Arial"/>
          <w:sz w:val="20"/>
          <w:lang w:val="es-ES"/>
        </w:rPr>
        <w:t>`</w:t>
      </w:r>
    </w:p>
    <w:p w14:paraId="77B85E7B" w14:textId="7FC1AE5E" w:rsidR="004E34F8" w:rsidRPr="00C032F4"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C032F4">
        <w:rPr>
          <w:rFonts w:ascii="GHEA Grapalat" w:hAnsi="GHEA Grapalat" w:cs="Arial"/>
          <w:sz w:val="20"/>
          <w:lang w:val="es-ES" w:eastAsia="en-US"/>
        </w:rPr>
        <w:t>խախտել</w:t>
      </w:r>
      <w:proofErr w:type="spellEnd"/>
      <w:r w:rsidRPr="00C032F4">
        <w:rPr>
          <w:rFonts w:ascii="GHEA Grapalat" w:hAnsi="GHEA Grapalat" w:cs="Arial"/>
          <w:sz w:val="20"/>
          <w:lang w:val="es-ES" w:eastAsia="en-US"/>
        </w:rPr>
        <w:t xml:space="preserve"> է </w:t>
      </w:r>
      <w:proofErr w:type="spellStart"/>
      <w:r w:rsidRPr="00C032F4">
        <w:rPr>
          <w:rFonts w:ascii="GHEA Grapalat" w:hAnsi="GHEA Grapalat" w:cs="Arial"/>
          <w:sz w:val="20"/>
          <w:lang w:val="es-ES" w:eastAsia="en-US"/>
        </w:rPr>
        <w:t>պայմանագրով</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նախատեսված</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գնման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գործընթացի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շրջանակում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ստանձնած</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պարտավորությունը</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որը</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հանգեցրել</w:t>
      </w:r>
      <w:proofErr w:type="spellEnd"/>
      <w:r w:rsidRPr="00C032F4">
        <w:rPr>
          <w:rFonts w:ascii="GHEA Grapalat" w:hAnsi="GHEA Grapalat" w:cs="Arial"/>
          <w:sz w:val="20"/>
          <w:lang w:val="es-ES" w:eastAsia="en-US"/>
        </w:rPr>
        <w:t xml:space="preserve"> է </w:t>
      </w:r>
      <w:proofErr w:type="spellStart"/>
      <w:r w:rsidRPr="00C032F4">
        <w:rPr>
          <w:rFonts w:ascii="GHEA Grapalat" w:hAnsi="GHEA Grapalat" w:cs="Arial"/>
          <w:sz w:val="20"/>
          <w:lang w:val="es-ES" w:eastAsia="en-US"/>
        </w:rPr>
        <w:t>պատվիրատուի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կողմից</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պայմանագրի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միակողմանի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լուծմանը</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գնման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գործընթացին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տվյալ</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մասնակցի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հետագա</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մասնակցության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դադարեցմանը</w:t>
      </w:r>
      <w:proofErr w:type="spellEnd"/>
      <w:r w:rsidRPr="00C032F4">
        <w:rPr>
          <w:rFonts w:ascii="GHEA Grapalat" w:hAnsi="GHEA Grapalat" w:cs="Arial"/>
          <w:sz w:val="20"/>
          <w:lang w:val="es-ES" w:eastAsia="en-US"/>
        </w:rPr>
        <w:t xml:space="preserve"> և </w:t>
      </w:r>
      <w:proofErr w:type="spellStart"/>
      <w:r w:rsidRPr="00C032F4">
        <w:rPr>
          <w:rFonts w:ascii="GHEA Grapalat" w:hAnsi="GHEA Grapalat" w:cs="Arial"/>
          <w:sz w:val="20"/>
          <w:lang w:val="es-ES" w:eastAsia="en-US"/>
        </w:rPr>
        <w:t>մասնակիցը</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հրավերով</w:t>
      </w:r>
      <w:proofErr w:type="spellEnd"/>
      <w:r w:rsidRPr="00C032F4">
        <w:rPr>
          <w:rFonts w:ascii="GHEA Grapalat" w:hAnsi="GHEA Grapalat" w:cs="Arial"/>
          <w:sz w:val="20"/>
          <w:lang w:val="es-ES" w:eastAsia="en-US"/>
        </w:rPr>
        <w:t xml:space="preserve"> և (</w:t>
      </w:r>
      <w:proofErr w:type="spellStart"/>
      <w:r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պայմանագրով</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սահմանված</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ժամկետում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չի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վճարել</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հայտի</w:t>
      </w:r>
      <w:proofErr w:type="spellEnd"/>
      <w:r w:rsidR="00837C18" w:rsidRPr="00C032F4">
        <w:rPr>
          <w:rFonts w:ascii="GHEA Grapalat" w:hAnsi="GHEA Grapalat" w:cs="Arial"/>
          <w:sz w:val="20"/>
          <w:lang w:val="es-ES" w:eastAsia="en-US"/>
        </w:rPr>
        <w:t xml:space="preserve"> </w:t>
      </w:r>
      <w:proofErr w:type="spellStart"/>
      <w:r w:rsidR="00837C18"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պայմանագրի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ապահովման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գումարը</w:t>
      </w:r>
      <w:proofErr w:type="spellEnd"/>
      <w:r w:rsidRPr="00C032F4">
        <w:rPr>
          <w:rFonts w:ascii="GHEA Grapalat" w:hAnsi="GHEA Grapalat" w:cs="Arial"/>
          <w:sz w:val="20"/>
          <w:lang w:val="es-ES" w:eastAsia="en-US"/>
        </w:rPr>
        <w:t>.</w:t>
      </w:r>
    </w:p>
    <w:p w14:paraId="770D7C88" w14:textId="77777777" w:rsidR="004E34F8" w:rsidRPr="00C032F4"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C032F4">
        <w:rPr>
          <w:rFonts w:ascii="GHEA Grapalat" w:hAnsi="GHEA Grapalat" w:cs="Arial"/>
          <w:sz w:val="20"/>
          <w:lang w:val="es-ES" w:eastAsia="en-US"/>
        </w:rPr>
        <w:t>որպես</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ընտրված</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մասնակից</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հրաժարվել</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զրկվել</w:t>
      </w:r>
      <w:proofErr w:type="spellEnd"/>
      <w:r w:rsidRPr="00C032F4">
        <w:rPr>
          <w:rFonts w:ascii="GHEA Grapalat" w:hAnsi="GHEA Grapalat" w:cs="Arial"/>
          <w:sz w:val="20"/>
          <w:lang w:val="es-ES" w:eastAsia="en-US"/>
        </w:rPr>
        <w:t xml:space="preserve"> է </w:t>
      </w:r>
      <w:proofErr w:type="spellStart"/>
      <w:r w:rsidRPr="00C032F4">
        <w:rPr>
          <w:rFonts w:ascii="GHEA Grapalat" w:hAnsi="GHEA Grapalat" w:cs="Arial"/>
          <w:sz w:val="20"/>
          <w:lang w:val="es-ES" w:eastAsia="en-US"/>
        </w:rPr>
        <w:t>պայմանագիր</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կնքելու</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իրավունքից</w:t>
      </w:r>
      <w:proofErr w:type="spellEnd"/>
      <w:r w:rsidRPr="00C032F4">
        <w:rPr>
          <w:rFonts w:ascii="GHEA Grapalat" w:hAnsi="GHEA Grapalat" w:cs="Arial"/>
          <w:sz w:val="20"/>
          <w:lang w:val="es-ES" w:eastAsia="en-US"/>
        </w:rPr>
        <w:t>:</w:t>
      </w:r>
    </w:p>
    <w:p w14:paraId="5B6F6451" w14:textId="77777777" w:rsidR="004E34F8" w:rsidRPr="00C032F4" w:rsidRDefault="004E34F8" w:rsidP="00EF3662">
      <w:pPr>
        <w:ind w:firstLine="567"/>
        <w:jc w:val="both"/>
        <w:rPr>
          <w:rFonts w:ascii="GHEA Grapalat" w:hAnsi="GHEA Grapalat" w:cs="Sylfaen"/>
          <w:sz w:val="20"/>
          <w:lang w:val="es-ES"/>
        </w:rPr>
      </w:pPr>
    </w:p>
    <w:p w14:paraId="549472B5"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2.2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գնահատման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պետք</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ներկայացնի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հաստատված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հրավերի</w:t>
      </w:r>
      <w:proofErr w:type="spellEnd"/>
      <w:r w:rsidRPr="00C032F4">
        <w:rPr>
          <w:rFonts w:ascii="GHEA Grapalat" w:hAnsi="GHEA Grapalat" w:cs="Sylfaen"/>
          <w:sz w:val="20"/>
          <w:lang w:val="es-ES"/>
        </w:rPr>
        <w:t xml:space="preserve"> 2-րդ </w:t>
      </w:r>
      <w:proofErr w:type="spellStart"/>
      <w:r w:rsidRPr="00C032F4">
        <w:rPr>
          <w:rFonts w:ascii="GHEA Grapalat" w:hAnsi="GHEA Grapalat" w:cs="Sylfaen"/>
          <w:sz w:val="20"/>
          <w:lang w:val="es-ES"/>
        </w:rPr>
        <w:t>մասի</w:t>
      </w:r>
      <w:proofErr w:type="spellEnd"/>
      <w:r w:rsidRPr="00C032F4">
        <w:rPr>
          <w:rFonts w:ascii="GHEA Grapalat" w:hAnsi="GHEA Grapalat" w:cs="Sylfaen"/>
          <w:sz w:val="20"/>
          <w:lang w:val="es-ES"/>
        </w:rPr>
        <w:t xml:space="preserve"> 2.1 </w:t>
      </w:r>
      <w:proofErr w:type="spellStart"/>
      <w:r w:rsidRPr="00C032F4">
        <w:rPr>
          <w:rFonts w:ascii="GHEA Grapalat" w:hAnsi="GHEA Grapalat" w:cs="Sylfaen"/>
          <w:sz w:val="20"/>
          <w:lang w:val="es-ES"/>
        </w:rPr>
        <w:t>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նախատեսված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գրավոր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հայտարարություն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Բացի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նախատեսված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հայտարարությունից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գնահատման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այդ</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թվում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ընտրված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փաստաթղթեր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հիմնավորումներ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կարող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պահանջվել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lastRenderedPageBreak/>
        <w:t>հայտարարության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իսկությունը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գնահատող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հանձնաժողովը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այսուհետ</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հանձնաժողով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գնահատում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հրավերով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սահմանված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պայմաններով</w:t>
      </w:r>
      <w:proofErr w:type="spellEnd"/>
      <w:r w:rsidRPr="00C032F4">
        <w:rPr>
          <w:rFonts w:ascii="GHEA Grapalat" w:hAnsi="GHEA Grapalat" w:cs="Sylfaen"/>
          <w:sz w:val="20"/>
          <w:lang w:val="es-ES"/>
        </w:rPr>
        <w:t>:</w:t>
      </w:r>
    </w:p>
    <w:p w14:paraId="5E017640" w14:textId="2393B7D0" w:rsidR="008059DB" w:rsidRPr="00C032F4" w:rsidRDefault="00E50100"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2.3 </w:t>
      </w:r>
      <w:proofErr w:type="spellStart"/>
      <w:r w:rsidRPr="00C032F4">
        <w:rPr>
          <w:rFonts w:ascii="GHEA Grapalat" w:hAnsi="GHEA Grapalat" w:cs="Sylfaen"/>
          <w:sz w:val="20"/>
          <w:lang w:val="es-ES"/>
        </w:rPr>
        <w:t>Մասնակիցի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Օրենքի</w:t>
      </w:r>
      <w:proofErr w:type="spellEnd"/>
      <w:r w:rsidRPr="00C032F4">
        <w:rPr>
          <w:rFonts w:ascii="GHEA Grapalat" w:hAnsi="GHEA Grapalat" w:cs="Sylfaen"/>
          <w:sz w:val="20"/>
          <w:lang w:val="es-ES"/>
        </w:rPr>
        <w:t xml:space="preserve"> 6-րդ </w:t>
      </w:r>
      <w:proofErr w:type="spellStart"/>
      <w:r w:rsidRPr="00C032F4">
        <w:rPr>
          <w:rFonts w:ascii="GHEA Grapalat" w:hAnsi="GHEA Grapalat" w:cs="Sylfaen"/>
          <w:sz w:val="20"/>
          <w:lang w:val="es-ES"/>
        </w:rPr>
        <w:t>հոդվածի</w:t>
      </w:r>
      <w:proofErr w:type="spellEnd"/>
      <w:r w:rsidRPr="00C032F4">
        <w:rPr>
          <w:rFonts w:ascii="GHEA Grapalat" w:hAnsi="GHEA Grapalat" w:cs="Sylfaen"/>
          <w:sz w:val="20"/>
          <w:lang w:val="es-ES"/>
        </w:rPr>
        <w:t xml:space="preserve"> 1-ին </w:t>
      </w:r>
      <w:proofErr w:type="spellStart"/>
      <w:r w:rsidRPr="00C032F4">
        <w:rPr>
          <w:rFonts w:ascii="GHEA Grapalat" w:hAnsi="GHEA Grapalat" w:cs="Sylfaen"/>
          <w:sz w:val="20"/>
          <w:lang w:val="es-ES"/>
        </w:rPr>
        <w:t>մասի</w:t>
      </w:r>
      <w:proofErr w:type="spellEnd"/>
      <w:r w:rsidRPr="00C032F4">
        <w:rPr>
          <w:rFonts w:ascii="GHEA Grapalat" w:hAnsi="GHEA Grapalat" w:cs="Sylfaen"/>
          <w:sz w:val="20"/>
          <w:lang w:val="es-ES"/>
        </w:rPr>
        <w:t xml:space="preserve"> 6-րդ </w:t>
      </w:r>
      <w:proofErr w:type="spellStart"/>
      <w:r w:rsidRPr="00C032F4">
        <w:rPr>
          <w:rFonts w:ascii="GHEA Grapalat" w:hAnsi="GHEA Grapalat" w:cs="Sylfaen"/>
          <w:sz w:val="20"/>
          <w:lang w:val="es-ES"/>
        </w:rPr>
        <w:t>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ինչպես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նաև</w:t>
      </w:r>
      <w:proofErr w:type="spellEnd"/>
      <w:r w:rsidRPr="00C032F4">
        <w:rPr>
          <w:rFonts w:ascii="GHEA Grapalat" w:hAnsi="GHEA Grapalat" w:cs="Sylfaen"/>
          <w:sz w:val="20"/>
          <w:lang w:val="es-ES"/>
        </w:rPr>
        <w:t xml:space="preserve"> ՀՀ </w:t>
      </w:r>
      <w:proofErr w:type="spellStart"/>
      <w:r w:rsidRPr="00C032F4">
        <w:rPr>
          <w:rFonts w:ascii="GHEA Grapalat" w:hAnsi="GHEA Grapalat" w:cs="Sylfaen"/>
          <w:sz w:val="20"/>
          <w:lang w:val="es-ES"/>
        </w:rPr>
        <w:t>կառավարության</w:t>
      </w:r>
      <w:proofErr w:type="spellEnd"/>
      <w:r w:rsidRPr="00C032F4">
        <w:rPr>
          <w:rFonts w:ascii="GHEA Grapalat" w:hAnsi="GHEA Grapalat" w:cs="Sylfaen"/>
          <w:sz w:val="20"/>
          <w:lang w:val="es-ES"/>
        </w:rPr>
        <w:t xml:space="preserve"> 20.06.2025թ. N 817-Ա </w:t>
      </w:r>
      <w:proofErr w:type="spellStart"/>
      <w:r w:rsidRPr="00C032F4">
        <w:rPr>
          <w:rFonts w:ascii="GHEA Grapalat" w:hAnsi="GHEA Grapalat" w:cs="Sylfaen"/>
          <w:sz w:val="20"/>
          <w:lang w:val="es-ES"/>
        </w:rPr>
        <w:t>որոշման</w:t>
      </w:r>
      <w:proofErr w:type="spellEnd"/>
      <w:r w:rsidRPr="00C032F4">
        <w:rPr>
          <w:rFonts w:ascii="GHEA Grapalat" w:hAnsi="GHEA Grapalat" w:cs="Sylfaen"/>
          <w:sz w:val="20"/>
          <w:lang w:val="es-ES"/>
        </w:rPr>
        <w:t xml:space="preserve"> 2-րդ </w:t>
      </w:r>
      <w:proofErr w:type="spellStart"/>
      <w:r w:rsidRPr="00C032F4">
        <w:rPr>
          <w:rFonts w:ascii="GHEA Grapalat" w:hAnsi="GHEA Grapalat" w:cs="Sylfaen"/>
          <w:sz w:val="20"/>
          <w:lang w:val="es-ES"/>
        </w:rPr>
        <w:t>կետի</w:t>
      </w:r>
      <w:proofErr w:type="spellEnd"/>
      <w:r w:rsidRPr="00C032F4">
        <w:rPr>
          <w:rFonts w:ascii="GHEA Grapalat" w:hAnsi="GHEA Grapalat" w:cs="Sylfaen"/>
          <w:sz w:val="20"/>
          <w:lang w:val="es-ES"/>
        </w:rPr>
        <w:t xml:space="preserve"> 2-րդ </w:t>
      </w:r>
      <w:proofErr w:type="spellStart"/>
      <w:r w:rsidRPr="00C032F4">
        <w:rPr>
          <w:rFonts w:ascii="GHEA Grapalat" w:hAnsi="GHEA Grapalat" w:cs="Sylfaen"/>
          <w:sz w:val="20"/>
          <w:lang w:val="es-ES"/>
        </w:rPr>
        <w:t>ենթակետով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նախատեսված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ցուցակներում</w:t>
      </w:r>
      <w:proofErr w:type="spellEnd"/>
      <w:r w:rsidRPr="00C032F4">
        <w:rPr>
          <w:rFonts w:ascii="GHEA Grapalat" w:hAnsi="GHEA Grapalat" w:cs="Sylfaen"/>
          <w:sz w:val="20"/>
          <w:lang w:val="es-ES"/>
        </w:rPr>
        <w:t xml:space="preserve"> </w:t>
      </w:r>
      <w:proofErr w:type="spellStart"/>
      <w:proofErr w:type="gramStart"/>
      <w:r w:rsidRPr="00C032F4">
        <w:rPr>
          <w:rFonts w:ascii="GHEA Grapalat" w:hAnsi="GHEA Grapalat" w:cs="Sylfaen"/>
          <w:sz w:val="20"/>
          <w:lang w:val="es-ES"/>
        </w:rPr>
        <w:t>ներառվելը</w:t>
      </w:r>
      <w:proofErr w:type="spellEnd"/>
      <w:r w:rsidRPr="00C032F4">
        <w:rPr>
          <w:rFonts w:ascii="GHEA Grapalat" w:hAnsi="GHEA Grapalat" w:cs="Sylfaen"/>
          <w:sz w:val="20"/>
          <w:lang w:val="es-ES"/>
        </w:rPr>
        <w:t xml:space="preserve"> ,</w:t>
      </w:r>
      <w:proofErr w:type="gram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դրանցում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գտնվելու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ժամանակահատվածում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ինքնաբերաբար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հանգեցնում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վերջինիս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հետ</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գնումների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գործընթացին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սահմանափակման</w:t>
      </w:r>
      <w:proofErr w:type="spellEnd"/>
      <w:r w:rsidRPr="00C032F4">
        <w:rPr>
          <w:rFonts w:ascii="GHEA Grapalat" w:hAnsi="GHEA Grapalat" w:cs="Sylfaen"/>
          <w:sz w:val="20"/>
          <w:lang w:val="es-ES"/>
        </w:rPr>
        <w:t>:</w:t>
      </w:r>
    </w:p>
    <w:p w14:paraId="79224FAF" w14:textId="77777777" w:rsidR="008059DB" w:rsidRPr="00C032F4" w:rsidRDefault="008059DB" w:rsidP="008059DB">
      <w:pPr>
        <w:ind w:firstLine="567"/>
        <w:jc w:val="both"/>
        <w:rPr>
          <w:rFonts w:ascii="GHEA Grapalat" w:hAnsi="GHEA Grapalat" w:cs="Sylfaen"/>
          <w:sz w:val="20"/>
          <w:lang w:val="es-ES"/>
        </w:rPr>
      </w:pPr>
      <w:proofErr w:type="spellStart"/>
      <w:r w:rsidRPr="00C032F4">
        <w:rPr>
          <w:rFonts w:ascii="GHEA Grapalat" w:hAnsi="GHEA Grapalat" w:cs="Sylfaen"/>
          <w:sz w:val="20"/>
          <w:lang w:val="es-ES"/>
        </w:rPr>
        <w:t>Արգելվում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սահմանված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և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միևնույն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հիմնադրված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ավելի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քան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հիսուն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միևնույն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պատկանող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բաժնեմաս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փայաբաժին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ունեցող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կազմակերպությունների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միաժամանակյա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մասնակցությունը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ընթացակարգին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միևնույն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չափաբաժնին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բացառությամբ</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պետության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համայնքների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հիմնադրված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կազմակերպությունների</w:t>
      </w:r>
      <w:proofErr w:type="spellEnd"/>
      <w:r w:rsidRPr="00C032F4">
        <w:rPr>
          <w:rFonts w:ascii="GHEA Grapalat" w:hAnsi="GHEA Grapalat" w:cs="Sylfaen"/>
          <w:sz w:val="20"/>
          <w:lang w:val="es-ES"/>
        </w:rPr>
        <w:t xml:space="preserve"> և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համատեղ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գործունեության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կարգով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կոնսորցիումով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գնումների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գործընթացին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դեպքերի</w:t>
      </w:r>
      <w:proofErr w:type="spellEnd"/>
      <w:r w:rsidRPr="00C032F4">
        <w:rPr>
          <w:rFonts w:ascii="GHEA Grapalat" w:hAnsi="GHEA Grapalat" w:cs="Sylfaen"/>
          <w:sz w:val="20"/>
          <w:lang w:val="es-ES"/>
        </w:rPr>
        <w:t>:</w:t>
      </w:r>
    </w:p>
    <w:p w14:paraId="3457F5FE" w14:textId="77777777" w:rsidR="008059DB" w:rsidRPr="00C032F4" w:rsidRDefault="008059DB" w:rsidP="008059DB">
      <w:pPr>
        <w:ind w:firstLine="567"/>
        <w:jc w:val="both"/>
        <w:rPr>
          <w:rFonts w:ascii="GHEA Grapalat" w:hAnsi="GHEA Grapalat" w:cs="Sylfaen"/>
          <w:sz w:val="20"/>
          <w:lang w:val="es-ES"/>
        </w:rPr>
      </w:pPr>
      <w:proofErr w:type="spellStart"/>
      <w:r w:rsidRPr="00C032F4">
        <w:rPr>
          <w:rFonts w:ascii="GHEA Grapalat" w:hAnsi="GHEA Grapalat" w:cs="Sylfaen"/>
          <w:sz w:val="20"/>
          <w:lang w:val="es-ES"/>
        </w:rPr>
        <w:t>Կարգի</w:t>
      </w:r>
      <w:proofErr w:type="spellEnd"/>
      <w:r w:rsidRPr="00C032F4">
        <w:rPr>
          <w:rFonts w:ascii="GHEA Grapalat" w:hAnsi="GHEA Grapalat" w:cs="Sylfaen"/>
          <w:sz w:val="20"/>
          <w:lang w:val="es-ES"/>
        </w:rPr>
        <w:t xml:space="preserve"> 119-րդ </w:t>
      </w:r>
      <w:proofErr w:type="spellStart"/>
      <w:r w:rsidRPr="00C032F4">
        <w:rPr>
          <w:rFonts w:ascii="GHEA Grapalat" w:hAnsi="GHEA Grapalat" w:cs="Sylfaen"/>
          <w:sz w:val="20"/>
          <w:lang w:val="es-ES"/>
        </w:rPr>
        <w:t>կետի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իմաստով</w:t>
      </w:r>
      <w:proofErr w:type="spellEnd"/>
      <w:r w:rsidRPr="00C032F4">
        <w:rPr>
          <w:rFonts w:ascii="GHEA Grapalat" w:hAnsi="GHEA Grapalat" w:cs="Sylfaen"/>
          <w:sz w:val="20"/>
          <w:lang w:val="es-ES"/>
        </w:rPr>
        <w:t>`</w:t>
      </w:r>
    </w:p>
    <w:p w14:paraId="2D84F036"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1)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միևնույն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վարում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ընդհանուր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տնտեսություն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համատեղ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ձեռնարկատիրական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գործունեություն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համաձայնեցված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ելնելով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ընդհանուր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տնտեսական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շահերից</w:t>
      </w:r>
      <w:proofErr w:type="spellEnd"/>
      <w:r w:rsidRPr="00C032F4">
        <w:rPr>
          <w:rFonts w:ascii="GHEA Grapalat" w:hAnsi="GHEA Grapalat" w:cs="Sylfaen"/>
          <w:sz w:val="20"/>
          <w:lang w:val="es-ES"/>
        </w:rPr>
        <w:t xml:space="preserve">, </w:t>
      </w:r>
    </w:p>
    <w:p w14:paraId="60000069"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2)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և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համաձայնեցված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ելնելով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ընդհանուր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տնտեսական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շահերից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հանդիսանում</w:t>
      </w:r>
      <w:proofErr w:type="spellEnd"/>
      <w:r w:rsidRPr="00C032F4">
        <w:rPr>
          <w:rFonts w:ascii="GHEA Grapalat" w:hAnsi="GHEA Grapalat" w:cs="Sylfaen"/>
          <w:sz w:val="20"/>
          <w:lang w:val="es-ES"/>
        </w:rPr>
        <w:t xml:space="preserve"> է՝</w:t>
      </w:r>
    </w:p>
    <w:p w14:paraId="7B1CB035"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ա.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ավելին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տնօրինող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w:t>
      </w:r>
      <w:proofErr w:type="spellEnd"/>
      <w:r w:rsidRPr="00C032F4">
        <w:rPr>
          <w:rFonts w:ascii="GHEA Grapalat" w:hAnsi="GHEA Grapalat" w:cs="Sylfaen"/>
          <w:sz w:val="20"/>
          <w:lang w:val="es-ES"/>
        </w:rPr>
        <w:t>.</w:t>
      </w:r>
    </w:p>
    <w:p w14:paraId="16A0C8F5"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բ. </w:t>
      </w:r>
      <w:proofErr w:type="spellStart"/>
      <w:r w:rsidRPr="00C032F4">
        <w:rPr>
          <w:rFonts w:ascii="GHEA Grapalat" w:hAnsi="GHEA Grapalat" w:cs="Sylfaen"/>
          <w:sz w:val="20"/>
          <w:lang w:val="es-ES"/>
        </w:rPr>
        <w:t>Հայաստանի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Հանրապետության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օրենսդրությամբ</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չարգելված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ձևով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կանխորոշելու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հնարավորություն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ունեցող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w:t>
      </w:r>
      <w:proofErr w:type="spellEnd"/>
      <w:r w:rsidRPr="00C032F4">
        <w:rPr>
          <w:rFonts w:ascii="GHEA Grapalat" w:hAnsi="GHEA Grapalat" w:cs="Sylfaen"/>
          <w:sz w:val="20"/>
          <w:lang w:val="es-ES"/>
        </w:rPr>
        <w:t>.</w:t>
      </w:r>
    </w:p>
    <w:p w14:paraId="314A2177"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գ.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խորհրդի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նախագահ</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խորհրդի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նախագահի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տեղակալ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խորհրդի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գործադիր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տնօրեն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տեղակալ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գործադիր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գործառույթներ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իրականացնող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կոլեգիալ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նախագահ</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w:t>
      </w:r>
    </w:p>
    <w:p w14:paraId="03F2B07F"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դ.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այնպիսի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աշխատակից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աշխատում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գործադիր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տնօրենի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անմիջական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ղեկավարության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ներքո</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կառավարման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մարմինների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կայացման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հարցում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որևէ</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էական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ազդեցություն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ունի</w:t>
      </w:r>
      <w:proofErr w:type="spellEnd"/>
      <w:r w:rsidRPr="00C032F4">
        <w:rPr>
          <w:rFonts w:ascii="GHEA Grapalat" w:hAnsi="GHEA Grapalat" w:cs="Sylfaen"/>
          <w:sz w:val="20"/>
          <w:lang w:val="es-ES"/>
        </w:rPr>
        <w:t>.</w:t>
      </w:r>
    </w:p>
    <w:p w14:paraId="10699895"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3)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կարգավիճակ</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չունեցող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
    <w:p w14:paraId="3E0F588E"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ab/>
        <w:t xml:space="preserve">ա.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քվեարկելու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տիրապետում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մյուսի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ձայնի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բաժնեմասերի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փայերի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այսուհետ</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տաս</w:t>
      </w:r>
      <w:proofErr w:type="spellEnd"/>
      <w:r w:rsidRPr="00C032F4">
        <w:rPr>
          <w:rFonts w:ascii="GHEA Grapalat" w:hAnsi="GHEA Grapalat" w:cs="Sylfaen"/>
          <w:sz w:val="20"/>
          <w:lang w:val="es-ES"/>
        </w:rPr>
        <w:t xml:space="preserve"> և </w:t>
      </w:r>
      <w:proofErr w:type="spellStart"/>
      <w:r w:rsidRPr="00C032F4">
        <w:rPr>
          <w:rFonts w:ascii="GHEA Grapalat" w:hAnsi="GHEA Grapalat" w:cs="Sylfaen"/>
          <w:sz w:val="20"/>
          <w:lang w:val="es-ES"/>
        </w:rPr>
        <w:t>ավելի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ուժով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միջև</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կնքված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պայմանագրին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համապատասխան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հնարավորություն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կանխորոշել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մյուսի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որոշումները</w:t>
      </w:r>
      <w:proofErr w:type="spellEnd"/>
      <w:r w:rsidRPr="00C032F4">
        <w:rPr>
          <w:rFonts w:ascii="GHEA Grapalat" w:hAnsi="GHEA Grapalat" w:cs="Sylfaen"/>
          <w:sz w:val="20"/>
          <w:lang w:val="es-ES"/>
        </w:rPr>
        <w:t>.</w:t>
      </w:r>
    </w:p>
    <w:p w14:paraId="6DC523EA"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ab/>
        <w:t xml:space="preserve">բ. </w:t>
      </w:r>
      <w:proofErr w:type="spellStart"/>
      <w:r w:rsidRPr="00C032F4">
        <w:rPr>
          <w:rFonts w:ascii="GHEA Grapalat" w:hAnsi="GHEA Grapalat" w:cs="Sylfaen"/>
          <w:sz w:val="20"/>
          <w:lang w:val="es-ES"/>
        </w:rPr>
        <w:t>նրանցից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մեկի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ձայնի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ավելիին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տիրապետող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օրենքով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չարգելված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ձևով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կանխորոշելու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հնարավորություն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ունեցող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բաժնետերը</w:t>
      </w:r>
      <w:proofErr w:type="spellEnd"/>
      <w:r w:rsidRPr="00C032F4">
        <w:rPr>
          <w:rFonts w:ascii="GHEA Grapalat" w:hAnsi="GHEA Grapalat" w:cs="Sylfaen"/>
          <w:sz w:val="20"/>
          <w:lang w:val="es-ES"/>
        </w:rPr>
        <w:t>) և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բաժնետերերը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իրավունք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ուղղակի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անուղղակի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կերպով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տիրապետել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այդ</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թվում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առուվաճառքի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հավատարմագրային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կառավարման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համատեղ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գործունեության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պայմանագրերի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հանձնարարականի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գործարքների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վրա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մյուսի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ձայնի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ավելիին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Հայաստանի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Հանրապետության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օրենսդրությամբ</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չարգելված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ձևով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վերջինիս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կանխորոշելու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հնարավորություն</w:t>
      </w:r>
      <w:proofErr w:type="spellEnd"/>
      <w:r w:rsidRPr="00C032F4">
        <w:rPr>
          <w:rFonts w:ascii="GHEA Grapalat" w:hAnsi="GHEA Grapalat" w:cs="Sylfaen"/>
          <w:sz w:val="20"/>
          <w:lang w:val="es-ES"/>
        </w:rPr>
        <w:t>.</w:t>
      </w:r>
    </w:p>
    <w:p w14:paraId="3EFFAA2A"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գ. </w:t>
      </w:r>
      <w:proofErr w:type="spellStart"/>
      <w:r w:rsidRPr="00C032F4">
        <w:rPr>
          <w:rFonts w:ascii="GHEA Grapalat" w:hAnsi="GHEA Grapalat" w:cs="Sylfaen"/>
          <w:sz w:val="20"/>
          <w:lang w:val="es-ES"/>
        </w:rPr>
        <w:t>նրանցից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մեկի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որևէ</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կառավարման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պարտականություններ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կատարող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ինչպես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նաև</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անդամներից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որևէ</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մեկը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միաժամանակ</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հանդիսանում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մյուս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որևէ</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կառավարման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պարտականություններ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կատարող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w:t>
      </w:r>
      <w:proofErr w:type="spellEnd"/>
      <w:r w:rsidRPr="00C032F4">
        <w:rPr>
          <w:rFonts w:ascii="GHEA Grapalat" w:hAnsi="GHEA Grapalat" w:cs="Sylfaen"/>
          <w:sz w:val="20"/>
          <w:lang w:val="es-ES"/>
        </w:rPr>
        <w:t>.</w:t>
      </w:r>
    </w:p>
    <w:p w14:paraId="712FE54C"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դ. </w:t>
      </w:r>
      <w:proofErr w:type="spellStart"/>
      <w:r w:rsidRPr="00C032F4">
        <w:rPr>
          <w:rFonts w:ascii="GHEA Grapalat" w:hAnsi="GHEA Grapalat" w:cs="Sylfaen"/>
          <w:sz w:val="20"/>
          <w:lang w:val="es-ES"/>
        </w:rPr>
        <w:t>նրանք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համաձայնեցված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ելնելով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ընդհանուր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տնտեսական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շահերից</w:t>
      </w:r>
      <w:proofErr w:type="spellEnd"/>
      <w:r w:rsidRPr="00C032F4">
        <w:rPr>
          <w:rFonts w:ascii="GHEA Grapalat" w:hAnsi="GHEA Grapalat" w:cs="Sylfaen"/>
          <w:sz w:val="20"/>
          <w:lang w:val="es-ES"/>
        </w:rPr>
        <w:t>.</w:t>
      </w:r>
    </w:p>
    <w:p w14:paraId="557C7EDB"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կետի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իմաստով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մայրը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ամուսինը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ամուսնու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ծնողները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տատը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պապը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քույրը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եղբայրը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երեխաները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թոռները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քրոջ</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եղբոր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ամուսինն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երեխաները</w:t>
      </w:r>
      <w:proofErr w:type="spellEnd"/>
      <w:r w:rsidRPr="00C032F4">
        <w:rPr>
          <w:rFonts w:ascii="GHEA Grapalat" w:hAnsi="GHEA Grapalat" w:cs="Sylfaen"/>
          <w:sz w:val="20"/>
          <w:lang w:val="es-ES"/>
        </w:rPr>
        <w:t>:</w:t>
      </w:r>
    </w:p>
    <w:p w14:paraId="241B8747" w14:textId="77777777" w:rsidR="008059DB" w:rsidRPr="00C032F4" w:rsidRDefault="008059DB" w:rsidP="008059DB">
      <w:pPr>
        <w:ind w:firstLine="567"/>
        <w:jc w:val="both"/>
        <w:rPr>
          <w:rFonts w:ascii="GHEA Grapalat" w:hAnsi="GHEA Grapalat" w:cs="Sylfaen"/>
          <w:b/>
          <w:bCs/>
          <w:color w:val="FF0000"/>
          <w:sz w:val="20"/>
          <w:lang w:val="es-ES"/>
        </w:rPr>
      </w:pPr>
      <w:proofErr w:type="spellStart"/>
      <w:r w:rsidRPr="00C032F4">
        <w:rPr>
          <w:rFonts w:ascii="GHEA Grapalat" w:hAnsi="GHEA Grapalat" w:cs="Sylfaen"/>
          <w:b/>
          <w:bCs/>
          <w:color w:val="FF0000"/>
          <w:sz w:val="20"/>
          <w:lang w:val="es-ES"/>
        </w:rPr>
        <w:t>Ընտրված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մասնակիցը</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որոշվում</w:t>
      </w:r>
      <w:proofErr w:type="spellEnd"/>
      <w:r w:rsidRPr="00C032F4">
        <w:rPr>
          <w:rFonts w:ascii="GHEA Grapalat" w:hAnsi="GHEA Grapalat" w:cs="Sylfaen"/>
          <w:b/>
          <w:bCs/>
          <w:color w:val="FF0000"/>
          <w:sz w:val="20"/>
          <w:lang w:val="es-ES"/>
        </w:rPr>
        <w:t xml:space="preserve"> </w:t>
      </w:r>
      <w:proofErr w:type="gramStart"/>
      <w:r w:rsidRPr="00C032F4">
        <w:rPr>
          <w:rFonts w:ascii="GHEA Grapalat" w:hAnsi="GHEA Grapalat" w:cs="Sylfaen"/>
          <w:b/>
          <w:bCs/>
          <w:color w:val="FF0000"/>
          <w:sz w:val="20"/>
          <w:lang w:val="es-ES"/>
        </w:rPr>
        <w:t xml:space="preserve">է,  </w:t>
      </w:r>
      <w:proofErr w:type="spellStart"/>
      <w:r w:rsidRPr="00C032F4">
        <w:rPr>
          <w:rFonts w:ascii="GHEA Grapalat" w:hAnsi="GHEA Grapalat" w:cs="Sylfaen"/>
          <w:b/>
          <w:bCs/>
          <w:color w:val="FF0000"/>
          <w:sz w:val="20"/>
          <w:lang w:val="es-ES"/>
        </w:rPr>
        <w:t>համաձայն</w:t>
      </w:r>
      <w:proofErr w:type="spellEnd"/>
      <w:proofErr w:type="gram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Գնումների</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մասին</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օրենքի</w:t>
      </w:r>
      <w:proofErr w:type="spellEnd"/>
      <w:r w:rsidRPr="00C032F4">
        <w:rPr>
          <w:rFonts w:ascii="GHEA Grapalat" w:hAnsi="GHEA Grapalat" w:cs="Sylfaen"/>
          <w:b/>
          <w:bCs/>
          <w:color w:val="FF0000"/>
          <w:sz w:val="20"/>
          <w:lang w:val="es-ES"/>
        </w:rPr>
        <w:t xml:space="preserve"> 44-րդ </w:t>
      </w:r>
      <w:proofErr w:type="spellStart"/>
      <w:r w:rsidRPr="00C032F4">
        <w:rPr>
          <w:rFonts w:ascii="GHEA Grapalat" w:hAnsi="GHEA Grapalat" w:cs="Sylfaen"/>
          <w:b/>
          <w:bCs/>
          <w:color w:val="FF0000"/>
          <w:sz w:val="20"/>
          <w:lang w:val="es-ES"/>
        </w:rPr>
        <w:t>հոդվածի</w:t>
      </w:r>
      <w:proofErr w:type="spellEnd"/>
      <w:r w:rsidRPr="00C032F4">
        <w:rPr>
          <w:rFonts w:ascii="GHEA Grapalat" w:hAnsi="GHEA Grapalat" w:cs="Sylfaen"/>
          <w:b/>
          <w:bCs/>
          <w:color w:val="FF0000"/>
          <w:sz w:val="20"/>
          <w:lang w:val="es-ES"/>
        </w:rPr>
        <w:t xml:space="preserve"> 2-րդ </w:t>
      </w:r>
      <w:proofErr w:type="spellStart"/>
      <w:r w:rsidRPr="00C032F4">
        <w:rPr>
          <w:rFonts w:ascii="GHEA Grapalat" w:hAnsi="GHEA Grapalat" w:cs="Sylfaen"/>
          <w:b/>
          <w:bCs/>
          <w:color w:val="FF0000"/>
          <w:sz w:val="20"/>
          <w:lang w:val="es-ES"/>
        </w:rPr>
        <w:t>մասի</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առաջարկած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գնին</w:t>
      </w:r>
      <w:proofErr w:type="spellEnd"/>
      <w:r w:rsidRPr="00C032F4">
        <w:rPr>
          <w:rFonts w:ascii="GHEA Grapalat" w:hAnsi="GHEA Grapalat" w:cs="Sylfaen"/>
          <w:b/>
          <w:bCs/>
          <w:color w:val="FF0000"/>
          <w:sz w:val="20"/>
          <w:lang w:val="es-ES"/>
        </w:rPr>
        <w:t xml:space="preserve"> և </w:t>
      </w:r>
      <w:proofErr w:type="spellStart"/>
      <w:r w:rsidRPr="00C032F4">
        <w:rPr>
          <w:rFonts w:ascii="GHEA Grapalat" w:hAnsi="GHEA Grapalat" w:cs="Sylfaen"/>
          <w:b/>
          <w:bCs/>
          <w:color w:val="FF0000"/>
          <w:sz w:val="20"/>
          <w:lang w:val="es-ES"/>
        </w:rPr>
        <w:t>հրավերով</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սահմանված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ոչ</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գնային</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պայմաններին</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հրավերով</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սահմանված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կարգով</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տրված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գործակիցների</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հանրագումարներից</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ամենաբարձր</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գործակիցը</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ստացած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մասնակցին</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ընտրելու</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սկզբունքով</w:t>
      </w:r>
      <w:proofErr w:type="spellEnd"/>
      <w:r w:rsidRPr="00C032F4">
        <w:rPr>
          <w:rFonts w:ascii="GHEA Grapalat" w:hAnsi="GHEA Grapalat" w:cs="Sylfaen"/>
          <w:b/>
          <w:bCs/>
          <w:color w:val="FF0000"/>
          <w:sz w:val="20"/>
          <w:lang w:val="es-ES"/>
        </w:rPr>
        <w:t>:</w:t>
      </w:r>
    </w:p>
    <w:p w14:paraId="4F2181F6"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1) մասնագիտական փորձառություն,</w:t>
      </w:r>
    </w:p>
    <w:p w14:paraId="7D6B9DC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 աշխատանքային ռեսուրսներ։</w:t>
      </w:r>
    </w:p>
    <w:p w14:paraId="249194B8" w14:textId="77777777" w:rsidR="008059DB" w:rsidRPr="00C032F4" w:rsidRDefault="008059DB" w:rsidP="008059DB">
      <w:pPr>
        <w:ind w:firstLine="567"/>
        <w:jc w:val="both"/>
        <w:rPr>
          <w:rFonts w:ascii="GHEA Grapalat" w:hAnsi="GHEA Grapalat" w:cs="Sylfaen"/>
          <w:sz w:val="20"/>
          <w:lang w:val="hy-AM"/>
        </w:rPr>
      </w:pPr>
    </w:p>
    <w:p w14:paraId="00032932" w14:textId="77777777" w:rsidR="008059DB" w:rsidRPr="00C032F4" w:rsidRDefault="008059DB" w:rsidP="008059DB">
      <w:pPr>
        <w:ind w:firstLine="567"/>
        <w:jc w:val="both"/>
        <w:rPr>
          <w:rFonts w:ascii="GHEA Grapalat" w:hAnsi="GHEA Grapalat" w:cs="Sylfaen"/>
          <w:b/>
          <w:sz w:val="20"/>
          <w:lang w:val="hy-AM"/>
        </w:rPr>
      </w:pPr>
      <w:r w:rsidRPr="00C032F4">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C032F4" w:rsidRDefault="008059DB" w:rsidP="008059DB">
      <w:pPr>
        <w:ind w:firstLine="567"/>
        <w:jc w:val="both"/>
        <w:rPr>
          <w:rFonts w:ascii="GHEA Grapalat" w:hAnsi="GHEA Grapalat" w:cs="Sylfaen"/>
          <w:b/>
          <w:sz w:val="20"/>
          <w:u w:val="single"/>
          <w:lang w:val="hy-AM"/>
        </w:rPr>
      </w:pPr>
    </w:p>
    <w:p w14:paraId="5D569C36" w14:textId="77777777" w:rsidR="008059DB" w:rsidRPr="00C032F4" w:rsidRDefault="008059DB" w:rsidP="008059DB">
      <w:pPr>
        <w:ind w:firstLine="567"/>
        <w:jc w:val="both"/>
        <w:rPr>
          <w:rFonts w:ascii="GHEA Grapalat" w:hAnsi="GHEA Grapalat" w:cs="Sylfaen"/>
          <w:b/>
          <w:sz w:val="20"/>
          <w:lang w:val="hy-AM"/>
        </w:rPr>
      </w:pPr>
      <w:r w:rsidRPr="00C032F4">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C032F4" w:rsidRDefault="009D3299" w:rsidP="008059DB">
      <w:pPr>
        <w:ind w:firstLine="567"/>
        <w:jc w:val="both"/>
        <w:rPr>
          <w:rFonts w:ascii="GHEA Grapalat" w:hAnsi="GHEA Grapalat" w:cs="Sylfaen"/>
          <w:b/>
          <w:sz w:val="20"/>
          <w:lang w:val="hy-AM"/>
        </w:rPr>
      </w:pPr>
    </w:p>
    <w:p w14:paraId="5EB3A090" w14:textId="77777777" w:rsidR="008059DB" w:rsidRPr="00C032F4"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C032F4"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C032F4"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ԳՆԱՀԱՏՈՒՄ</w:t>
            </w:r>
          </w:p>
        </w:tc>
      </w:tr>
      <w:tr w:rsidR="008059DB" w:rsidRPr="00C032F4"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C032F4"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C032F4"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C032F4" w:rsidRDefault="008059DB" w:rsidP="008059DB">
            <w:pPr>
              <w:ind w:firstLine="567"/>
              <w:jc w:val="both"/>
              <w:rPr>
                <w:rFonts w:ascii="GHEA Grapalat" w:hAnsi="GHEA Grapalat" w:cs="Sylfaen"/>
                <w:sz w:val="20"/>
              </w:rPr>
            </w:pPr>
            <w:r w:rsidRPr="00C032F4">
              <w:rPr>
                <w:rFonts w:ascii="GHEA Grapalat" w:hAnsi="GHEA Grapalat" w:cs="Sylfaen"/>
                <w:b/>
                <w:sz w:val="20"/>
              </w:rPr>
              <w:t>ՀԱՄԱՄԱՍՆՈՒԹՅԱՆ</w:t>
            </w:r>
          </w:p>
        </w:tc>
      </w:tr>
      <w:tr w:rsidR="008059DB" w:rsidRPr="00C032F4"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C032F4" w:rsidRDefault="008059DB" w:rsidP="008059DB">
            <w:pPr>
              <w:ind w:firstLine="567"/>
              <w:jc w:val="both"/>
              <w:rPr>
                <w:rFonts w:ascii="GHEA Grapalat" w:hAnsi="GHEA Grapalat" w:cs="Sylfaen"/>
                <w:sz w:val="20"/>
              </w:rPr>
            </w:pPr>
            <w:r w:rsidRPr="00C032F4">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ՏԵԽՆԻԿԱԿԱՆ ԱՌԱՋԱՐԿ (ՏԱ</w:t>
            </w:r>
            <w:r w:rsidRPr="00C032F4">
              <w:rPr>
                <w:rFonts w:ascii="GHEA Grapalat" w:hAnsi="GHEA Grapalat" w:cs="Sylfaen"/>
                <w:b/>
                <w:sz w:val="20"/>
                <w:lang w:val="hy-AM"/>
              </w:rPr>
              <w:t xml:space="preserve"> </w:t>
            </w:r>
            <w:r w:rsidRPr="00C032F4">
              <w:rPr>
                <w:rFonts w:ascii="GHEA Grapalat" w:hAnsi="GHEA Grapalat" w:cs="Sylfaen"/>
                <w:b/>
                <w:sz w:val="20"/>
              </w:rPr>
              <w:t>= ՏԱ 1</w:t>
            </w:r>
            <w:r w:rsidRPr="00C032F4">
              <w:rPr>
                <w:rFonts w:ascii="GHEA Grapalat" w:hAnsi="GHEA Grapalat" w:cs="Sylfaen"/>
                <w:b/>
                <w:sz w:val="20"/>
                <w:lang w:val="hy-AM"/>
              </w:rPr>
              <w:t xml:space="preserve"> </w:t>
            </w:r>
            <w:r w:rsidRPr="00C032F4">
              <w:rPr>
                <w:rFonts w:ascii="GHEA Grapalat" w:hAnsi="GHEA Grapalat" w:cs="Sylfaen"/>
                <w:b/>
                <w:sz w:val="20"/>
              </w:rPr>
              <w:t>+ ՏԱ 2)</w:t>
            </w:r>
          </w:p>
          <w:p w14:paraId="5FE15CD0"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w:t>
            </w:r>
            <w:proofErr w:type="spellStart"/>
            <w:r w:rsidRPr="00C032F4">
              <w:rPr>
                <w:rFonts w:ascii="GHEA Grapalat" w:hAnsi="GHEA Grapalat" w:cs="Sylfaen"/>
                <w:b/>
                <w:sz w:val="20"/>
              </w:rPr>
              <w:t>Մասնագիտական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փորձառություն</w:t>
            </w:r>
            <w:proofErr w:type="spellEnd"/>
            <w:r w:rsidRPr="00C032F4">
              <w:rPr>
                <w:rFonts w:ascii="GHEA Grapalat" w:hAnsi="GHEA Grapalat" w:cs="Sylfaen"/>
                <w:b/>
                <w:sz w:val="20"/>
              </w:rPr>
              <w:t xml:space="preserve"> (ՏԱ1) և </w:t>
            </w:r>
            <w:proofErr w:type="spellStart"/>
            <w:r w:rsidRPr="00C032F4">
              <w:rPr>
                <w:rFonts w:ascii="GHEA Grapalat" w:hAnsi="GHEA Grapalat" w:cs="Sylfaen"/>
                <w:b/>
                <w:sz w:val="20"/>
              </w:rPr>
              <w:t>Աշխատանքային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ռեսուրսներ</w:t>
            </w:r>
            <w:proofErr w:type="spellEnd"/>
            <w:r w:rsidRPr="00C032F4">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C032F4" w:rsidRDefault="008059DB" w:rsidP="008059DB">
            <w:pPr>
              <w:ind w:firstLine="567"/>
              <w:jc w:val="both"/>
              <w:rPr>
                <w:rFonts w:ascii="GHEA Grapalat" w:hAnsi="GHEA Grapalat" w:cs="Sylfaen"/>
                <w:b/>
                <w:bCs/>
                <w:sz w:val="20"/>
              </w:rPr>
            </w:pPr>
            <w:r w:rsidRPr="00C032F4">
              <w:rPr>
                <w:rFonts w:ascii="GHEA Grapalat" w:hAnsi="GHEA Grapalat" w:cs="Sylfaen"/>
                <w:b/>
                <w:bCs/>
                <w:sz w:val="20"/>
              </w:rPr>
              <w:t>70 %</w:t>
            </w:r>
          </w:p>
        </w:tc>
      </w:tr>
      <w:tr w:rsidR="008059DB" w:rsidRPr="00C032F4"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C032F4" w:rsidRDefault="008059DB" w:rsidP="008059DB">
            <w:pPr>
              <w:ind w:firstLine="567"/>
              <w:jc w:val="both"/>
              <w:rPr>
                <w:rFonts w:ascii="GHEA Grapalat" w:hAnsi="GHEA Grapalat" w:cs="Sylfaen"/>
                <w:sz w:val="20"/>
              </w:rPr>
            </w:pPr>
            <w:r w:rsidRPr="00C032F4">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C032F4" w:rsidRDefault="008059DB" w:rsidP="008059DB">
            <w:pPr>
              <w:ind w:firstLine="567"/>
              <w:jc w:val="both"/>
              <w:rPr>
                <w:rFonts w:ascii="GHEA Grapalat" w:hAnsi="GHEA Grapalat" w:cs="Sylfaen"/>
                <w:b/>
                <w:bCs/>
                <w:sz w:val="20"/>
              </w:rPr>
            </w:pPr>
            <w:r w:rsidRPr="00C032F4">
              <w:rPr>
                <w:rFonts w:ascii="GHEA Grapalat" w:hAnsi="GHEA Grapalat" w:cs="Sylfaen"/>
                <w:b/>
                <w:bCs/>
                <w:sz w:val="20"/>
              </w:rPr>
              <w:t>30 %</w:t>
            </w:r>
          </w:p>
        </w:tc>
      </w:tr>
    </w:tbl>
    <w:p w14:paraId="1F6F01D3" w14:textId="77777777" w:rsidR="008059DB" w:rsidRPr="00C032F4" w:rsidRDefault="008059DB" w:rsidP="008059DB">
      <w:pPr>
        <w:ind w:firstLine="567"/>
        <w:jc w:val="both"/>
        <w:rPr>
          <w:rFonts w:ascii="GHEA Grapalat" w:hAnsi="GHEA Grapalat" w:cs="Sylfaen"/>
          <w:sz w:val="20"/>
          <w:lang w:val="hy-AM"/>
        </w:rPr>
      </w:pPr>
    </w:p>
    <w:p w14:paraId="00A5C89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2.4.1 Մասնակցին ներկայացվող`</w:t>
      </w:r>
    </w:p>
    <w:p w14:paraId="730DAAB0"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C032F4"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C032F4"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Փորձառությ</w:t>
            </w:r>
            <w:r w:rsidRPr="00C032F4">
              <w:rPr>
                <w:rFonts w:ascii="GHEA Grapalat" w:hAnsi="GHEA Grapalat" w:cs="Sylfaen"/>
                <w:sz w:val="20"/>
              </w:rPr>
              <w:t>ա</w:t>
            </w:r>
            <w:r w:rsidRPr="00C032F4">
              <w:rPr>
                <w:rFonts w:ascii="GHEA Grapalat" w:hAnsi="GHEA Grapalat" w:cs="Sylfaen"/>
                <w:sz w:val="20"/>
                <w:lang w:val="hy-AM"/>
              </w:rPr>
              <w:t xml:space="preserve">նը ներկայացվող </w:t>
            </w:r>
            <w:proofErr w:type="spellStart"/>
            <w:r w:rsidRPr="00C032F4">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Նմանատիպությունը</w:t>
            </w:r>
          </w:p>
        </w:tc>
      </w:tr>
      <w:tr w:rsidR="008059DB" w:rsidRPr="0091171C"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 xml:space="preserve">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 </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C032F4" w:rsidRDefault="00FC73A5" w:rsidP="008059DB">
            <w:pPr>
              <w:ind w:firstLine="567"/>
              <w:jc w:val="both"/>
              <w:rPr>
                <w:rFonts w:ascii="GHEA Grapalat" w:hAnsi="GHEA Grapalat" w:cs="Sylfaen"/>
                <w:sz w:val="20"/>
                <w:lang w:val="hy-AM"/>
              </w:rPr>
            </w:pPr>
            <w:r w:rsidRPr="00C032F4">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C032F4">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2956E61D" w14:textId="77777777" w:rsidR="00E50AB0" w:rsidRPr="00C032F4" w:rsidRDefault="00E50AB0" w:rsidP="00E50AB0">
      <w:pPr>
        <w:ind w:firstLine="567"/>
        <w:jc w:val="both"/>
        <w:rPr>
          <w:rFonts w:ascii="GHEA Grapalat" w:hAnsi="GHEA Grapalat" w:cs="Sylfaen"/>
          <w:sz w:val="20"/>
          <w:lang w:val="hy-AM"/>
        </w:rPr>
      </w:pPr>
      <w:r w:rsidRPr="00C032F4">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518D0072" w14:textId="77777777" w:rsidR="00E50AB0" w:rsidRPr="00C032F4" w:rsidRDefault="00E50AB0" w:rsidP="008059DB">
      <w:pPr>
        <w:ind w:firstLine="567"/>
        <w:jc w:val="both"/>
        <w:rPr>
          <w:rFonts w:ascii="GHEA Grapalat" w:hAnsi="GHEA Grapalat" w:cs="Sylfaen"/>
          <w:sz w:val="20"/>
          <w:lang w:val="hy-AM"/>
        </w:rPr>
      </w:pPr>
    </w:p>
    <w:p w14:paraId="6861C9DB" w14:textId="30128535"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3E8F59DD" w14:textId="473CF0DF" w:rsidR="00CF09E1" w:rsidRPr="00DC4479" w:rsidRDefault="008059DB" w:rsidP="00CF09E1">
      <w:pPr>
        <w:ind w:right="-90" w:firstLine="567"/>
        <w:jc w:val="both"/>
        <w:rPr>
          <w:rFonts w:ascii="GHEA Grapalat" w:hAnsi="GHEA Grapalat" w:cs="Sylfaen"/>
          <w:b/>
          <w:noProof/>
          <w:lang w:val="hy-AM"/>
        </w:rPr>
      </w:pPr>
      <w:r w:rsidRPr="00C032F4">
        <w:rPr>
          <w:rFonts w:ascii="GHEA Grapalat" w:hAnsi="GHEA Grapalat" w:cs="Sylfaen"/>
          <w:b/>
          <w:sz w:val="20"/>
          <w:lang w:val="hy-AM"/>
        </w:rPr>
        <w:t xml:space="preserve">ա) </w:t>
      </w:r>
      <w:r w:rsidR="00CF09E1" w:rsidRPr="00DC4479">
        <w:rPr>
          <w:rFonts w:ascii="GHEA Grapalat" w:hAnsi="GHEA Grapalat" w:cs="Sylfaen"/>
          <w:b/>
          <w:noProof/>
          <w:lang w:val="hy-AM"/>
        </w:rPr>
        <w:t xml:space="preserve">աշխատակազմում պետք է ներգրավված լինի առնվազն </w:t>
      </w:r>
      <w:r w:rsidR="00CF09E1">
        <w:rPr>
          <w:rFonts w:ascii="GHEA Grapalat" w:hAnsi="GHEA Grapalat" w:cs="Sylfaen"/>
          <w:b/>
          <w:noProof/>
          <w:lang w:val="hy-AM"/>
        </w:rPr>
        <w:t xml:space="preserve">թվով </w:t>
      </w:r>
      <w:r w:rsidR="000003D2">
        <w:rPr>
          <w:rFonts w:ascii="GHEA Grapalat" w:hAnsi="GHEA Grapalat" w:cs="Sylfaen"/>
          <w:b/>
          <w:noProof/>
          <w:lang w:val="hy-AM"/>
        </w:rPr>
        <w:t>1 բնակելի,</w:t>
      </w:r>
      <w:r w:rsidR="00CF09E1">
        <w:rPr>
          <w:rFonts w:ascii="GHEA Grapalat" w:hAnsi="GHEA Grapalat" w:cs="Sylfaen"/>
          <w:b/>
          <w:noProof/>
          <w:lang w:val="hy-AM"/>
        </w:rPr>
        <w:t xml:space="preserve"> հասարակական և  արտադրական </w:t>
      </w:r>
      <w:r w:rsidR="00894530">
        <w:rPr>
          <w:rFonts w:ascii="GHEA Grapalat" w:hAnsi="GHEA Grapalat" w:cs="Sylfaen"/>
          <w:b/>
          <w:noProof/>
          <w:lang w:val="hy-AM"/>
        </w:rPr>
        <w:t xml:space="preserve">կառույցների </w:t>
      </w:r>
      <w:r w:rsidR="00CF09E1">
        <w:rPr>
          <w:rFonts w:ascii="GHEA Grapalat" w:hAnsi="GHEA Grapalat" w:cs="Sylfaen"/>
          <w:b/>
          <w:noProof/>
          <w:lang w:val="hy-AM"/>
        </w:rPr>
        <w:t>ճարտարագետ</w:t>
      </w:r>
      <w:r w:rsidR="000003D2">
        <w:rPr>
          <w:rFonts w:ascii="GHEA Grapalat" w:hAnsi="GHEA Grapalat" w:cs="Sylfaen"/>
          <w:b/>
          <w:noProof/>
          <w:lang w:val="hy-AM"/>
        </w:rPr>
        <w:t xml:space="preserve"> </w:t>
      </w:r>
      <w:r w:rsidR="00CF09E1" w:rsidRPr="00A42E5A">
        <w:rPr>
          <w:rFonts w:ascii="GHEA Grapalat" w:hAnsi="GHEA Grapalat" w:cs="Sylfaen"/>
          <w:b/>
          <w:noProof/>
          <w:lang w:val="hy-AM"/>
        </w:rPr>
        <w:t>տեխնիկական հսկիչ</w:t>
      </w:r>
      <w:r w:rsidR="00CF09E1" w:rsidRPr="00A42E5A">
        <w:rPr>
          <w:rStyle w:val="FootnoteReference"/>
          <w:rFonts w:ascii="GHEA Grapalat" w:hAnsi="GHEA Grapalat" w:cs="Sylfaen"/>
          <w:b/>
          <w:noProof/>
          <w:lang w:val="hy-AM"/>
        </w:rPr>
        <w:footnoteReference w:id="1"/>
      </w:r>
      <w:r w:rsidR="00CF09E1" w:rsidRPr="00A42E5A">
        <w:rPr>
          <w:rFonts w:ascii="GHEA Grapalat" w:hAnsi="GHEA Grapalat" w:cs="Sylfaen"/>
          <w:b/>
          <w:noProof/>
          <w:lang w:val="hy-AM"/>
        </w:rPr>
        <w:t>։</w:t>
      </w:r>
    </w:p>
    <w:p w14:paraId="602CC01F" w14:textId="1C775512"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C032F4"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C032F4"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t>Հիմնական</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աշխատակազմում</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ներառված</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մասնագետների</w:t>
            </w:r>
            <w:proofErr w:type="spellEnd"/>
          </w:p>
        </w:tc>
      </w:tr>
      <w:tr w:rsidR="008059DB" w:rsidRPr="00C032F4"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t>անունը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t>Որակավորումը</w:t>
            </w:r>
            <w:proofErr w:type="spellEnd"/>
            <w:r w:rsidRPr="00C032F4">
              <w:rPr>
                <w:rFonts w:ascii="GHEA Grapalat" w:hAnsi="GHEA Grapalat" w:cs="Sylfaen"/>
                <w:sz w:val="20"/>
              </w:rPr>
              <w:t xml:space="preserve"> </w:t>
            </w:r>
            <w:r w:rsidRPr="00C032F4">
              <w:rPr>
                <w:rFonts w:ascii="GHEA Grapalat" w:hAnsi="GHEA Grapalat" w:cs="Sylfaen"/>
                <w:i/>
                <w:iCs/>
                <w:sz w:val="20"/>
              </w:rPr>
              <w:t>/</w:t>
            </w:r>
            <w:r w:rsidRPr="00C032F4">
              <w:rPr>
                <w:rFonts w:ascii="GHEA Grapalat" w:hAnsi="GHEA Grapalat" w:cs="Sylfaen"/>
                <w:i/>
                <w:iCs/>
                <w:sz w:val="20"/>
                <w:lang w:val="hy-AM"/>
              </w:rPr>
              <w:t xml:space="preserve">համաձայն ՀՀ քաղաքաշինության կոմիտեի կողմից </w:t>
            </w:r>
            <w:r w:rsidRPr="00C032F4">
              <w:rPr>
                <w:rFonts w:ascii="GHEA Grapalat" w:hAnsi="GHEA Grapalat" w:cs="Sylfaen"/>
                <w:i/>
                <w:iCs/>
                <w:sz w:val="20"/>
                <w:lang w:val="hy-AM"/>
              </w:rPr>
              <w:lastRenderedPageBreak/>
              <w:t>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lastRenderedPageBreak/>
              <w:t>Աշխատանքային</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փորձը</w:t>
            </w:r>
            <w:proofErr w:type="spellEnd"/>
          </w:p>
        </w:tc>
      </w:tr>
      <w:tr w:rsidR="008059DB" w:rsidRPr="00C032F4"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C032F4"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C032F4"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lang w:val="hy-AM"/>
              </w:rPr>
              <w:t>ժ</w:t>
            </w:r>
            <w:proofErr w:type="spellStart"/>
            <w:r w:rsidRPr="00C032F4">
              <w:rPr>
                <w:rFonts w:ascii="GHEA Grapalat" w:hAnsi="GHEA Grapalat" w:cs="Sylfaen"/>
                <w:sz w:val="20"/>
              </w:rPr>
              <w:t>ամանակա</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t>Գործունեության</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ոլորտը</w:t>
            </w:r>
            <w:proofErr w:type="spellEnd"/>
            <w:r w:rsidRPr="00C032F4">
              <w:rPr>
                <w:rFonts w:ascii="GHEA Grapalat" w:hAnsi="GHEA Grapalat" w:cs="Sylfaen"/>
                <w:sz w:val="20"/>
                <w:lang w:val="hy-AM"/>
              </w:rPr>
              <w:t xml:space="preserve"> </w:t>
            </w:r>
            <w:r w:rsidRPr="00C032F4">
              <w:rPr>
                <w:rFonts w:ascii="GHEA Grapalat" w:hAnsi="GHEA Grapalat" w:cs="Sylfaen"/>
                <w:sz w:val="20"/>
              </w:rPr>
              <w:t>և</w:t>
            </w:r>
            <w:r w:rsidRPr="00C032F4">
              <w:rPr>
                <w:rFonts w:ascii="GHEA Grapalat" w:hAnsi="GHEA Grapalat" w:cs="Sylfaen"/>
                <w:sz w:val="20"/>
                <w:lang w:val="hy-AM"/>
              </w:rPr>
              <w:t xml:space="preserve"> </w:t>
            </w:r>
            <w:proofErr w:type="spellStart"/>
            <w:r w:rsidRPr="00C032F4">
              <w:rPr>
                <w:rFonts w:ascii="GHEA Grapalat" w:hAnsi="GHEA Grapalat" w:cs="Sylfaen"/>
                <w:sz w:val="20"/>
              </w:rPr>
              <w:t>կատարած</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աշխատանքը</w:t>
            </w:r>
            <w:proofErr w:type="spellEnd"/>
          </w:p>
        </w:tc>
      </w:tr>
      <w:tr w:rsidR="008059DB" w:rsidRPr="00C032F4"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hideMark/>
          </w:tcPr>
          <w:p w14:paraId="4B87B5C1"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30548C20"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36906764"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5CDB30E8"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rPr>
              <w:t>4</w:t>
            </w:r>
          </w:p>
        </w:tc>
      </w:tr>
      <w:tr w:rsidR="008059DB" w:rsidRPr="00C032F4"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C032F4"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C032F4"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C032F4" w:rsidRDefault="008059DB" w:rsidP="00895D70">
            <w:pPr>
              <w:ind w:firstLine="567"/>
              <w:jc w:val="center"/>
              <w:rPr>
                <w:rFonts w:ascii="GHEA Grapalat" w:hAnsi="GHEA Grapalat" w:cs="Sylfaen"/>
                <w:sz w:val="20"/>
                <w:lang w:val="hy-AM"/>
              </w:rPr>
            </w:pPr>
          </w:p>
        </w:tc>
      </w:tr>
      <w:tr w:rsidR="008059DB" w:rsidRPr="00C032F4"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C032F4" w:rsidRDefault="008059DB" w:rsidP="00895D70">
            <w:pPr>
              <w:ind w:firstLine="567"/>
              <w:jc w:val="center"/>
              <w:rPr>
                <w:rFonts w:ascii="GHEA Grapalat" w:hAnsi="GHEA Grapalat" w:cs="Sylfaen"/>
                <w:sz w:val="20"/>
                <w:lang w:val="hy-AM"/>
              </w:rPr>
            </w:pPr>
            <w:r w:rsidRPr="00C032F4">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C032F4"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C032F4"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C032F4" w:rsidRDefault="008059DB" w:rsidP="00895D70">
            <w:pPr>
              <w:ind w:firstLine="567"/>
              <w:jc w:val="center"/>
              <w:rPr>
                <w:rFonts w:ascii="GHEA Grapalat" w:hAnsi="GHEA Grapalat" w:cs="Sylfaen"/>
                <w:sz w:val="20"/>
                <w:lang w:val="hy-AM"/>
              </w:rPr>
            </w:pPr>
          </w:p>
        </w:tc>
      </w:tr>
      <w:tr w:rsidR="008059DB" w:rsidRPr="00C032F4"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C032F4"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C032F4"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C032F4" w:rsidRDefault="008059DB" w:rsidP="008059DB">
            <w:pPr>
              <w:ind w:firstLine="567"/>
              <w:jc w:val="both"/>
              <w:rPr>
                <w:rFonts w:ascii="GHEA Grapalat" w:hAnsi="GHEA Grapalat" w:cs="Sylfaen"/>
                <w:sz w:val="20"/>
                <w:lang w:val="hy-AM"/>
              </w:rPr>
            </w:pPr>
          </w:p>
        </w:tc>
      </w:tr>
    </w:tbl>
    <w:p w14:paraId="5A2BFA30" w14:textId="77777777" w:rsidR="008059DB" w:rsidRPr="00C032F4" w:rsidRDefault="008059DB" w:rsidP="008059DB">
      <w:pPr>
        <w:ind w:firstLine="567"/>
        <w:jc w:val="both"/>
        <w:rPr>
          <w:rFonts w:ascii="GHEA Grapalat" w:hAnsi="GHEA Grapalat" w:cs="Sylfaen"/>
          <w:sz w:val="20"/>
          <w:lang w:val="hy-AM"/>
        </w:rPr>
      </w:pPr>
    </w:p>
    <w:p w14:paraId="6429F3C1"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C032F4">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C032F4">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C032F4" w:rsidRDefault="008059DB" w:rsidP="008059DB">
      <w:pPr>
        <w:ind w:firstLine="567"/>
        <w:jc w:val="both"/>
        <w:rPr>
          <w:rFonts w:ascii="GHEA Grapalat" w:hAnsi="GHEA Grapalat" w:cs="Sylfaen"/>
          <w:sz w:val="20"/>
          <w:lang w:val="hy-AM"/>
        </w:rPr>
      </w:pPr>
    </w:p>
    <w:p w14:paraId="12D102D2"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C032F4"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C032F4" w:rsidRDefault="008059DB" w:rsidP="008059DB">
            <w:pPr>
              <w:ind w:firstLine="567"/>
              <w:jc w:val="both"/>
              <w:rPr>
                <w:rFonts w:ascii="GHEA Grapalat" w:hAnsi="GHEA Grapalat" w:cs="Sylfaen"/>
                <w:b/>
                <w:sz w:val="20"/>
              </w:rPr>
            </w:pPr>
            <w:proofErr w:type="spellStart"/>
            <w:r w:rsidRPr="00C032F4">
              <w:rPr>
                <w:rFonts w:ascii="GHEA Grapalat" w:hAnsi="GHEA Grapalat" w:cs="Sylfaen"/>
                <w:b/>
                <w:sz w:val="20"/>
              </w:rPr>
              <w:t>Որակավորման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C032F4" w:rsidRDefault="008059DB" w:rsidP="008059DB">
            <w:pPr>
              <w:ind w:firstLine="567"/>
              <w:jc w:val="both"/>
              <w:rPr>
                <w:rFonts w:ascii="GHEA Grapalat" w:hAnsi="GHEA Grapalat" w:cs="Sylfaen"/>
                <w:b/>
                <w:sz w:val="20"/>
              </w:rPr>
            </w:pP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C032F4" w:rsidRDefault="008059DB" w:rsidP="008059DB">
            <w:pPr>
              <w:ind w:firstLine="567"/>
              <w:jc w:val="both"/>
              <w:rPr>
                <w:rFonts w:ascii="GHEA Grapalat" w:hAnsi="GHEA Grapalat" w:cs="Sylfaen"/>
                <w:b/>
                <w:sz w:val="20"/>
              </w:rPr>
            </w:pP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համար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սահմանված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պահանջները</w:t>
            </w:r>
            <w:proofErr w:type="spellEnd"/>
          </w:p>
        </w:tc>
      </w:tr>
      <w:tr w:rsidR="008059DB" w:rsidRPr="00C032F4"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C032F4" w:rsidRDefault="008059DB" w:rsidP="009D3299">
            <w:pPr>
              <w:ind w:firstLine="162"/>
              <w:rPr>
                <w:rFonts w:ascii="GHEA Grapalat" w:hAnsi="GHEA Grapalat" w:cs="Sylfaen"/>
                <w:b/>
                <w:sz w:val="20"/>
              </w:rPr>
            </w:pPr>
            <w:proofErr w:type="spellStart"/>
            <w:r w:rsidRPr="00C032F4">
              <w:rPr>
                <w:rFonts w:ascii="GHEA Grapalat" w:hAnsi="GHEA Grapalat" w:cs="Sylfaen"/>
                <w:b/>
                <w:sz w:val="20"/>
              </w:rPr>
              <w:t>Մասնագիտական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փորձառություն</w:t>
            </w:r>
            <w:proofErr w:type="spellEnd"/>
            <w:r w:rsidRPr="00C032F4">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C032F4" w:rsidRDefault="008059DB" w:rsidP="009D3299">
            <w:pPr>
              <w:ind w:firstLine="567"/>
              <w:jc w:val="center"/>
              <w:rPr>
                <w:rFonts w:ascii="GHEA Grapalat" w:hAnsi="GHEA Grapalat" w:cs="Sylfaen"/>
                <w:b/>
                <w:sz w:val="20"/>
              </w:rPr>
            </w:pP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շեմը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սահմանվում</w:t>
            </w:r>
            <w:proofErr w:type="spellEnd"/>
            <w:r w:rsidRPr="00C032F4">
              <w:rPr>
                <w:rFonts w:ascii="GHEA Grapalat" w:hAnsi="GHEA Grapalat" w:cs="Sylfaen"/>
                <w:b/>
                <w:sz w:val="20"/>
              </w:rPr>
              <w:t xml:space="preserve"> է 20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տրվում</w:t>
            </w:r>
            <w:proofErr w:type="spellEnd"/>
            <w:r w:rsidRPr="00C032F4">
              <w:rPr>
                <w:rFonts w:ascii="GHEA Grapalat" w:hAnsi="GHEA Grapalat" w:cs="Sylfaen"/>
                <w:b/>
                <w:sz w:val="20"/>
              </w:rPr>
              <w:t xml:space="preserve"> է</w:t>
            </w:r>
          </w:p>
          <w:p w14:paraId="27AE6D91"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sz w:val="20"/>
              </w:rPr>
              <w:t xml:space="preserve">2.4.1 </w:t>
            </w:r>
            <w:proofErr w:type="spellStart"/>
            <w:r w:rsidRPr="00C032F4">
              <w:rPr>
                <w:rFonts w:ascii="GHEA Grapalat" w:hAnsi="GHEA Grapalat" w:cs="Sylfaen"/>
                <w:b/>
                <w:sz w:val="20"/>
              </w:rPr>
              <w:t>կետում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Փորձառությանը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ներկայացվող</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պայմաններին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համապատասխանող</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փաստաթղթերի</w:t>
            </w:r>
            <w:proofErr w:type="spellEnd"/>
            <w:r w:rsidRPr="00C032F4">
              <w:rPr>
                <w:rFonts w:ascii="GHEA Grapalat" w:hAnsi="GHEA Grapalat" w:cs="Sylfaen"/>
                <w:b/>
                <w:sz w:val="20"/>
              </w:rPr>
              <w:t xml:space="preserve"> </w:t>
            </w:r>
            <w:proofErr w:type="spellStart"/>
            <w:r w:rsidRPr="00C032F4">
              <w:rPr>
                <w:rFonts w:ascii="GHEA Grapalat" w:hAnsi="GHEA Grapalat" w:cs="Sylfaen"/>
                <w:b/>
                <w:i/>
                <w:iCs/>
                <w:color w:val="FF0000"/>
                <w:sz w:val="20"/>
              </w:rPr>
              <w:t>մեկ</w:t>
            </w:r>
            <w:proofErr w:type="spellEnd"/>
            <w:r w:rsidRPr="00C032F4">
              <w:rPr>
                <w:rFonts w:ascii="GHEA Grapalat" w:hAnsi="GHEA Grapalat" w:cs="Sylfaen"/>
                <w:b/>
                <w:i/>
                <w:iCs/>
                <w:color w:val="FF0000"/>
                <w:sz w:val="20"/>
              </w:rPr>
              <w:t xml:space="preserve"> </w:t>
            </w:r>
            <w:proofErr w:type="spellStart"/>
            <w:r w:rsidRPr="00C032F4">
              <w:rPr>
                <w:rFonts w:ascii="GHEA Grapalat" w:hAnsi="GHEA Grapalat" w:cs="Sylfaen"/>
                <w:b/>
                <w:i/>
                <w:iCs/>
                <w:color w:val="FF0000"/>
                <w:sz w:val="20"/>
              </w:rPr>
              <w:t>փաթեթ</w:t>
            </w:r>
            <w:proofErr w:type="spellEnd"/>
            <w:r w:rsidRPr="00C032F4">
              <w:rPr>
                <w:rFonts w:ascii="GHEA Grapalat" w:hAnsi="GHEA Grapalat" w:cs="Sylfaen"/>
                <w:b/>
                <w:color w:val="FF0000"/>
                <w:sz w:val="20"/>
              </w:rPr>
              <w:t xml:space="preserve"> </w:t>
            </w:r>
            <w:proofErr w:type="spellStart"/>
            <w:r w:rsidRPr="00C032F4">
              <w:rPr>
                <w:rFonts w:ascii="GHEA Grapalat" w:hAnsi="GHEA Grapalat" w:cs="Sylfaen"/>
                <w:b/>
                <w:sz w:val="20"/>
              </w:rPr>
              <w:t>ներկայացվելու</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դեպքում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Յուրաքանչյուր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հավելյալ</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նմանատիպ</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փաթեթը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ստանում</w:t>
            </w:r>
            <w:proofErr w:type="spellEnd"/>
            <w:r w:rsidRPr="00C032F4">
              <w:rPr>
                <w:rFonts w:ascii="GHEA Grapalat" w:hAnsi="GHEA Grapalat" w:cs="Sylfaen"/>
                <w:b/>
                <w:sz w:val="20"/>
              </w:rPr>
              <w:t xml:space="preserve"> է </w:t>
            </w:r>
            <w:proofErr w:type="spellStart"/>
            <w:r w:rsidRPr="00C032F4">
              <w:rPr>
                <w:rFonts w:ascii="GHEA Grapalat" w:hAnsi="GHEA Grapalat" w:cs="Sylfaen"/>
                <w:b/>
                <w:sz w:val="20"/>
              </w:rPr>
              <w:t>լրացուցիչ</w:t>
            </w:r>
            <w:proofErr w:type="spellEnd"/>
            <w:r w:rsidRPr="00C032F4">
              <w:rPr>
                <w:rFonts w:ascii="GHEA Grapalat" w:hAnsi="GHEA Grapalat" w:cs="Sylfaen"/>
                <w:b/>
                <w:sz w:val="20"/>
              </w:rPr>
              <w:t xml:space="preserve"> 10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Առավելագւյն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գնահատականը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չի</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կարող</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ավել</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լինել</w:t>
            </w:r>
            <w:proofErr w:type="spellEnd"/>
            <w:r w:rsidRPr="00C032F4">
              <w:rPr>
                <w:rFonts w:ascii="GHEA Grapalat" w:hAnsi="GHEA Grapalat" w:cs="Sylfaen"/>
                <w:b/>
                <w:sz w:val="20"/>
              </w:rPr>
              <w:t xml:space="preserve"> 40 </w:t>
            </w:r>
            <w:proofErr w:type="spellStart"/>
            <w:r w:rsidRPr="00C032F4">
              <w:rPr>
                <w:rFonts w:ascii="GHEA Grapalat" w:hAnsi="GHEA Grapalat" w:cs="Sylfaen"/>
                <w:b/>
                <w:sz w:val="20"/>
              </w:rPr>
              <w:t>միավորից</w:t>
            </w:r>
            <w:proofErr w:type="spellEnd"/>
          </w:p>
          <w:p w14:paraId="69AE12C3"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color w:val="FF0000"/>
                <w:sz w:val="20"/>
              </w:rPr>
              <w:t>/</w:t>
            </w:r>
            <w:proofErr w:type="spellStart"/>
            <w:r w:rsidRPr="00C032F4">
              <w:rPr>
                <w:rFonts w:ascii="GHEA Grapalat" w:hAnsi="GHEA Grapalat" w:cs="Sylfaen"/>
                <w:b/>
                <w:color w:val="FF0000"/>
                <w:sz w:val="20"/>
              </w:rPr>
              <w:t>Կդիտարկվեն</w:t>
            </w:r>
            <w:proofErr w:type="spellEnd"/>
            <w:r w:rsidRPr="00C032F4">
              <w:rPr>
                <w:rFonts w:ascii="GHEA Grapalat" w:hAnsi="GHEA Grapalat" w:cs="Sylfaen"/>
                <w:b/>
                <w:color w:val="FF0000"/>
                <w:sz w:val="20"/>
              </w:rPr>
              <w:t xml:space="preserve"> </w:t>
            </w:r>
            <w:proofErr w:type="spellStart"/>
            <w:r w:rsidRPr="00C032F4">
              <w:rPr>
                <w:rFonts w:ascii="GHEA Grapalat" w:hAnsi="GHEA Grapalat" w:cs="Sylfaen"/>
                <w:b/>
                <w:color w:val="FF0000"/>
                <w:sz w:val="20"/>
              </w:rPr>
              <w:t>միայն</w:t>
            </w:r>
            <w:proofErr w:type="spellEnd"/>
            <w:r w:rsidRPr="00C032F4">
              <w:rPr>
                <w:rFonts w:ascii="GHEA Grapalat" w:hAnsi="GHEA Grapalat" w:cs="Sylfaen"/>
                <w:b/>
                <w:color w:val="FF0000"/>
                <w:sz w:val="20"/>
              </w:rPr>
              <w:t xml:space="preserve"> </w:t>
            </w:r>
            <w:proofErr w:type="spellStart"/>
            <w:r w:rsidRPr="00C032F4">
              <w:rPr>
                <w:rFonts w:ascii="GHEA Grapalat" w:hAnsi="GHEA Grapalat" w:cs="Sylfaen"/>
                <w:b/>
                <w:color w:val="FF0000"/>
                <w:sz w:val="20"/>
              </w:rPr>
              <w:t>ամբողջական</w:t>
            </w:r>
            <w:proofErr w:type="spellEnd"/>
            <w:r w:rsidRPr="00C032F4">
              <w:rPr>
                <w:rFonts w:ascii="GHEA Grapalat" w:hAnsi="GHEA Grapalat" w:cs="Sylfaen"/>
                <w:b/>
                <w:color w:val="FF0000"/>
                <w:sz w:val="20"/>
              </w:rPr>
              <w:t xml:space="preserve"> </w:t>
            </w:r>
            <w:proofErr w:type="spellStart"/>
            <w:r w:rsidRPr="00C032F4">
              <w:rPr>
                <w:rFonts w:ascii="GHEA Grapalat" w:hAnsi="GHEA Grapalat" w:cs="Sylfaen"/>
                <w:b/>
                <w:color w:val="FF0000"/>
                <w:sz w:val="20"/>
              </w:rPr>
              <w:t>կատարված</w:t>
            </w:r>
            <w:proofErr w:type="spellEnd"/>
            <w:r w:rsidRPr="00C032F4">
              <w:rPr>
                <w:rFonts w:ascii="GHEA Grapalat" w:hAnsi="GHEA Grapalat" w:cs="Sylfaen"/>
                <w:b/>
                <w:color w:val="FF0000"/>
                <w:sz w:val="20"/>
              </w:rPr>
              <w:t xml:space="preserve"> (</w:t>
            </w:r>
            <w:r w:rsidRPr="00C032F4">
              <w:rPr>
                <w:rFonts w:ascii="GHEA Grapalat" w:hAnsi="GHEA Grapalat" w:cs="Sylfaen"/>
                <w:b/>
                <w:color w:val="FF0000"/>
                <w:sz w:val="20"/>
                <w:lang w:val="hy-AM"/>
              </w:rPr>
              <w:t>ավարտված</w:t>
            </w:r>
            <w:r w:rsidRPr="00C032F4">
              <w:rPr>
                <w:rFonts w:ascii="GHEA Grapalat" w:hAnsi="GHEA Grapalat" w:cs="Sylfaen"/>
                <w:b/>
                <w:color w:val="FF0000"/>
                <w:sz w:val="20"/>
              </w:rPr>
              <w:t xml:space="preserve">) </w:t>
            </w:r>
            <w:proofErr w:type="spellStart"/>
            <w:r w:rsidRPr="00C032F4">
              <w:rPr>
                <w:rFonts w:ascii="GHEA Grapalat" w:hAnsi="GHEA Grapalat" w:cs="Sylfaen"/>
                <w:b/>
                <w:color w:val="FF0000"/>
                <w:sz w:val="20"/>
              </w:rPr>
              <w:t>պայմանագրերը</w:t>
            </w:r>
            <w:proofErr w:type="spellEnd"/>
            <w:r w:rsidRPr="00C032F4">
              <w:rPr>
                <w:rFonts w:ascii="GHEA Grapalat" w:hAnsi="GHEA Grapalat" w:cs="Sylfaen"/>
                <w:b/>
                <w:color w:val="FF0000"/>
                <w:sz w:val="20"/>
              </w:rPr>
              <w:t>/</w:t>
            </w:r>
          </w:p>
        </w:tc>
      </w:tr>
      <w:tr w:rsidR="008059DB" w:rsidRPr="00C032F4"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C032F4" w:rsidRDefault="008059DB" w:rsidP="009D3299">
            <w:pPr>
              <w:ind w:hanging="18"/>
              <w:jc w:val="center"/>
              <w:rPr>
                <w:rFonts w:ascii="GHEA Grapalat" w:hAnsi="GHEA Grapalat" w:cs="Sylfaen"/>
                <w:b/>
                <w:sz w:val="20"/>
              </w:rPr>
            </w:pPr>
            <w:proofErr w:type="spellStart"/>
            <w:r w:rsidRPr="00C032F4">
              <w:rPr>
                <w:rFonts w:ascii="GHEA Grapalat" w:hAnsi="GHEA Grapalat" w:cs="Sylfaen"/>
                <w:b/>
                <w:sz w:val="20"/>
              </w:rPr>
              <w:t>Աշխատանքային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ռեսուրսներ</w:t>
            </w:r>
            <w:proofErr w:type="spellEnd"/>
            <w:r w:rsidRPr="00C032F4">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C032F4" w:rsidRDefault="008059DB" w:rsidP="009D3299">
            <w:pPr>
              <w:ind w:firstLine="567"/>
              <w:jc w:val="center"/>
              <w:rPr>
                <w:rFonts w:ascii="GHEA Grapalat" w:hAnsi="GHEA Grapalat" w:cs="Sylfaen"/>
                <w:b/>
                <w:sz w:val="20"/>
              </w:rPr>
            </w:pP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շեմը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սահմանվում</w:t>
            </w:r>
            <w:proofErr w:type="spellEnd"/>
            <w:r w:rsidRPr="00C032F4">
              <w:rPr>
                <w:rFonts w:ascii="GHEA Grapalat" w:hAnsi="GHEA Grapalat" w:cs="Sylfaen"/>
                <w:b/>
                <w:sz w:val="20"/>
              </w:rPr>
              <w:t xml:space="preserve"> է 20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միավորը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տրվում</w:t>
            </w:r>
            <w:proofErr w:type="spellEnd"/>
            <w:r w:rsidRPr="00C032F4">
              <w:rPr>
                <w:rFonts w:ascii="GHEA Grapalat" w:hAnsi="GHEA Grapalat" w:cs="Sylfaen"/>
                <w:b/>
                <w:sz w:val="20"/>
              </w:rPr>
              <w:t xml:space="preserve"> է </w:t>
            </w:r>
            <w:proofErr w:type="spellStart"/>
            <w:r w:rsidRPr="00C032F4">
              <w:rPr>
                <w:rFonts w:ascii="GHEA Grapalat" w:hAnsi="GHEA Grapalat" w:cs="Sylfaen"/>
                <w:b/>
                <w:sz w:val="20"/>
              </w:rPr>
              <w:t>աշխատանքային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ռեսուրսների</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արդյունքում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հիմնական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աշխատակազմում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ներառված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մասնագետների</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հրավերով</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սահմանված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պահանջներին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բավարարելու</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դեպքում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Յուրաքանչյուր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լրացուցիչ</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մասնագետ</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ներկայացվելու</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դեպքում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տրվում</w:t>
            </w:r>
            <w:proofErr w:type="spellEnd"/>
            <w:r w:rsidRPr="00C032F4">
              <w:rPr>
                <w:rFonts w:ascii="GHEA Grapalat" w:hAnsi="GHEA Grapalat" w:cs="Sylfaen"/>
                <w:b/>
                <w:sz w:val="20"/>
              </w:rPr>
              <w:t xml:space="preserve"> է </w:t>
            </w:r>
            <w:proofErr w:type="spellStart"/>
            <w:r w:rsidRPr="00C032F4">
              <w:rPr>
                <w:rFonts w:ascii="GHEA Grapalat" w:hAnsi="GHEA Grapalat" w:cs="Sylfaen"/>
                <w:b/>
                <w:sz w:val="20"/>
              </w:rPr>
              <w:t>հավելյալ</w:t>
            </w:r>
            <w:proofErr w:type="spellEnd"/>
            <w:r w:rsidRPr="00C032F4">
              <w:rPr>
                <w:rFonts w:ascii="GHEA Grapalat" w:hAnsi="GHEA Grapalat" w:cs="Sylfaen"/>
                <w:b/>
                <w:sz w:val="20"/>
              </w:rPr>
              <w:t xml:space="preserve"> 5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Առավելագույն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գնահատականը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չի</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կարող</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ավել</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լինել</w:t>
            </w:r>
            <w:proofErr w:type="spellEnd"/>
            <w:r w:rsidRPr="00C032F4">
              <w:rPr>
                <w:rFonts w:ascii="GHEA Grapalat" w:hAnsi="GHEA Grapalat" w:cs="Sylfaen"/>
                <w:b/>
                <w:sz w:val="20"/>
              </w:rPr>
              <w:t xml:space="preserve"> 30 </w:t>
            </w:r>
            <w:proofErr w:type="spellStart"/>
            <w:r w:rsidRPr="00C032F4">
              <w:rPr>
                <w:rFonts w:ascii="GHEA Grapalat" w:hAnsi="GHEA Grapalat" w:cs="Sylfaen"/>
                <w:b/>
                <w:sz w:val="20"/>
              </w:rPr>
              <w:t>միավորից</w:t>
            </w:r>
            <w:proofErr w:type="spellEnd"/>
            <w:r w:rsidRPr="00C032F4">
              <w:rPr>
                <w:rFonts w:ascii="GHEA Grapalat" w:hAnsi="GHEA Grapalat" w:cs="Sylfaen"/>
                <w:b/>
                <w:sz w:val="20"/>
              </w:rPr>
              <w:t>:</w:t>
            </w:r>
          </w:p>
        </w:tc>
      </w:tr>
    </w:tbl>
    <w:p w14:paraId="7E697FAF"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Մասնակիցների հայտերը գնահատվում են հետևյալ կարգով`</w:t>
      </w:r>
    </w:p>
    <w:p w14:paraId="30544E9E"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ԳՄ= ՆԳ X 100/ԳԳ,</w:t>
      </w:r>
    </w:p>
    <w:p w14:paraId="4212E287"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lastRenderedPageBreak/>
        <w:t>որտեղ`</w:t>
      </w:r>
    </w:p>
    <w:p w14:paraId="698920F1"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ԳՄ-ն գնային առաջարկին տրվող միավորն է,</w:t>
      </w:r>
    </w:p>
    <w:p w14:paraId="4CC1BDD4"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ՆԳ-ն նվազագույն գինն է,</w:t>
      </w:r>
    </w:p>
    <w:p w14:paraId="3F9C46A8"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ԳԳ-ն գնահատվող մասնակցի առաջարկած գինն է,</w:t>
      </w:r>
    </w:p>
    <w:p w14:paraId="694F704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ՄԳ = (ԳՄ X 0.3) + (ՏԱ X 0.7),</w:t>
      </w:r>
    </w:p>
    <w:p w14:paraId="7519B7A1"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որտեղ`</w:t>
      </w:r>
    </w:p>
    <w:p w14:paraId="76A69F95"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ՄԳ-ն մասնակցին տրվող գնահատականն է,</w:t>
      </w:r>
    </w:p>
    <w:p w14:paraId="71452052"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ԳՄ-ն մասնակցի գնային առաջարկին տրված միավորն է,</w:t>
      </w:r>
    </w:p>
    <w:p w14:paraId="03F5DA1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ՏԱ-ն մասնակցի տեխնիկական առաջարկին տրված միավորն է. ՏԱ=ՏԱ1+ՏԱ2</w:t>
      </w:r>
    </w:p>
    <w:p w14:paraId="66222EE9" w14:textId="77777777" w:rsidR="00CD0CC7" w:rsidRPr="00C032F4" w:rsidRDefault="00CD0CC7" w:rsidP="008059DB">
      <w:pPr>
        <w:ind w:firstLine="567"/>
        <w:jc w:val="both"/>
        <w:rPr>
          <w:rFonts w:ascii="GHEA Grapalat" w:hAnsi="GHEA Grapalat" w:cs="Sylfaen"/>
          <w:sz w:val="20"/>
          <w:lang w:val="hy-AM"/>
        </w:rPr>
      </w:pPr>
    </w:p>
    <w:p w14:paraId="521B702F" w14:textId="77777777" w:rsidR="00CD0CC7" w:rsidRPr="00C032F4" w:rsidRDefault="00CD0CC7" w:rsidP="008059DB">
      <w:pPr>
        <w:ind w:firstLine="567"/>
        <w:jc w:val="both"/>
        <w:rPr>
          <w:rFonts w:ascii="GHEA Grapalat" w:hAnsi="GHEA Grapalat" w:cs="Sylfaen"/>
          <w:sz w:val="20"/>
          <w:lang w:val="hy-AM"/>
        </w:rPr>
      </w:pPr>
    </w:p>
    <w:p w14:paraId="09BD2271" w14:textId="486E7F6E"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C032F4" w:rsidRDefault="008059DB" w:rsidP="008059DB">
      <w:pPr>
        <w:ind w:firstLine="567"/>
        <w:jc w:val="both"/>
        <w:rPr>
          <w:rFonts w:ascii="GHEA Grapalat" w:hAnsi="GHEA Grapalat" w:cs="Sylfaen"/>
          <w:b/>
          <w:bCs/>
          <w:color w:val="FF0000"/>
          <w:szCs w:val="32"/>
          <w:lang w:val="hy-AM"/>
        </w:rPr>
      </w:pPr>
      <w:r w:rsidRPr="00C032F4">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C032F4" w:rsidRDefault="008059DB" w:rsidP="008059DB">
      <w:pPr>
        <w:ind w:firstLine="567"/>
        <w:jc w:val="both"/>
        <w:rPr>
          <w:rFonts w:ascii="GHEA Grapalat" w:hAnsi="GHEA Grapalat" w:cs="Sylfaen"/>
          <w:sz w:val="20"/>
          <w:lang w:val="af-ZA"/>
        </w:rPr>
      </w:pPr>
      <w:r w:rsidRPr="00C032F4">
        <w:rPr>
          <w:rFonts w:ascii="GHEA Grapalat" w:hAnsi="GHEA Grapalat" w:cs="Sylfaen"/>
          <w:sz w:val="20"/>
          <w:lang w:val="hy-AM"/>
        </w:rPr>
        <w:t>2.5 Սույն ընթացակարգի շրջանակում կնքվելիք պայմանագիրը կարող</w:t>
      </w:r>
      <w:r w:rsidRPr="00C032F4">
        <w:rPr>
          <w:rFonts w:ascii="GHEA Grapalat" w:hAnsi="GHEA Grapalat" w:cs="Sylfaen"/>
          <w:sz w:val="20"/>
          <w:lang w:val="af-ZA"/>
        </w:rPr>
        <w:t xml:space="preserve"> է </w:t>
      </w:r>
      <w:r w:rsidRPr="00C032F4">
        <w:rPr>
          <w:rFonts w:ascii="GHEA Grapalat" w:hAnsi="GHEA Grapalat" w:cs="Sylfaen"/>
          <w:sz w:val="20"/>
          <w:lang w:val="hy-AM"/>
        </w:rPr>
        <w:t>իրականացվել</w:t>
      </w:r>
      <w:r w:rsidRPr="00C032F4">
        <w:rPr>
          <w:rFonts w:ascii="GHEA Grapalat" w:hAnsi="GHEA Grapalat" w:cs="Sylfaen"/>
          <w:sz w:val="20"/>
          <w:lang w:val="af-ZA"/>
        </w:rPr>
        <w:t xml:space="preserve"> ենթակապալի </w:t>
      </w:r>
      <w:r w:rsidRPr="00C032F4">
        <w:rPr>
          <w:rFonts w:ascii="GHEA Grapalat" w:hAnsi="GHEA Grapalat" w:cs="Sylfaen"/>
          <w:sz w:val="20"/>
          <w:lang w:val="hy-AM"/>
        </w:rPr>
        <w:t>պայմանագիր կնքելու միջոցով։</w:t>
      </w:r>
      <w:r w:rsidRPr="00C032F4">
        <w:rPr>
          <w:rFonts w:ascii="GHEA Grapalat" w:hAnsi="GHEA Grapalat" w:cs="Sylfaen"/>
          <w:sz w:val="20"/>
          <w:lang w:val="af-ZA"/>
        </w:rPr>
        <w:t xml:space="preserve"> Ենթակապալի </w:t>
      </w:r>
      <w:proofErr w:type="spellStart"/>
      <w:r w:rsidRPr="00C032F4">
        <w:rPr>
          <w:rFonts w:ascii="GHEA Grapalat" w:hAnsi="GHEA Grapalat" w:cs="Sylfaen"/>
          <w:sz w:val="20"/>
        </w:rPr>
        <w:t>պայմանագրի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կողմ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չի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կարող</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հանդիսանալ</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միևնույն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չափաբաժնին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մասնակցելու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նպատակով</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ներկայացրած</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մասնակիցը</w:t>
      </w:r>
      <w:proofErr w:type="spellEnd"/>
      <w:r w:rsidRPr="00C032F4">
        <w:rPr>
          <w:rFonts w:ascii="GHEA Grapalat" w:hAnsi="GHEA Grapalat" w:cs="Sylfaen"/>
          <w:sz w:val="20"/>
          <w:lang w:val="af-ZA"/>
        </w:rPr>
        <w:t>:</w:t>
      </w:r>
    </w:p>
    <w:p w14:paraId="62177F0A"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af-ZA"/>
        </w:rPr>
        <w:t xml:space="preserve"> 2.6 </w:t>
      </w:r>
      <w:proofErr w:type="spellStart"/>
      <w:r w:rsidRPr="00C032F4">
        <w:rPr>
          <w:rFonts w:ascii="GHEA Grapalat" w:hAnsi="GHEA Grapalat" w:cs="Sylfaen"/>
          <w:sz w:val="20"/>
        </w:rPr>
        <w:t>Մասնակիցները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կարող</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մասնակցել</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համատեղ</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գործունեության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կարգով</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կոնսորցիումով</w:t>
      </w:r>
      <w:proofErr w:type="spellEnd"/>
      <w:r w:rsidRPr="00C032F4">
        <w:rPr>
          <w:rFonts w:ascii="GHEA Grapalat" w:hAnsi="GHEA Grapalat" w:cs="Sylfaen"/>
          <w:sz w:val="20"/>
          <w:lang w:val="af-ZA"/>
        </w:rPr>
        <w:t>)</w:t>
      </w:r>
      <w:r w:rsidRPr="00C032F4">
        <w:rPr>
          <w:rFonts w:ascii="GHEA Grapalat" w:hAnsi="GHEA Grapalat" w:cs="Sylfaen"/>
          <w:sz w:val="20"/>
        </w:rPr>
        <w:t>։</w:t>
      </w:r>
      <w:r w:rsidRPr="00C032F4">
        <w:rPr>
          <w:rFonts w:ascii="GHEA Grapalat" w:hAnsi="GHEA Grapalat" w:cs="Sylfaen"/>
          <w:sz w:val="20"/>
          <w:lang w:val="hy-AM"/>
        </w:rPr>
        <w:t xml:space="preserve"> Նման դեպքում`</w:t>
      </w:r>
    </w:p>
    <w:p w14:paraId="3A718C5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C032F4" w:rsidRDefault="00096865" w:rsidP="00EF3662">
      <w:pPr>
        <w:ind w:firstLine="567"/>
        <w:jc w:val="both"/>
        <w:rPr>
          <w:rFonts w:ascii="GHEA Grapalat" w:hAnsi="GHEA Grapalat"/>
          <w:b/>
          <w:sz w:val="20"/>
          <w:lang w:val="hy-AM"/>
        </w:rPr>
      </w:pPr>
    </w:p>
    <w:p w14:paraId="2DE72D68" w14:textId="66FC0E96" w:rsidR="00CD0CC7" w:rsidRPr="00C032F4" w:rsidRDefault="00CD0CC7" w:rsidP="007A3E27">
      <w:pPr>
        <w:rPr>
          <w:rFonts w:ascii="GHEA Grapalat" w:hAnsi="GHEA Grapalat"/>
          <w:b/>
          <w:sz w:val="20"/>
          <w:lang w:val="af-ZA"/>
        </w:rPr>
      </w:pPr>
    </w:p>
    <w:p w14:paraId="577C28C3" w14:textId="0877990F" w:rsidR="00096865" w:rsidRPr="00C032F4" w:rsidRDefault="002B32D6" w:rsidP="00EF3662">
      <w:pPr>
        <w:jc w:val="center"/>
        <w:rPr>
          <w:rFonts w:ascii="GHEA Grapalat" w:hAnsi="GHEA Grapalat" w:cs="Arial"/>
          <w:b/>
          <w:sz w:val="20"/>
          <w:lang w:val="af-ZA"/>
        </w:rPr>
      </w:pPr>
      <w:r w:rsidRPr="00C032F4">
        <w:rPr>
          <w:rFonts w:ascii="GHEA Grapalat" w:hAnsi="GHEA Grapalat"/>
          <w:b/>
          <w:sz w:val="20"/>
          <w:lang w:val="af-ZA"/>
        </w:rPr>
        <w:t xml:space="preserve">3.  </w:t>
      </w:r>
      <w:proofErr w:type="gramStart"/>
      <w:r w:rsidRPr="00C032F4">
        <w:rPr>
          <w:rFonts w:ascii="GHEA Grapalat" w:hAnsi="GHEA Grapalat" w:cs="Sylfaen"/>
          <w:b/>
          <w:sz w:val="20"/>
        </w:rPr>
        <w:t>ՀՐԱՎԵՐԻ</w:t>
      </w:r>
      <w:r w:rsidRPr="00C032F4">
        <w:rPr>
          <w:rFonts w:ascii="GHEA Grapalat" w:hAnsi="GHEA Grapalat" w:cs="Arial"/>
          <w:b/>
          <w:sz w:val="20"/>
          <w:lang w:val="af-ZA"/>
        </w:rPr>
        <w:t xml:space="preserve">  </w:t>
      </w:r>
      <w:r w:rsidRPr="00C032F4">
        <w:rPr>
          <w:rFonts w:ascii="GHEA Grapalat" w:hAnsi="GHEA Grapalat" w:cs="Sylfaen"/>
          <w:b/>
          <w:sz w:val="20"/>
        </w:rPr>
        <w:t>ՊԱՐԶԱԲԱՆՈՒՄԸ</w:t>
      </w:r>
      <w:proofErr w:type="gramEnd"/>
      <w:r w:rsidRPr="00C032F4">
        <w:rPr>
          <w:rFonts w:ascii="GHEA Grapalat" w:hAnsi="GHEA Grapalat" w:cs="Arial"/>
          <w:b/>
          <w:sz w:val="20"/>
          <w:lang w:val="af-ZA"/>
        </w:rPr>
        <w:t xml:space="preserve">  </w:t>
      </w:r>
      <w:r w:rsidRPr="00C032F4">
        <w:rPr>
          <w:rFonts w:ascii="GHEA Grapalat" w:hAnsi="GHEA Grapalat" w:cs="Arial"/>
          <w:b/>
          <w:sz w:val="20"/>
        </w:rPr>
        <w:t>ԵՎ</w:t>
      </w:r>
      <w:r w:rsidRPr="00C032F4">
        <w:rPr>
          <w:rFonts w:ascii="GHEA Grapalat" w:hAnsi="GHEA Grapalat" w:cs="Arial"/>
          <w:b/>
          <w:sz w:val="20"/>
          <w:lang w:val="af-ZA"/>
        </w:rPr>
        <w:t xml:space="preserve"> </w:t>
      </w:r>
      <w:r w:rsidRPr="00C032F4">
        <w:rPr>
          <w:rFonts w:ascii="GHEA Grapalat" w:hAnsi="GHEA Grapalat" w:cs="Sylfaen"/>
          <w:b/>
          <w:sz w:val="20"/>
        </w:rPr>
        <w:t>ՀՐԱՎԵՐՈՒՄ</w:t>
      </w:r>
      <w:r w:rsidRPr="00C032F4">
        <w:rPr>
          <w:rFonts w:ascii="GHEA Grapalat" w:hAnsi="GHEA Grapalat" w:cs="Arial"/>
          <w:b/>
          <w:sz w:val="20"/>
          <w:lang w:val="af-ZA"/>
        </w:rPr>
        <w:t xml:space="preserve"> </w:t>
      </w:r>
      <w:r w:rsidRPr="00C032F4">
        <w:rPr>
          <w:rFonts w:ascii="GHEA Grapalat" w:hAnsi="GHEA Grapalat" w:cs="Sylfaen"/>
          <w:b/>
          <w:sz w:val="20"/>
        </w:rPr>
        <w:t>ՓՈՓՈԽՈՒԹՅՈՒՆ</w:t>
      </w:r>
      <w:r w:rsidRPr="00C032F4">
        <w:rPr>
          <w:rFonts w:ascii="GHEA Grapalat" w:hAnsi="GHEA Grapalat" w:cs="Arial"/>
          <w:b/>
          <w:sz w:val="20"/>
          <w:lang w:val="af-ZA"/>
        </w:rPr>
        <w:t xml:space="preserve"> </w:t>
      </w:r>
      <w:r w:rsidRPr="00C032F4">
        <w:rPr>
          <w:rFonts w:ascii="GHEA Grapalat" w:hAnsi="GHEA Grapalat" w:cs="Sylfaen"/>
          <w:b/>
          <w:sz w:val="20"/>
        </w:rPr>
        <w:t>ԿԱՏԱՐԵԼՈՒ</w:t>
      </w:r>
      <w:r w:rsidRPr="00C032F4">
        <w:rPr>
          <w:rFonts w:ascii="GHEA Grapalat" w:hAnsi="GHEA Grapalat" w:cs="Arial"/>
          <w:b/>
          <w:sz w:val="20"/>
          <w:lang w:val="af-ZA"/>
        </w:rPr>
        <w:t xml:space="preserve"> </w:t>
      </w:r>
      <w:r w:rsidRPr="00C032F4">
        <w:rPr>
          <w:rFonts w:ascii="GHEA Grapalat" w:hAnsi="GHEA Grapalat" w:cs="Sylfaen"/>
          <w:b/>
          <w:sz w:val="20"/>
        </w:rPr>
        <w:t>ԿԱՐԳԸ</w:t>
      </w:r>
      <w:r w:rsidRPr="00C032F4">
        <w:rPr>
          <w:rFonts w:ascii="GHEA Grapalat" w:hAnsi="GHEA Grapalat" w:cs="Arial"/>
          <w:b/>
          <w:sz w:val="20"/>
          <w:lang w:val="af-ZA"/>
        </w:rPr>
        <w:t xml:space="preserve"> </w:t>
      </w:r>
    </w:p>
    <w:p w14:paraId="51349D13" w14:textId="77777777" w:rsidR="00096865" w:rsidRPr="00C032F4" w:rsidRDefault="00096865" w:rsidP="00EF3662">
      <w:pPr>
        <w:jc w:val="center"/>
        <w:rPr>
          <w:rFonts w:ascii="GHEA Grapalat" w:hAnsi="GHEA Grapalat"/>
          <w:b/>
          <w:sz w:val="20"/>
          <w:lang w:val="af-ZA"/>
        </w:rPr>
      </w:pPr>
    </w:p>
    <w:p w14:paraId="6A7AD2BE" w14:textId="77777777" w:rsidR="00096865" w:rsidRPr="00C032F4" w:rsidRDefault="00096865" w:rsidP="00EF3662">
      <w:pPr>
        <w:ind w:firstLine="567"/>
        <w:jc w:val="both"/>
        <w:rPr>
          <w:rFonts w:ascii="GHEA Grapalat" w:hAnsi="GHEA Grapalat"/>
          <w:sz w:val="20"/>
          <w:lang w:val="af-ZA"/>
        </w:rPr>
      </w:pPr>
      <w:r w:rsidRPr="00C032F4">
        <w:rPr>
          <w:rFonts w:ascii="GHEA Grapalat" w:hAnsi="GHEA Grapalat"/>
          <w:sz w:val="20"/>
          <w:lang w:val="af-ZA"/>
        </w:rPr>
        <w:t xml:space="preserve">3.1 </w:t>
      </w:r>
      <w:proofErr w:type="spellStart"/>
      <w:r w:rsidRPr="00C032F4">
        <w:rPr>
          <w:rFonts w:ascii="GHEA Grapalat" w:hAnsi="GHEA Grapalat" w:cs="Sylfaen"/>
          <w:sz w:val="20"/>
        </w:rPr>
        <w:t>Օրենքի</w:t>
      </w:r>
      <w:proofErr w:type="spellEnd"/>
      <w:r w:rsidRPr="00C032F4">
        <w:rPr>
          <w:rFonts w:ascii="GHEA Grapalat" w:hAnsi="GHEA Grapalat" w:cs="Arial"/>
          <w:sz w:val="20"/>
          <w:lang w:val="af-ZA"/>
        </w:rPr>
        <w:t xml:space="preserve"> 2</w:t>
      </w:r>
      <w:r w:rsidR="00525BD2" w:rsidRPr="00C032F4">
        <w:rPr>
          <w:rFonts w:ascii="GHEA Grapalat" w:hAnsi="GHEA Grapalat" w:cs="Arial"/>
          <w:sz w:val="20"/>
          <w:lang w:val="af-ZA"/>
        </w:rPr>
        <w:t>9</w:t>
      </w:r>
      <w:r w:rsidRPr="00C032F4">
        <w:rPr>
          <w:rFonts w:ascii="GHEA Grapalat" w:hAnsi="GHEA Grapalat" w:cs="Arial"/>
          <w:sz w:val="20"/>
          <w:lang w:val="af-ZA"/>
        </w:rPr>
        <w:t>-</w:t>
      </w:r>
      <w:proofErr w:type="spellStart"/>
      <w:r w:rsidRPr="00C032F4">
        <w:rPr>
          <w:rFonts w:ascii="GHEA Grapalat" w:hAnsi="GHEA Grapalat" w:cs="Sylfaen"/>
          <w:sz w:val="20"/>
        </w:rPr>
        <w:t>րդ</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հոդվածի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համաձայն</w:t>
      </w:r>
      <w:proofErr w:type="spellEnd"/>
      <w:r w:rsidRPr="00C032F4">
        <w:rPr>
          <w:rFonts w:ascii="GHEA Grapalat" w:hAnsi="GHEA Grapalat" w:cs="Arial"/>
          <w:sz w:val="20"/>
          <w:lang w:val="af-ZA"/>
        </w:rPr>
        <w:t xml:space="preserve">` </w:t>
      </w:r>
      <w:proofErr w:type="spellStart"/>
      <w:r w:rsidR="00051B7F" w:rsidRPr="00C032F4">
        <w:rPr>
          <w:rFonts w:ascii="GHEA Grapalat" w:hAnsi="GHEA Grapalat" w:cs="Arial"/>
          <w:sz w:val="20"/>
        </w:rPr>
        <w:t>մ</w:t>
      </w:r>
      <w:r w:rsidRPr="00C032F4">
        <w:rPr>
          <w:rFonts w:ascii="GHEA Grapalat" w:hAnsi="GHEA Grapalat" w:cs="Sylfaen"/>
          <w:sz w:val="20"/>
        </w:rPr>
        <w:t>ասնակիցն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իրավունք</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ունի</w:t>
      </w:r>
      <w:proofErr w:type="spellEnd"/>
      <w:r w:rsidRPr="00C032F4">
        <w:rPr>
          <w:rFonts w:ascii="GHEA Grapalat" w:hAnsi="GHEA Grapalat" w:cs="Arial"/>
          <w:sz w:val="20"/>
          <w:lang w:val="af-ZA"/>
        </w:rPr>
        <w:t xml:space="preserve"> </w:t>
      </w:r>
      <w:proofErr w:type="spellStart"/>
      <w:r w:rsidR="00AE4008" w:rsidRPr="00C032F4">
        <w:rPr>
          <w:rFonts w:ascii="GHEA Grapalat" w:hAnsi="GHEA Grapalat" w:cs="Sylfaen"/>
          <w:sz w:val="20"/>
        </w:rPr>
        <w:t>պ</w:t>
      </w:r>
      <w:r w:rsidRPr="00C032F4">
        <w:rPr>
          <w:rFonts w:ascii="GHEA Grapalat" w:hAnsi="GHEA Grapalat" w:cs="Sylfaen"/>
          <w:sz w:val="20"/>
        </w:rPr>
        <w:t>ատվիրատուից</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պահանջել</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հրավերի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պարզաբանում</w:t>
      </w:r>
      <w:proofErr w:type="spellEnd"/>
      <w:r w:rsidR="004D5671" w:rsidRPr="00C032F4">
        <w:rPr>
          <w:rFonts w:ascii="GHEA Grapalat" w:hAnsi="GHEA Grapalat" w:cs="Tahoma"/>
          <w:sz w:val="20"/>
        </w:rPr>
        <w:t>։</w:t>
      </w:r>
    </w:p>
    <w:p w14:paraId="04F3B1FF" w14:textId="7027B1DF" w:rsidR="00096865" w:rsidRPr="00C032F4" w:rsidRDefault="00096865" w:rsidP="00EF3662">
      <w:pPr>
        <w:autoSpaceDE w:val="0"/>
        <w:autoSpaceDN w:val="0"/>
        <w:adjustRightInd w:val="0"/>
        <w:ind w:firstLine="567"/>
        <w:jc w:val="both"/>
        <w:rPr>
          <w:rFonts w:ascii="GHEA Grapalat" w:hAnsi="GHEA Grapalat"/>
          <w:sz w:val="20"/>
          <w:lang w:val="af-ZA"/>
        </w:rPr>
      </w:pPr>
      <w:proofErr w:type="spellStart"/>
      <w:r w:rsidRPr="00C032F4">
        <w:rPr>
          <w:rFonts w:ascii="GHEA Grapalat" w:hAnsi="GHEA Grapalat" w:cs="Sylfaen"/>
          <w:sz w:val="20"/>
        </w:rPr>
        <w:t>Մասնակիցն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իրավունք</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ունի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հայտերի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ներկայացման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վերջնաժամկետը</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լրանալուց</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առնվազն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հինգ</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օրացուցային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w:t>
      </w:r>
      <w:proofErr w:type="spellEnd"/>
      <w:r w:rsidR="002B5F87" w:rsidRPr="00C032F4">
        <w:rPr>
          <w:rFonts w:ascii="GHEA Grapalat" w:hAnsi="GHEA Grapalat" w:cs="Sylfaen"/>
          <w:sz w:val="20"/>
          <w:lang w:val="af-ZA"/>
        </w:rPr>
        <w:t xml:space="preserve"> </w:t>
      </w:r>
      <w:proofErr w:type="spellStart"/>
      <w:r w:rsidRPr="00C032F4">
        <w:rPr>
          <w:rFonts w:ascii="GHEA Grapalat" w:hAnsi="GHEA Grapalat" w:cs="Sylfaen"/>
          <w:sz w:val="20"/>
        </w:rPr>
        <w:t>առաջ</w:t>
      </w:r>
      <w:proofErr w:type="spellEnd"/>
      <w:r w:rsidRPr="00C032F4">
        <w:rPr>
          <w:rFonts w:ascii="GHEA Grapalat" w:hAnsi="GHEA Grapalat" w:cs="Arial"/>
          <w:sz w:val="20"/>
          <w:lang w:val="af-ZA"/>
        </w:rPr>
        <w:t xml:space="preserve"> </w:t>
      </w:r>
      <w:proofErr w:type="spellStart"/>
      <w:r w:rsidR="00965B76" w:rsidRPr="00C032F4">
        <w:rPr>
          <w:rFonts w:ascii="GHEA Grapalat" w:hAnsi="GHEA Grapalat" w:cs="Arial"/>
          <w:sz w:val="20"/>
        </w:rPr>
        <w:t>համակարգի</w:t>
      </w:r>
      <w:proofErr w:type="spellEnd"/>
      <w:r w:rsidR="00965B76" w:rsidRPr="00C032F4">
        <w:rPr>
          <w:rFonts w:ascii="GHEA Grapalat" w:hAnsi="GHEA Grapalat" w:cs="Arial"/>
          <w:sz w:val="20"/>
          <w:lang w:val="af-ZA"/>
        </w:rPr>
        <w:t xml:space="preserve"> </w:t>
      </w:r>
      <w:proofErr w:type="spellStart"/>
      <w:r w:rsidR="00965B76" w:rsidRPr="00C032F4">
        <w:rPr>
          <w:rFonts w:ascii="GHEA Grapalat" w:hAnsi="GHEA Grapalat" w:cs="Arial"/>
          <w:sz w:val="20"/>
        </w:rPr>
        <w:t>միջոցով</w:t>
      </w:r>
      <w:proofErr w:type="spellEnd"/>
      <w:r w:rsidR="00965B76" w:rsidRPr="00C032F4">
        <w:rPr>
          <w:rFonts w:ascii="GHEA Grapalat" w:hAnsi="GHEA Grapalat" w:cs="Arial"/>
          <w:sz w:val="20"/>
          <w:lang w:val="af-ZA"/>
        </w:rPr>
        <w:t xml:space="preserve"> </w:t>
      </w:r>
      <w:proofErr w:type="spellStart"/>
      <w:r w:rsidR="000946A3" w:rsidRPr="00C032F4">
        <w:rPr>
          <w:rFonts w:ascii="GHEA Grapalat" w:hAnsi="GHEA Grapalat" w:cs="Sylfaen"/>
          <w:sz w:val="20"/>
        </w:rPr>
        <w:t>հանձնաժողովից</w:t>
      </w:r>
      <w:proofErr w:type="spellEnd"/>
      <w:r w:rsidR="000946A3" w:rsidRPr="00C032F4">
        <w:rPr>
          <w:rFonts w:ascii="GHEA Grapalat" w:hAnsi="GHEA Grapalat" w:cs="Sylfaen"/>
          <w:sz w:val="20"/>
          <w:lang w:val="af-ZA"/>
        </w:rPr>
        <w:t xml:space="preserve"> </w:t>
      </w:r>
      <w:proofErr w:type="spellStart"/>
      <w:r w:rsidRPr="00C032F4">
        <w:rPr>
          <w:rFonts w:ascii="GHEA Grapalat" w:hAnsi="GHEA Grapalat" w:cs="Sylfaen"/>
          <w:sz w:val="20"/>
        </w:rPr>
        <w:t>պահանջելու</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հրավերի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պարզաբանում</w:t>
      </w:r>
      <w:proofErr w:type="spellEnd"/>
      <w:r w:rsidR="004D5671" w:rsidRPr="00C032F4">
        <w:rPr>
          <w:rFonts w:ascii="GHEA Grapalat" w:hAnsi="GHEA Grapalat" w:cs="Tahoma"/>
          <w:sz w:val="20"/>
        </w:rPr>
        <w:t>։</w:t>
      </w:r>
      <w:r w:rsidRPr="00C032F4">
        <w:rPr>
          <w:rFonts w:ascii="GHEA Grapalat" w:hAnsi="GHEA Grapalat"/>
          <w:sz w:val="20"/>
          <w:lang w:val="af-ZA"/>
        </w:rPr>
        <w:t xml:space="preserve"> </w:t>
      </w:r>
      <w:proofErr w:type="spellStart"/>
      <w:r w:rsidR="000946A3" w:rsidRPr="00C032F4">
        <w:rPr>
          <w:rFonts w:ascii="GHEA Grapalat" w:hAnsi="GHEA Grapalat"/>
          <w:sz w:val="20"/>
        </w:rPr>
        <w:t>Հանձնաժողովը</w:t>
      </w:r>
      <w:proofErr w:type="spellEnd"/>
      <w:r w:rsidR="000946A3" w:rsidRPr="00C032F4">
        <w:rPr>
          <w:rFonts w:ascii="GHEA Grapalat" w:hAnsi="GHEA Grapalat"/>
          <w:sz w:val="20"/>
          <w:lang w:val="af-ZA"/>
        </w:rPr>
        <w:t xml:space="preserve"> </w:t>
      </w:r>
      <w:proofErr w:type="spellStart"/>
      <w:r w:rsidR="000946A3" w:rsidRPr="00C032F4">
        <w:rPr>
          <w:rFonts w:ascii="GHEA Grapalat" w:hAnsi="GHEA Grapalat" w:cs="Sylfaen"/>
          <w:sz w:val="20"/>
        </w:rPr>
        <w:t>հարցումը</w:t>
      </w:r>
      <w:proofErr w:type="spellEnd"/>
      <w:r w:rsidR="000946A3" w:rsidRPr="00C032F4">
        <w:rPr>
          <w:rFonts w:ascii="GHEA Grapalat" w:hAnsi="GHEA Grapalat" w:cs="Arial"/>
          <w:sz w:val="20"/>
          <w:lang w:val="af-ZA"/>
        </w:rPr>
        <w:t xml:space="preserve"> </w:t>
      </w:r>
      <w:proofErr w:type="spellStart"/>
      <w:r w:rsidRPr="00C032F4">
        <w:rPr>
          <w:rFonts w:ascii="GHEA Grapalat" w:hAnsi="GHEA Grapalat" w:cs="Sylfaen"/>
          <w:sz w:val="20"/>
        </w:rPr>
        <w:t>կատարած</w:t>
      </w:r>
      <w:proofErr w:type="spellEnd"/>
      <w:r w:rsidRPr="00C032F4">
        <w:rPr>
          <w:rFonts w:ascii="GHEA Grapalat" w:hAnsi="GHEA Grapalat" w:cs="Arial"/>
          <w:sz w:val="20"/>
          <w:lang w:val="af-ZA"/>
        </w:rPr>
        <w:t xml:space="preserve"> </w:t>
      </w:r>
      <w:proofErr w:type="spellStart"/>
      <w:r w:rsidR="000946A3" w:rsidRPr="00C032F4">
        <w:rPr>
          <w:rFonts w:ascii="GHEA Grapalat" w:hAnsi="GHEA Grapalat" w:cs="Arial"/>
          <w:sz w:val="20"/>
        </w:rPr>
        <w:t>մ</w:t>
      </w:r>
      <w:r w:rsidR="000946A3" w:rsidRPr="00C032F4">
        <w:rPr>
          <w:rFonts w:ascii="GHEA Grapalat" w:hAnsi="GHEA Grapalat" w:cs="Sylfaen"/>
          <w:sz w:val="20"/>
        </w:rPr>
        <w:t>ասնակցին</w:t>
      </w:r>
      <w:proofErr w:type="spellEnd"/>
      <w:r w:rsidR="000946A3" w:rsidRPr="00C032F4">
        <w:rPr>
          <w:rFonts w:ascii="GHEA Grapalat" w:hAnsi="GHEA Grapalat" w:cs="Arial"/>
          <w:sz w:val="20"/>
          <w:lang w:val="af-ZA"/>
        </w:rPr>
        <w:t xml:space="preserve"> </w:t>
      </w:r>
      <w:proofErr w:type="spellStart"/>
      <w:r w:rsidRPr="00C032F4">
        <w:rPr>
          <w:rFonts w:ascii="GHEA Grapalat" w:hAnsi="GHEA Grapalat" w:cs="Sylfaen"/>
          <w:sz w:val="20"/>
        </w:rPr>
        <w:t>պարզաբանումը</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տրամադրում</w:t>
      </w:r>
      <w:proofErr w:type="spellEnd"/>
      <w:r w:rsidRPr="00C032F4">
        <w:rPr>
          <w:rFonts w:ascii="GHEA Grapalat" w:hAnsi="GHEA Grapalat" w:cs="Arial"/>
          <w:sz w:val="20"/>
          <w:lang w:val="af-ZA"/>
        </w:rPr>
        <w:t xml:space="preserve"> </w:t>
      </w:r>
      <w:r w:rsidRPr="00C032F4">
        <w:rPr>
          <w:rFonts w:ascii="GHEA Grapalat" w:hAnsi="GHEA Grapalat" w:cs="Sylfaen"/>
          <w:sz w:val="20"/>
        </w:rPr>
        <w:t>է</w:t>
      </w:r>
      <w:r w:rsidR="00A93710" w:rsidRPr="00C032F4">
        <w:rPr>
          <w:rFonts w:ascii="GHEA Grapalat" w:hAnsi="GHEA Grapalat" w:cs="Sylfaen"/>
          <w:sz w:val="20"/>
          <w:lang w:val="af-ZA"/>
        </w:rPr>
        <w:t xml:space="preserve"> </w:t>
      </w:r>
      <w:proofErr w:type="spellStart"/>
      <w:r w:rsidR="00926875" w:rsidRPr="00C032F4">
        <w:rPr>
          <w:rFonts w:ascii="GHEA Grapalat" w:hAnsi="GHEA Grapalat" w:cs="Sylfaen"/>
          <w:sz w:val="20"/>
        </w:rPr>
        <w:t>համակարգի</w:t>
      </w:r>
      <w:proofErr w:type="spellEnd"/>
      <w:r w:rsidR="00926875" w:rsidRPr="00C032F4">
        <w:rPr>
          <w:rFonts w:ascii="GHEA Grapalat" w:hAnsi="GHEA Grapalat" w:cs="Sylfaen"/>
          <w:sz w:val="20"/>
          <w:lang w:val="af-ZA"/>
        </w:rPr>
        <w:t xml:space="preserve"> </w:t>
      </w:r>
      <w:proofErr w:type="spellStart"/>
      <w:r w:rsidR="00926875" w:rsidRPr="00C032F4">
        <w:rPr>
          <w:rFonts w:ascii="GHEA Grapalat" w:hAnsi="GHEA Grapalat" w:cs="Sylfaen"/>
          <w:sz w:val="20"/>
        </w:rPr>
        <w:t>միջոցով</w:t>
      </w:r>
      <w:proofErr w:type="spellEnd"/>
      <w:r w:rsidR="00926875" w:rsidRPr="00C032F4">
        <w:rPr>
          <w:rFonts w:ascii="GHEA Grapalat" w:hAnsi="GHEA Grapalat" w:cs="Sylfaen"/>
          <w:sz w:val="20"/>
          <w:lang w:val="af-ZA"/>
        </w:rPr>
        <w:t xml:space="preserve">` </w:t>
      </w:r>
      <w:proofErr w:type="spellStart"/>
      <w:r w:rsidRPr="00C032F4">
        <w:rPr>
          <w:rFonts w:ascii="GHEA Grapalat" w:hAnsi="GHEA Grapalat" w:cs="Sylfaen"/>
          <w:sz w:val="20"/>
        </w:rPr>
        <w:t>հարցում</w:t>
      </w:r>
      <w:r w:rsidR="000946A3" w:rsidRPr="00C032F4">
        <w:rPr>
          <w:rFonts w:ascii="GHEA Grapalat" w:hAnsi="GHEA Grapalat" w:cs="Sylfaen"/>
          <w:sz w:val="20"/>
        </w:rPr>
        <w:t>ը</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ստանալու</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օրվան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հաջորդող</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եր</w:t>
      </w:r>
      <w:r w:rsidR="00A93710" w:rsidRPr="00C032F4">
        <w:rPr>
          <w:rFonts w:ascii="GHEA Grapalat" w:hAnsi="GHEA Grapalat" w:cs="Sylfaen"/>
          <w:sz w:val="20"/>
        </w:rPr>
        <w:t>կու</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օրացուցային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օրվա</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ընթացքում</w:t>
      </w:r>
      <w:proofErr w:type="spellEnd"/>
      <w:r w:rsidR="004D5671" w:rsidRPr="00C032F4">
        <w:rPr>
          <w:rFonts w:ascii="GHEA Grapalat" w:hAnsi="GHEA Grapalat" w:cs="Tahoma"/>
          <w:sz w:val="20"/>
        </w:rPr>
        <w:t>։</w:t>
      </w:r>
      <w:r w:rsidR="00781688" w:rsidRPr="00C032F4">
        <w:rPr>
          <w:rFonts w:ascii="GHEA Grapalat" w:hAnsi="GHEA Grapalat" w:cs="Tahoma"/>
          <w:sz w:val="20"/>
          <w:lang w:val="af-ZA"/>
        </w:rPr>
        <w:t xml:space="preserve"> </w:t>
      </w:r>
      <w:r w:rsidRPr="00C032F4">
        <w:rPr>
          <w:rFonts w:ascii="GHEA Grapalat" w:hAnsi="GHEA Grapalat"/>
          <w:sz w:val="20"/>
          <w:lang w:val="af-ZA"/>
        </w:rPr>
        <w:t xml:space="preserve"> </w:t>
      </w:r>
    </w:p>
    <w:p w14:paraId="1400377D" w14:textId="77777777" w:rsidR="00096865" w:rsidRPr="00C032F4" w:rsidRDefault="00096865" w:rsidP="00EF3662">
      <w:pPr>
        <w:ind w:firstLine="567"/>
        <w:jc w:val="both"/>
        <w:rPr>
          <w:rFonts w:ascii="GHEA Grapalat" w:hAnsi="GHEA Grapalat"/>
          <w:sz w:val="20"/>
          <w:szCs w:val="20"/>
          <w:lang w:val="af-ZA"/>
        </w:rPr>
      </w:pPr>
      <w:r w:rsidRPr="00C032F4">
        <w:rPr>
          <w:rFonts w:ascii="GHEA Grapalat" w:hAnsi="GHEA Grapalat"/>
          <w:sz w:val="20"/>
          <w:lang w:val="af-ZA"/>
        </w:rPr>
        <w:t xml:space="preserve">3.2 </w:t>
      </w:r>
      <w:proofErr w:type="spellStart"/>
      <w:r w:rsidRPr="00C032F4">
        <w:rPr>
          <w:rFonts w:ascii="GHEA Grapalat" w:hAnsi="GHEA Grapalat" w:cs="Sylfaen"/>
          <w:sz w:val="20"/>
        </w:rPr>
        <w:t>Հարցման</w:t>
      </w:r>
      <w:proofErr w:type="spellEnd"/>
      <w:r w:rsidRPr="00C032F4">
        <w:rPr>
          <w:rFonts w:ascii="GHEA Grapalat" w:hAnsi="GHEA Grapalat" w:cs="Arial"/>
          <w:sz w:val="20"/>
          <w:lang w:val="af-ZA"/>
        </w:rPr>
        <w:t xml:space="preserve"> </w:t>
      </w:r>
      <w:r w:rsidRPr="00C032F4">
        <w:rPr>
          <w:rFonts w:ascii="GHEA Grapalat" w:hAnsi="GHEA Grapalat" w:cs="Sylfaen"/>
          <w:sz w:val="20"/>
        </w:rPr>
        <w:t>և</w:t>
      </w:r>
      <w:r w:rsidRPr="00C032F4">
        <w:rPr>
          <w:rFonts w:ascii="GHEA Grapalat" w:hAnsi="GHEA Grapalat" w:cs="Arial"/>
          <w:sz w:val="20"/>
          <w:lang w:val="af-ZA"/>
        </w:rPr>
        <w:t xml:space="preserve"> </w:t>
      </w:r>
      <w:proofErr w:type="spellStart"/>
      <w:r w:rsidRPr="00C032F4">
        <w:rPr>
          <w:rFonts w:ascii="GHEA Grapalat" w:hAnsi="GHEA Grapalat" w:cs="Sylfaen"/>
          <w:sz w:val="20"/>
        </w:rPr>
        <w:t>պարզաբանումների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բովանդակության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մասին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հայտարարությունը</w:t>
      </w:r>
      <w:proofErr w:type="spellEnd"/>
      <w:r w:rsidRPr="00C032F4">
        <w:rPr>
          <w:rFonts w:ascii="GHEA Grapalat" w:hAnsi="GHEA Grapalat" w:cs="Arial"/>
          <w:sz w:val="20"/>
          <w:lang w:val="af-ZA"/>
        </w:rPr>
        <w:t xml:space="preserve"> </w:t>
      </w:r>
      <w:proofErr w:type="spellStart"/>
      <w:r w:rsidR="00781688" w:rsidRPr="00C032F4">
        <w:rPr>
          <w:rFonts w:ascii="GHEA Grapalat" w:hAnsi="GHEA Grapalat" w:cs="Arial"/>
          <w:sz w:val="20"/>
        </w:rPr>
        <w:t>պարզաբանումը</w:t>
      </w:r>
      <w:proofErr w:type="spellEnd"/>
      <w:r w:rsidR="00781688" w:rsidRPr="00C032F4">
        <w:rPr>
          <w:rFonts w:ascii="GHEA Grapalat" w:hAnsi="GHEA Grapalat" w:cs="Arial"/>
          <w:sz w:val="20"/>
          <w:lang w:val="af-ZA"/>
        </w:rPr>
        <w:t xml:space="preserve"> </w:t>
      </w:r>
      <w:proofErr w:type="spellStart"/>
      <w:r w:rsidR="00781688" w:rsidRPr="00C032F4">
        <w:rPr>
          <w:rFonts w:ascii="GHEA Grapalat" w:hAnsi="GHEA Grapalat" w:cs="Arial"/>
          <w:sz w:val="20"/>
        </w:rPr>
        <w:t>տրամադրելու</w:t>
      </w:r>
      <w:proofErr w:type="spellEnd"/>
      <w:r w:rsidR="00781688" w:rsidRPr="00C032F4">
        <w:rPr>
          <w:rFonts w:ascii="GHEA Grapalat" w:hAnsi="GHEA Grapalat" w:cs="Arial"/>
          <w:sz w:val="20"/>
          <w:lang w:val="af-ZA"/>
        </w:rPr>
        <w:t xml:space="preserve"> </w:t>
      </w:r>
      <w:proofErr w:type="spellStart"/>
      <w:r w:rsidR="00781688" w:rsidRPr="00C032F4">
        <w:rPr>
          <w:rFonts w:ascii="GHEA Grapalat" w:hAnsi="GHEA Grapalat" w:cs="Arial"/>
          <w:sz w:val="20"/>
        </w:rPr>
        <w:t>օրը</w:t>
      </w:r>
      <w:proofErr w:type="spellEnd"/>
      <w:r w:rsidR="00781688" w:rsidRPr="00C032F4">
        <w:rPr>
          <w:rFonts w:ascii="GHEA Grapalat" w:hAnsi="GHEA Grapalat" w:cs="Arial"/>
          <w:sz w:val="20"/>
          <w:lang w:val="af-ZA"/>
        </w:rPr>
        <w:t xml:space="preserve"> </w:t>
      </w:r>
      <w:proofErr w:type="spellStart"/>
      <w:r w:rsidRPr="00C032F4">
        <w:rPr>
          <w:rFonts w:ascii="GHEA Grapalat" w:hAnsi="GHEA Grapalat" w:cs="Sylfaen"/>
          <w:sz w:val="20"/>
        </w:rPr>
        <w:t>հրապարակվում</w:t>
      </w:r>
      <w:proofErr w:type="spellEnd"/>
      <w:r w:rsidRPr="00C032F4">
        <w:rPr>
          <w:rFonts w:ascii="GHEA Grapalat" w:hAnsi="GHEA Grapalat" w:cs="Arial"/>
          <w:sz w:val="20"/>
          <w:lang w:val="af-ZA"/>
        </w:rPr>
        <w:t xml:space="preserve"> </w:t>
      </w:r>
      <w:r w:rsidRPr="00C032F4">
        <w:rPr>
          <w:rFonts w:ascii="GHEA Grapalat" w:hAnsi="GHEA Grapalat" w:cs="Sylfaen"/>
          <w:sz w:val="20"/>
        </w:rPr>
        <w:t>է</w:t>
      </w:r>
      <w:r w:rsidRPr="00C032F4">
        <w:rPr>
          <w:rFonts w:ascii="GHEA Grapalat" w:hAnsi="GHEA Grapalat" w:cs="Arial"/>
          <w:sz w:val="20"/>
          <w:lang w:val="af-ZA"/>
        </w:rPr>
        <w:t xml:space="preserve"> </w:t>
      </w:r>
      <w:proofErr w:type="spellStart"/>
      <w:r w:rsidR="00781688" w:rsidRPr="00C032F4">
        <w:rPr>
          <w:rFonts w:ascii="GHEA Grapalat" w:hAnsi="GHEA Grapalat" w:cs="Arial"/>
          <w:sz w:val="20"/>
        </w:rPr>
        <w:t>համակարգում</w:t>
      </w:r>
      <w:proofErr w:type="spellEnd"/>
      <w:r w:rsidR="00781688" w:rsidRPr="00C032F4">
        <w:rPr>
          <w:rFonts w:ascii="GHEA Grapalat" w:hAnsi="GHEA Grapalat" w:cs="Arial"/>
          <w:sz w:val="20"/>
          <w:lang w:val="af-ZA"/>
        </w:rPr>
        <w:t xml:space="preserve"> </w:t>
      </w:r>
      <w:r w:rsidR="00781688" w:rsidRPr="00C032F4">
        <w:rPr>
          <w:rFonts w:ascii="GHEA Grapalat" w:hAnsi="GHEA Grapalat" w:cs="Arial"/>
          <w:sz w:val="20"/>
        </w:rPr>
        <w:t>և</w:t>
      </w:r>
      <w:r w:rsidR="00781688" w:rsidRPr="00C032F4">
        <w:rPr>
          <w:rFonts w:ascii="GHEA Grapalat" w:hAnsi="GHEA Grapalat" w:cs="Arial"/>
          <w:sz w:val="20"/>
          <w:lang w:val="af-ZA"/>
        </w:rPr>
        <w:t xml:space="preserve"> </w:t>
      </w:r>
      <w:r w:rsidR="00757A3F" w:rsidRPr="00C032F4">
        <w:rPr>
          <w:rFonts w:ascii="GHEA Grapalat" w:hAnsi="GHEA Grapalat" w:cs="Sylfaen"/>
          <w:sz w:val="20"/>
          <w:lang w:val="af-ZA"/>
        </w:rPr>
        <w:t xml:space="preserve">www.procurement.am </w:t>
      </w:r>
      <w:r w:rsidR="00757A3F" w:rsidRPr="00C032F4">
        <w:rPr>
          <w:rFonts w:ascii="GHEA Grapalat" w:hAnsi="GHEA Grapalat" w:cs="Sylfaen"/>
          <w:sz w:val="20"/>
          <w:lang w:val="ru-RU"/>
        </w:rPr>
        <w:t>հասցեով</w:t>
      </w:r>
      <w:r w:rsidR="00757A3F" w:rsidRPr="00C032F4">
        <w:rPr>
          <w:rFonts w:ascii="GHEA Grapalat" w:hAnsi="GHEA Grapalat" w:cs="Sylfaen"/>
          <w:sz w:val="20"/>
          <w:lang w:val="af-ZA"/>
        </w:rPr>
        <w:t xml:space="preserve"> </w:t>
      </w:r>
      <w:proofErr w:type="spellStart"/>
      <w:r w:rsidR="00757A3F" w:rsidRPr="00C032F4">
        <w:rPr>
          <w:rFonts w:ascii="GHEA Grapalat" w:hAnsi="GHEA Grapalat" w:cs="Sylfaen"/>
          <w:sz w:val="20"/>
        </w:rPr>
        <w:t>գործող</w:t>
      </w:r>
      <w:proofErr w:type="spellEnd"/>
      <w:r w:rsidR="00757A3F" w:rsidRPr="00C032F4">
        <w:rPr>
          <w:rFonts w:ascii="GHEA Grapalat" w:hAnsi="GHEA Grapalat" w:cs="Sylfaen"/>
          <w:sz w:val="20"/>
          <w:lang w:val="af-ZA"/>
        </w:rPr>
        <w:t xml:space="preserve"> </w:t>
      </w:r>
      <w:r w:rsidR="00757A3F" w:rsidRPr="00C032F4">
        <w:rPr>
          <w:rFonts w:ascii="GHEA Grapalat" w:hAnsi="GHEA Grapalat" w:cs="Sylfaen"/>
          <w:sz w:val="20"/>
          <w:lang w:val="ru-RU"/>
        </w:rPr>
        <w:t>տեղեկագր</w:t>
      </w:r>
      <w:r w:rsidR="009A73D5" w:rsidRPr="00C032F4">
        <w:rPr>
          <w:rFonts w:ascii="GHEA Grapalat" w:hAnsi="GHEA Grapalat" w:cs="Sylfaen"/>
          <w:sz w:val="20"/>
        </w:rPr>
        <w:t>ի</w:t>
      </w:r>
      <w:r w:rsidR="009A73D5" w:rsidRPr="00C032F4">
        <w:rPr>
          <w:rFonts w:ascii="GHEA Grapalat" w:hAnsi="GHEA Grapalat" w:cs="Sylfaen"/>
          <w:sz w:val="20"/>
          <w:lang w:val="af-ZA"/>
        </w:rPr>
        <w:t xml:space="preserve"> (</w:t>
      </w:r>
      <w:r w:rsidR="009A73D5" w:rsidRPr="00C032F4">
        <w:rPr>
          <w:rFonts w:ascii="GHEA Grapalat" w:hAnsi="GHEA Grapalat" w:cs="Sylfaen"/>
          <w:sz w:val="20"/>
          <w:lang w:val="ru-RU"/>
        </w:rPr>
        <w:t>այսուհետ</w:t>
      </w:r>
      <w:r w:rsidR="009A73D5" w:rsidRPr="00C032F4">
        <w:rPr>
          <w:rFonts w:ascii="GHEA Grapalat" w:hAnsi="GHEA Grapalat" w:cs="Sylfaen"/>
          <w:sz w:val="20"/>
          <w:lang w:val="af-ZA"/>
        </w:rPr>
        <w:t xml:space="preserve">` </w:t>
      </w:r>
      <w:r w:rsidR="009A73D5" w:rsidRPr="00C032F4">
        <w:rPr>
          <w:rFonts w:ascii="GHEA Grapalat" w:hAnsi="GHEA Grapalat" w:cs="Sylfaen"/>
          <w:sz w:val="20"/>
          <w:lang w:val="ru-RU"/>
        </w:rPr>
        <w:t>տեղեկագիր</w:t>
      </w:r>
      <w:r w:rsidR="009A73D5" w:rsidRPr="00C032F4">
        <w:rPr>
          <w:rFonts w:ascii="GHEA Grapalat" w:hAnsi="GHEA Grapalat" w:cs="Sylfaen"/>
          <w:sz w:val="20"/>
          <w:lang w:val="af-ZA"/>
        </w:rPr>
        <w:t xml:space="preserve">) </w:t>
      </w:r>
      <w:r w:rsidR="001C76F7" w:rsidRPr="00C032F4">
        <w:rPr>
          <w:rFonts w:ascii="GHEA Grapalat" w:hAnsi="GHEA Grapalat"/>
          <w:lang w:val="af-ZA"/>
        </w:rPr>
        <w:t>«</w:t>
      </w:r>
      <w:proofErr w:type="spellStart"/>
      <w:r w:rsidR="00051B7F" w:rsidRPr="00C032F4">
        <w:rPr>
          <w:rFonts w:ascii="GHEA Grapalat" w:hAnsi="GHEA Grapalat" w:cs="Sylfaen"/>
          <w:sz w:val="20"/>
        </w:rPr>
        <w:t>Գնումների</w:t>
      </w:r>
      <w:proofErr w:type="spellEnd"/>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հայտարարություններ</w:t>
      </w:r>
      <w:proofErr w:type="spellEnd"/>
      <w:r w:rsidR="001C76F7" w:rsidRPr="00C032F4">
        <w:rPr>
          <w:rFonts w:ascii="GHEA Grapalat" w:hAnsi="GHEA Grapalat"/>
          <w:lang w:val="af-ZA"/>
        </w:rPr>
        <w:t>»</w:t>
      </w:r>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բաժնի</w:t>
      </w:r>
      <w:proofErr w:type="spellEnd"/>
      <w:r w:rsidR="00051B7F" w:rsidRPr="00C032F4">
        <w:rPr>
          <w:rFonts w:ascii="GHEA Grapalat" w:hAnsi="GHEA Grapalat" w:cs="Sylfaen"/>
          <w:sz w:val="20"/>
          <w:lang w:val="af-ZA"/>
        </w:rPr>
        <w:t xml:space="preserve"> </w:t>
      </w:r>
      <w:r w:rsidR="001C76F7" w:rsidRPr="00C032F4">
        <w:rPr>
          <w:rFonts w:ascii="GHEA Grapalat" w:hAnsi="GHEA Grapalat"/>
          <w:lang w:val="af-ZA"/>
        </w:rPr>
        <w:t>«</w:t>
      </w:r>
      <w:proofErr w:type="spellStart"/>
      <w:r w:rsidR="00051B7F" w:rsidRPr="00C032F4">
        <w:rPr>
          <w:rFonts w:ascii="GHEA Grapalat" w:hAnsi="GHEA Grapalat" w:cs="Sylfaen"/>
          <w:sz w:val="20"/>
        </w:rPr>
        <w:t>Հրավերների</w:t>
      </w:r>
      <w:proofErr w:type="spellEnd"/>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պարզաբանումների</w:t>
      </w:r>
      <w:proofErr w:type="spellEnd"/>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վերաբերյալ</w:t>
      </w:r>
      <w:proofErr w:type="spellEnd"/>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հայտարարություններ</w:t>
      </w:r>
      <w:proofErr w:type="spellEnd"/>
      <w:r w:rsidR="001C76F7" w:rsidRPr="00C032F4">
        <w:rPr>
          <w:rFonts w:ascii="GHEA Grapalat" w:hAnsi="GHEA Grapalat"/>
          <w:lang w:val="af-ZA"/>
        </w:rPr>
        <w:t>»</w:t>
      </w:r>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ենթաբա</w:t>
      </w:r>
      <w:r w:rsidR="009A73D5" w:rsidRPr="00C032F4">
        <w:rPr>
          <w:rFonts w:ascii="GHEA Grapalat" w:hAnsi="GHEA Grapalat" w:cs="Sylfaen"/>
          <w:sz w:val="20"/>
        </w:rPr>
        <w:t>բաժնում</w:t>
      </w:r>
      <w:proofErr w:type="spellEnd"/>
      <w:r w:rsidR="00781688" w:rsidRPr="00C032F4">
        <w:rPr>
          <w:rFonts w:ascii="GHEA Grapalat" w:hAnsi="GHEA Grapalat" w:cs="Sylfaen"/>
          <w:sz w:val="20"/>
          <w:lang w:val="af-ZA"/>
        </w:rPr>
        <w:t>`</w:t>
      </w:r>
      <w:r w:rsidR="009A73D5" w:rsidRPr="00C032F4">
        <w:rPr>
          <w:rFonts w:ascii="GHEA Grapalat" w:hAnsi="GHEA Grapalat" w:cs="Sylfaen"/>
          <w:sz w:val="20"/>
          <w:lang w:val="af-ZA"/>
        </w:rPr>
        <w:t xml:space="preserve"> </w:t>
      </w:r>
      <w:proofErr w:type="spellStart"/>
      <w:r w:rsidRPr="00C032F4">
        <w:rPr>
          <w:rFonts w:ascii="GHEA Grapalat" w:hAnsi="GHEA Grapalat" w:cs="Sylfaen"/>
          <w:sz w:val="20"/>
        </w:rPr>
        <w:t>առանց</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նշելու</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հարցումը</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կատարած</w:t>
      </w:r>
      <w:proofErr w:type="spellEnd"/>
      <w:r w:rsidRPr="00C032F4">
        <w:rPr>
          <w:rFonts w:ascii="GHEA Grapalat" w:hAnsi="GHEA Grapalat" w:cs="Arial"/>
          <w:sz w:val="20"/>
          <w:lang w:val="af-ZA"/>
        </w:rPr>
        <w:t xml:space="preserve"> </w:t>
      </w:r>
      <w:proofErr w:type="spellStart"/>
      <w:r w:rsidR="00051B7F" w:rsidRPr="00C032F4">
        <w:rPr>
          <w:rFonts w:ascii="GHEA Grapalat" w:hAnsi="GHEA Grapalat" w:cs="Arial"/>
          <w:sz w:val="20"/>
        </w:rPr>
        <w:t>մ</w:t>
      </w:r>
      <w:r w:rsidRPr="00C032F4">
        <w:rPr>
          <w:rFonts w:ascii="GHEA Grapalat" w:hAnsi="GHEA Grapalat" w:cs="Sylfaen"/>
          <w:sz w:val="20"/>
        </w:rPr>
        <w:t>ասնակցի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տվյալները</w:t>
      </w:r>
      <w:proofErr w:type="spellEnd"/>
      <w:r w:rsidR="004D5671" w:rsidRPr="00C032F4">
        <w:rPr>
          <w:rFonts w:ascii="GHEA Grapalat" w:hAnsi="GHEA Grapalat" w:cs="Tahoma"/>
          <w:sz w:val="20"/>
        </w:rPr>
        <w:t>։</w:t>
      </w:r>
      <w:r w:rsidR="00A93710" w:rsidRPr="00C032F4">
        <w:rPr>
          <w:rFonts w:ascii="GHEA Grapalat" w:hAnsi="GHEA Grapalat" w:cs="Tahoma"/>
          <w:sz w:val="20"/>
          <w:lang w:val="af-ZA"/>
        </w:rPr>
        <w:t xml:space="preserve"> </w:t>
      </w:r>
    </w:p>
    <w:p w14:paraId="675D848F" w14:textId="77777777" w:rsidR="00096865" w:rsidRPr="00C032F4" w:rsidRDefault="00096865" w:rsidP="00EF3662">
      <w:pPr>
        <w:autoSpaceDE w:val="0"/>
        <w:autoSpaceDN w:val="0"/>
        <w:adjustRightInd w:val="0"/>
        <w:ind w:firstLine="567"/>
        <w:jc w:val="both"/>
        <w:rPr>
          <w:rFonts w:ascii="GHEA Grapalat" w:hAnsi="GHEA Grapalat" w:cs="Arial Unicode"/>
          <w:sz w:val="20"/>
          <w:lang w:val="af-ZA"/>
        </w:rPr>
      </w:pPr>
      <w:r w:rsidRPr="00C032F4">
        <w:rPr>
          <w:rFonts w:ascii="GHEA Grapalat" w:hAnsi="GHEA Grapalat" w:cs="Arial Unicode"/>
          <w:sz w:val="20"/>
          <w:lang w:val="af-ZA"/>
        </w:rPr>
        <w:t xml:space="preserve">3.3 </w:t>
      </w:r>
      <w:r w:rsidRPr="00C032F4">
        <w:rPr>
          <w:rFonts w:ascii="GHEA Grapalat" w:hAnsi="GHEA Grapalat" w:cs="Sylfaen"/>
          <w:sz w:val="20"/>
          <w:lang w:val="ru-RU"/>
        </w:rPr>
        <w:t>Պարզաբանում</w:t>
      </w:r>
      <w:r w:rsidRPr="00C032F4">
        <w:rPr>
          <w:rFonts w:ascii="GHEA Grapalat" w:hAnsi="GHEA Grapalat" w:cs="Arial Unicode"/>
          <w:sz w:val="20"/>
          <w:lang w:val="af-ZA"/>
        </w:rPr>
        <w:t xml:space="preserve"> </w:t>
      </w:r>
      <w:r w:rsidRPr="00C032F4">
        <w:rPr>
          <w:rFonts w:ascii="GHEA Grapalat" w:hAnsi="GHEA Grapalat" w:cs="Sylfaen"/>
          <w:sz w:val="20"/>
          <w:lang w:val="ru-RU"/>
        </w:rPr>
        <w:t>չի</w:t>
      </w:r>
      <w:r w:rsidRPr="00C032F4">
        <w:rPr>
          <w:rFonts w:ascii="GHEA Grapalat" w:hAnsi="GHEA Grapalat" w:cs="Arial Unicode"/>
          <w:sz w:val="20"/>
          <w:lang w:val="af-ZA"/>
        </w:rPr>
        <w:t xml:space="preserve"> </w:t>
      </w:r>
      <w:r w:rsidRPr="00C032F4">
        <w:rPr>
          <w:rFonts w:ascii="GHEA Grapalat" w:hAnsi="GHEA Grapalat" w:cs="Sylfaen"/>
          <w:sz w:val="20"/>
          <w:lang w:val="ru-RU"/>
        </w:rPr>
        <w:t>տրամադրվում</w:t>
      </w:r>
      <w:r w:rsidRPr="00C032F4">
        <w:rPr>
          <w:rFonts w:ascii="GHEA Grapalat" w:hAnsi="GHEA Grapalat" w:cs="Arial Unicode"/>
          <w:sz w:val="20"/>
          <w:lang w:val="af-ZA"/>
        </w:rPr>
        <w:t xml:space="preserve">, </w:t>
      </w:r>
      <w:r w:rsidRPr="00C032F4">
        <w:rPr>
          <w:rFonts w:ascii="GHEA Grapalat" w:hAnsi="GHEA Grapalat" w:cs="Sylfaen"/>
          <w:sz w:val="20"/>
          <w:lang w:val="ru-RU"/>
        </w:rPr>
        <w:t>եթե</w:t>
      </w:r>
      <w:r w:rsidRPr="00C032F4">
        <w:rPr>
          <w:rFonts w:ascii="GHEA Grapalat" w:hAnsi="GHEA Grapalat" w:cs="Arial Unicode"/>
          <w:sz w:val="20"/>
          <w:lang w:val="af-ZA"/>
        </w:rPr>
        <w:t xml:space="preserve"> </w:t>
      </w:r>
      <w:r w:rsidRPr="00C032F4">
        <w:rPr>
          <w:rFonts w:ascii="GHEA Grapalat" w:hAnsi="GHEA Grapalat" w:cs="Sylfaen"/>
          <w:sz w:val="20"/>
          <w:lang w:val="ru-RU"/>
        </w:rPr>
        <w:t>հարցումը</w:t>
      </w:r>
      <w:r w:rsidRPr="00C032F4">
        <w:rPr>
          <w:rFonts w:ascii="GHEA Grapalat" w:hAnsi="GHEA Grapalat" w:cs="Arial Unicode"/>
          <w:sz w:val="20"/>
          <w:lang w:val="af-ZA"/>
        </w:rPr>
        <w:t xml:space="preserve"> </w:t>
      </w:r>
      <w:r w:rsidRPr="00C032F4">
        <w:rPr>
          <w:rFonts w:ascii="GHEA Grapalat" w:hAnsi="GHEA Grapalat" w:cs="Sylfaen"/>
          <w:sz w:val="20"/>
          <w:lang w:val="ru-RU"/>
        </w:rPr>
        <w:t>կատարվել</w:t>
      </w:r>
      <w:r w:rsidRPr="00C032F4">
        <w:rPr>
          <w:rFonts w:ascii="GHEA Grapalat" w:hAnsi="GHEA Grapalat" w:cs="Arial Unicode"/>
          <w:sz w:val="20"/>
          <w:lang w:val="af-ZA"/>
        </w:rPr>
        <w:t xml:space="preserve"> </w:t>
      </w:r>
      <w:r w:rsidRPr="00C032F4">
        <w:rPr>
          <w:rFonts w:ascii="GHEA Grapalat" w:hAnsi="GHEA Grapalat" w:cs="Sylfaen"/>
          <w:sz w:val="20"/>
          <w:lang w:val="ru-RU"/>
        </w:rPr>
        <w:t>է</w:t>
      </w:r>
      <w:r w:rsidRPr="00C032F4">
        <w:rPr>
          <w:rFonts w:ascii="GHEA Grapalat" w:hAnsi="GHEA Grapalat" w:cs="Arial Unicode"/>
          <w:sz w:val="20"/>
          <w:lang w:val="af-ZA"/>
        </w:rPr>
        <w:t xml:space="preserve"> </w:t>
      </w:r>
      <w:r w:rsidRPr="00C032F4">
        <w:rPr>
          <w:rFonts w:ascii="GHEA Grapalat" w:hAnsi="GHEA Grapalat" w:cs="Sylfaen"/>
          <w:sz w:val="20"/>
          <w:lang w:val="ru-RU"/>
        </w:rPr>
        <w:t>սույն</w:t>
      </w:r>
      <w:r w:rsidRPr="00C032F4">
        <w:rPr>
          <w:rFonts w:ascii="GHEA Grapalat" w:hAnsi="GHEA Grapalat" w:cs="Arial Unicode"/>
          <w:sz w:val="20"/>
          <w:lang w:val="af-ZA"/>
        </w:rPr>
        <w:t xml:space="preserve"> </w:t>
      </w:r>
      <w:proofErr w:type="spellStart"/>
      <w:r w:rsidRPr="00C032F4">
        <w:rPr>
          <w:rFonts w:ascii="GHEA Grapalat" w:hAnsi="GHEA Grapalat" w:cs="Sylfaen"/>
          <w:sz w:val="20"/>
        </w:rPr>
        <w:t>բաժն</w:t>
      </w:r>
      <w:proofErr w:type="spellEnd"/>
      <w:r w:rsidRPr="00C032F4">
        <w:rPr>
          <w:rFonts w:ascii="GHEA Grapalat" w:hAnsi="GHEA Grapalat" w:cs="Sylfaen"/>
          <w:sz w:val="20"/>
          <w:lang w:val="ru-RU"/>
        </w:rPr>
        <w:t>ով</w:t>
      </w:r>
      <w:r w:rsidRPr="00C032F4">
        <w:rPr>
          <w:rFonts w:ascii="GHEA Grapalat" w:hAnsi="GHEA Grapalat" w:cs="Arial Unicode"/>
          <w:sz w:val="20"/>
          <w:lang w:val="af-ZA"/>
        </w:rPr>
        <w:t xml:space="preserve"> </w:t>
      </w:r>
      <w:r w:rsidRPr="00C032F4">
        <w:rPr>
          <w:rFonts w:ascii="GHEA Grapalat" w:hAnsi="GHEA Grapalat" w:cs="Sylfaen"/>
          <w:sz w:val="20"/>
          <w:lang w:val="ru-RU"/>
        </w:rPr>
        <w:t>սահմանված</w:t>
      </w:r>
      <w:r w:rsidRPr="00C032F4">
        <w:rPr>
          <w:rFonts w:ascii="GHEA Grapalat" w:hAnsi="GHEA Grapalat" w:cs="Arial Unicode"/>
          <w:sz w:val="20"/>
          <w:lang w:val="af-ZA"/>
        </w:rPr>
        <w:t xml:space="preserve"> </w:t>
      </w:r>
      <w:r w:rsidRPr="00C032F4">
        <w:rPr>
          <w:rFonts w:ascii="GHEA Grapalat" w:hAnsi="GHEA Grapalat" w:cs="Sylfaen"/>
          <w:sz w:val="20"/>
          <w:lang w:val="ru-RU"/>
        </w:rPr>
        <w:t>ժամկետի</w:t>
      </w:r>
      <w:r w:rsidRPr="00C032F4">
        <w:rPr>
          <w:rFonts w:ascii="GHEA Grapalat" w:hAnsi="GHEA Grapalat" w:cs="Arial Unicode"/>
          <w:sz w:val="20"/>
          <w:lang w:val="af-ZA"/>
        </w:rPr>
        <w:t xml:space="preserve"> </w:t>
      </w:r>
      <w:r w:rsidRPr="00C032F4">
        <w:rPr>
          <w:rFonts w:ascii="GHEA Grapalat" w:hAnsi="GHEA Grapalat" w:cs="Sylfaen"/>
          <w:sz w:val="20"/>
          <w:lang w:val="ru-RU"/>
        </w:rPr>
        <w:t>խախտմամբ</w:t>
      </w:r>
      <w:r w:rsidRPr="00C032F4">
        <w:rPr>
          <w:rFonts w:ascii="GHEA Grapalat" w:hAnsi="GHEA Grapalat" w:cs="Arial Unicode"/>
          <w:sz w:val="20"/>
          <w:lang w:val="af-ZA"/>
        </w:rPr>
        <w:t xml:space="preserve">, </w:t>
      </w:r>
      <w:r w:rsidRPr="00C032F4">
        <w:rPr>
          <w:rFonts w:ascii="GHEA Grapalat" w:hAnsi="GHEA Grapalat" w:cs="Sylfaen"/>
          <w:sz w:val="20"/>
          <w:lang w:val="ru-RU"/>
        </w:rPr>
        <w:t>ինչպես</w:t>
      </w:r>
      <w:r w:rsidRPr="00C032F4">
        <w:rPr>
          <w:rFonts w:ascii="GHEA Grapalat" w:hAnsi="GHEA Grapalat" w:cs="Arial Unicode"/>
          <w:sz w:val="20"/>
          <w:lang w:val="af-ZA"/>
        </w:rPr>
        <w:t xml:space="preserve"> </w:t>
      </w:r>
      <w:r w:rsidRPr="00C032F4">
        <w:rPr>
          <w:rFonts w:ascii="GHEA Grapalat" w:hAnsi="GHEA Grapalat" w:cs="Sylfaen"/>
          <w:sz w:val="20"/>
          <w:lang w:val="ru-RU"/>
        </w:rPr>
        <w:t>նաև</w:t>
      </w:r>
      <w:r w:rsidRPr="00C032F4">
        <w:rPr>
          <w:rFonts w:ascii="GHEA Grapalat" w:hAnsi="GHEA Grapalat" w:cs="Arial Unicode"/>
          <w:sz w:val="20"/>
          <w:lang w:val="af-ZA"/>
        </w:rPr>
        <w:t xml:space="preserve">, </w:t>
      </w:r>
      <w:r w:rsidRPr="00C032F4">
        <w:rPr>
          <w:rFonts w:ascii="GHEA Grapalat" w:hAnsi="GHEA Grapalat" w:cs="Sylfaen"/>
          <w:sz w:val="20"/>
          <w:lang w:val="ru-RU"/>
        </w:rPr>
        <w:t>եթե</w:t>
      </w:r>
      <w:r w:rsidRPr="00C032F4">
        <w:rPr>
          <w:rFonts w:ascii="GHEA Grapalat" w:hAnsi="GHEA Grapalat" w:cs="Arial Unicode"/>
          <w:sz w:val="20"/>
          <w:lang w:val="af-ZA"/>
        </w:rPr>
        <w:t xml:space="preserve"> </w:t>
      </w:r>
      <w:r w:rsidRPr="00C032F4">
        <w:rPr>
          <w:rFonts w:ascii="GHEA Grapalat" w:hAnsi="GHEA Grapalat" w:cs="Sylfaen"/>
          <w:sz w:val="20"/>
          <w:lang w:val="ru-RU"/>
        </w:rPr>
        <w:t>հարցումը</w:t>
      </w:r>
      <w:r w:rsidRPr="00C032F4">
        <w:rPr>
          <w:rFonts w:ascii="GHEA Grapalat" w:hAnsi="GHEA Grapalat" w:cs="Arial Unicode"/>
          <w:sz w:val="20"/>
          <w:lang w:val="af-ZA"/>
        </w:rPr>
        <w:t xml:space="preserve"> </w:t>
      </w:r>
      <w:r w:rsidRPr="00C032F4">
        <w:rPr>
          <w:rFonts w:ascii="GHEA Grapalat" w:hAnsi="GHEA Grapalat" w:cs="Sylfaen"/>
          <w:sz w:val="20"/>
          <w:lang w:val="ru-RU"/>
        </w:rPr>
        <w:t>դուրս</w:t>
      </w:r>
      <w:r w:rsidRPr="00C032F4">
        <w:rPr>
          <w:rFonts w:ascii="GHEA Grapalat" w:hAnsi="GHEA Grapalat" w:cs="Arial Unicode"/>
          <w:sz w:val="20"/>
          <w:lang w:val="af-ZA"/>
        </w:rPr>
        <w:t xml:space="preserve"> </w:t>
      </w:r>
      <w:r w:rsidRPr="00C032F4">
        <w:rPr>
          <w:rFonts w:ascii="GHEA Grapalat" w:hAnsi="GHEA Grapalat" w:cs="Sylfaen"/>
          <w:sz w:val="20"/>
          <w:lang w:val="ru-RU"/>
        </w:rPr>
        <w:t>է</w:t>
      </w:r>
      <w:r w:rsidRPr="00C032F4">
        <w:rPr>
          <w:rFonts w:ascii="GHEA Grapalat" w:hAnsi="GHEA Grapalat" w:cs="Arial Unicode"/>
          <w:sz w:val="20"/>
          <w:lang w:val="af-ZA"/>
        </w:rPr>
        <w:t xml:space="preserve"> </w:t>
      </w:r>
      <w:proofErr w:type="spellStart"/>
      <w:r w:rsidR="009A73D5" w:rsidRPr="00C032F4">
        <w:rPr>
          <w:rFonts w:ascii="GHEA Grapalat" w:hAnsi="GHEA Grapalat" w:cs="Arial Unicode"/>
          <w:sz w:val="20"/>
        </w:rPr>
        <w:t>սույն</w:t>
      </w:r>
      <w:proofErr w:type="spellEnd"/>
      <w:r w:rsidR="009A73D5" w:rsidRPr="00C032F4">
        <w:rPr>
          <w:rFonts w:ascii="GHEA Grapalat" w:hAnsi="GHEA Grapalat" w:cs="Arial Unicode"/>
          <w:sz w:val="20"/>
          <w:lang w:val="af-ZA"/>
        </w:rPr>
        <w:t xml:space="preserve"> </w:t>
      </w:r>
      <w:r w:rsidRPr="00C032F4">
        <w:rPr>
          <w:rFonts w:ascii="GHEA Grapalat" w:hAnsi="GHEA Grapalat" w:cs="Sylfaen"/>
          <w:sz w:val="20"/>
          <w:lang w:val="ru-RU"/>
        </w:rPr>
        <w:t>հրավերի</w:t>
      </w:r>
      <w:r w:rsidRPr="00C032F4">
        <w:rPr>
          <w:rFonts w:ascii="GHEA Grapalat" w:hAnsi="GHEA Grapalat" w:cs="Arial Unicode"/>
          <w:sz w:val="20"/>
          <w:lang w:val="af-ZA"/>
        </w:rPr>
        <w:t xml:space="preserve"> </w:t>
      </w:r>
      <w:r w:rsidRPr="00C032F4">
        <w:rPr>
          <w:rFonts w:ascii="GHEA Grapalat" w:hAnsi="GHEA Grapalat" w:cs="Sylfaen"/>
          <w:sz w:val="20"/>
          <w:lang w:val="ru-RU"/>
        </w:rPr>
        <w:t>բովանդակության</w:t>
      </w:r>
      <w:r w:rsidRPr="00C032F4">
        <w:rPr>
          <w:rFonts w:ascii="GHEA Grapalat" w:hAnsi="GHEA Grapalat" w:cs="Arial Unicode"/>
          <w:sz w:val="20"/>
          <w:lang w:val="af-ZA"/>
        </w:rPr>
        <w:t xml:space="preserve"> </w:t>
      </w:r>
      <w:r w:rsidRPr="00C032F4">
        <w:rPr>
          <w:rFonts w:ascii="GHEA Grapalat" w:hAnsi="GHEA Grapalat" w:cs="Sylfaen"/>
          <w:sz w:val="20"/>
          <w:lang w:val="ru-RU"/>
        </w:rPr>
        <w:t>շրջանակից</w:t>
      </w:r>
      <w:r w:rsidR="002A5E43" w:rsidRPr="00C032F4">
        <w:rPr>
          <w:rFonts w:ascii="GHEA Grapalat" w:hAnsi="GHEA Grapalat" w:cs="Sylfaen"/>
          <w:sz w:val="20"/>
          <w:lang w:val="af-ZA"/>
        </w:rPr>
        <w:t>:</w:t>
      </w:r>
      <w:r w:rsidRPr="00C032F4">
        <w:rPr>
          <w:rFonts w:ascii="GHEA Grapalat" w:hAnsi="GHEA Grapalat" w:cs="Arial Unicode"/>
          <w:sz w:val="20"/>
          <w:lang w:val="af-ZA"/>
        </w:rPr>
        <w:t xml:space="preserve"> </w:t>
      </w:r>
      <w:proofErr w:type="spellStart"/>
      <w:r w:rsidR="00A4729F" w:rsidRPr="00C032F4">
        <w:rPr>
          <w:rFonts w:ascii="GHEA Grapalat" w:hAnsi="GHEA Grapalat"/>
          <w:sz w:val="20"/>
          <w:szCs w:val="20"/>
        </w:rPr>
        <w:t>Ընդ</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որում</w:t>
      </w:r>
      <w:proofErr w:type="spellEnd"/>
      <w:r w:rsidR="00A4729F" w:rsidRPr="00C032F4">
        <w:rPr>
          <w:rFonts w:ascii="GHEA Grapalat" w:hAnsi="GHEA Grapalat"/>
          <w:sz w:val="20"/>
          <w:szCs w:val="20"/>
          <w:lang w:val="af-ZA"/>
        </w:rPr>
        <w:t xml:space="preserve">, </w:t>
      </w:r>
      <w:proofErr w:type="spellStart"/>
      <w:r w:rsidR="00051B7F" w:rsidRPr="00C032F4">
        <w:rPr>
          <w:rFonts w:ascii="GHEA Grapalat" w:hAnsi="GHEA Grapalat"/>
          <w:sz w:val="20"/>
          <w:szCs w:val="20"/>
        </w:rPr>
        <w:t>մ</w:t>
      </w:r>
      <w:r w:rsidR="00A4729F" w:rsidRPr="00C032F4">
        <w:rPr>
          <w:rFonts w:ascii="GHEA Grapalat" w:hAnsi="GHEA Grapalat"/>
          <w:sz w:val="20"/>
          <w:szCs w:val="20"/>
        </w:rPr>
        <w:t>ասնակիցը</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գրավոր</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ծանուցվում</w:t>
      </w:r>
      <w:proofErr w:type="spellEnd"/>
      <w:r w:rsidR="00A4729F" w:rsidRPr="00C032F4">
        <w:rPr>
          <w:rFonts w:ascii="GHEA Grapalat" w:hAnsi="GHEA Grapalat"/>
          <w:sz w:val="20"/>
          <w:szCs w:val="20"/>
          <w:lang w:val="af-ZA"/>
        </w:rPr>
        <w:t xml:space="preserve"> </w:t>
      </w:r>
      <w:r w:rsidR="00A4729F" w:rsidRPr="00C032F4">
        <w:rPr>
          <w:rFonts w:ascii="GHEA Grapalat" w:hAnsi="GHEA Grapalat"/>
          <w:sz w:val="20"/>
          <w:szCs w:val="20"/>
        </w:rPr>
        <w:t>է</w:t>
      </w:r>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պարզաբանում</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չտրամադրելու</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հիմքերի</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մասին</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հարցումը</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ստանալու</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օրվան</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հաջորդող</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երկու</w:t>
      </w:r>
      <w:proofErr w:type="spellEnd"/>
      <w:r w:rsidR="00A4729F" w:rsidRPr="00C032F4">
        <w:rPr>
          <w:rFonts w:ascii="GHEA Grapalat" w:hAnsi="GHEA Grapalat" w:cs="Sylfaen"/>
          <w:sz w:val="20"/>
          <w:szCs w:val="20"/>
          <w:lang w:val="af-ZA"/>
        </w:rPr>
        <w:t xml:space="preserve"> </w:t>
      </w:r>
      <w:proofErr w:type="spellStart"/>
      <w:r w:rsidR="00A4729F" w:rsidRPr="00C032F4">
        <w:rPr>
          <w:rFonts w:ascii="GHEA Grapalat" w:hAnsi="GHEA Grapalat" w:cs="Sylfaen"/>
          <w:sz w:val="20"/>
          <w:szCs w:val="20"/>
        </w:rPr>
        <w:t>օրացուցային</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օրվա</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ընթացքում</w:t>
      </w:r>
      <w:proofErr w:type="spellEnd"/>
      <w:r w:rsidR="00A4729F" w:rsidRPr="00C032F4">
        <w:rPr>
          <w:rFonts w:ascii="GHEA Grapalat" w:hAnsi="GHEA Grapalat"/>
          <w:sz w:val="20"/>
          <w:szCs w:val="20"/>
          <w:lang w:val="af-ZA"/>
        </w:rPr>
        <w:t>:</w:t>
      </w:r>
    </w:p>
    <w:p w14:paraId="09B34D1A" w14:textId="77777777" w:rsidR="00096865" w:rsidRPr="00C032F4" w:rsidRDefault="00096865" w:rsidP="00EF3662">
      <w:pPr>
        <w:autoSpaceDE w:val="0"/>
        <w:autoSpaceDN w:val="0"/>
        <w:adjustRightInd w:val="0"/>
        <w:ind w:firstLine="567"/>
        <w:jc w:val="both"/>
        <w:rPr>
          <w:rFonts w:ascii="GHEA Grapalat" w:hAnsi="GHEA Grapalat" w:cs="Arial Unicode"/>
          <w:sz w:val="20"/>
          <w:lang w:val="hy-AM"/>
        </w:rPr>
      </w:pPr>
      <w:r w:rsidRPr="00C032F4">
        <w:rPr>
          <w:rFonts w:ascii="GHEA Grapalat" w:hAnsi="GHEA Grapalat" w:cs="Arial Unicode"/>
          <w:sz w:val="20"/>
          <w:lang w:val="af-ZA"/>
        </w:rPr>
        <w:t xml:space="preserve">3.4 </w:t>
      </w:r>
      <w:r w:rsidRPr="00C032F4">
        <w:rPr>
          <w:rFonts w:ascii="GHEA Grapalat" w:hAnsi="GHEA Grapalat" w:cs="Sylfaen"/>
          <w:sz w:val="20"/>
          <w:lang w:val="ru-RU"/>
        </w:rPr>
        <w:t>Հայտերի</w:t>
      </w:r>
      <w:r w:rsidRPr="00C032F4">
        <w:rPr>
          <w:rFonts w:ascii="GHEA Grapalat" w:hAnsi="GHEA Grapalat" w:cs="Arial Unicode"/>
          <w:sz w:val="20"/>
          <w:lang w:val="af-ZA"/>
        </w:rPr>
        <w:t xml:space="preserve"> </w:t>
      </w:r>
      <w:r w:rsidRPr="00C032F4">
        <w:rPr>
          <w:rFonts w:ascii="GHEA Grapalat" w:hAnsi="GHEA Grapalat" w:cs="Sylfaen"/>
          <w:sz w:val="20"/>
          <w:lang w:val="ru-RU"/>
        </w:rPr>
        <w:t>ներկայացման</w:t>
      </w:r>
      <w:r w:rsidRPr="00C032F4">
        <w:rPr>
          <w:rFonts w:ascii="GHEA Grapalat" w:hAnsi="GHEA Grapalat" w:cs="Arial Unicode"/>
          <w:sz w:val="20"/>
          <w:lang w:val="af-ZA"/>
        </w:rPr>
        <w:t xml:space="preserve"> </w:t>
      </w:r>
      <w:r w:rsidRPr="00C032F4">
        <w:rPr>
          <w:rFonts w:ascii="GHEA Grapalat" w:hAnsi="GHEA Grapalat" w:cs="Sylfaen"/>
          <w:sz w:val="20"/>
          <w:lang w:val="ru-RU"/>
        </w:rPr>
        <w:t>վերջնաժամկետը</w:t>
      </w:r>
      <w:r w:rsidRPr="00C032F4">
        <w:rPr>
          <w:rFonts w:ascii="GHEA Grapalat" w:hAnsi="GHEA Grapalat" w:cs="Arial Unicode"/>
          <w:sz w:val="20"/>
          <w:lang w:val="af-ZA"/>
        </w:rPr>
        <w:t xml:space="preserve"> </w:t>
      </w:r>
      <w:r w:rsidRPr="00C032F4">
        <w:rPr>
          <w:rFonts w:ascii="GHEA Grapalat" w:hAnsi="GHEA Grapalat" w:cs="Sylfaen"/>
          <w:sz w:val="20"/>
          <w:lang w:val="ru-RU"/>
        </w:rPr>
        <w:t>լրանալուց</w:t>
      </w:r>
      <w:r w:rsidRPr="00C032F4">
        <w:rPr>
          <w:rFonts w:ascii="GHEA Grapalat" w:hAnsi="GHEA Grapalat" w:cs="Arial Unicode"/>
          <w:sz w:val="20"/>
          <w:lang w:val="af-ZA"/>
        </w:rPr>
        <w:t xml:space="preserve"> </w:t>
      </w:r>
      <w:r w:rsidRPr="00C032F4">
        <w:rPr>
          <w:rFonts w:ascii="GHEA Grapalat" w:hAnsi="GHEA Grapalat" w:cs="Sylfaen"/>
          <w:sz w:val="20"/>
          <w:lang w:val="ru-RU"/>
        </w:rPr>
        <w:t>առնվազն</w:t>
      </w:r>
      <w:r w:rsidRPr="00C032F4">
        <w:rPr>
          <w:rFonts w:ascii="GHEA Grapalat" w:hAnsi="GHEA Grapalat" w:cs="Arial Unicode"/>
          <w:sz w:val="20"/>
          <w:lang w:val="af-ZA"/>
        </w:rPr>
        <w:t xml:space="preserve"> </w:t>
      </w:r>
      <w:r w:rsidRPr="00C032F4">
        <w:rPr>
          <w:rFonts w:ascii="GHEA Grapalat" w:hAnsi="GHEA Grapalat" w:cs="Sylfaen"/>
          <w:sz w:val="20"/>
          <w:lang w:val="ru-RU"/>
        </w:rPr>
        <w:t>հինգ</w:t>
      </w:r>
      <w:r w:rsidRPr="00C032F4">
        <w:rPr>
          <w:rFonts w:ascii="GHEA Grapalat" w:hAnsi="GHEA Grapalat" w:cs="Arial Unicode"/>
          <w:sz w:val="20"/>
          <w:lang w:val="af-ZA"/>
        </w:rPr>
        <w:t xml:space="preserve"> </w:t>
      </w:r>
      <w:r w:rsidRPr="00C032F4">
        <w:rPr>
          <w:rFonts w:ascii="GHEA Grapalat" w:hAnsi="GHEA Grapalat" w:cs="Sylfaen"/>
          <w:sz w:val="20"/>
          <w:lang w:val="ru-RU"/>
        </w:rPr>
        <w:t>օրացուցային</w:t>
      </w:r>
      <w:r w:rsidRPr="00C032F4">
        <w:rPr>
          <w:rFonts w:ascii="GHEA Grapalat" w:hAnsi="GHEA Grapalat" w:cs="Arial Unicode"/>
          <w:sz w:val="20"/>
          <w:lang w:val="af-ZA"/>
        </w:rPr>
        <w:t xml:space="preserve"> </w:t>
      </w:r>
      <w:r w:rsidRPr="00C032F4">
        <w:rPr>
          <w:rFonts w:ascii="GHEA Grapalat" w:hAnsi="GHEA Grapalat" w:cs="Sylfaen"/>
          <w:sz w:val="20"/>
          <w:lang w:val="ru-RU"/>
        </w:rPr>
        <w:t>օր</w:t>
      </w:r>
      <w:r w:rsidRPr="00C032F4">
        <w:rPr>
          <w:rFonts w:ascii="GHEA Grapalat" w:hAnsi="GHEA Grapalat" w:cs="Arial Unicode"/>
          <w:sz w:val="20"/>
          <w:lang w:val="af-ZA"/>
        </w:rPr>
        <w:t xml:space="preserve"> </w:t>
      </w:r>
      <w:r w:rsidRPr="00C032F4">
        <w:rPr>
          <w:rFonts w:ascii="GHEA Grapalat" w:hAnsi="GHEA Grapalat" w:cs="Sylfaen"/>
          <w:sz w:val="20"/>
          <w:lang w:val="ru-RU"/>
        </w:rPr>
        <w:t>առաջ</w:t>
      </w:r>
      <w:r w:rsidRPr="00C032F4">
        <w:rPr>
          <w:rFonts w:ascii="GHEA Grapalat" w:hAnsi="GHEA Grapalat" w:cs="Arial Unicode"/>
          <w:sz w:val="20"/>
          <w:lang w:val="af-ZA"/>
        </w:rPr>
        <w:t xml:space="preserve"> </w:t>
      </w:r>
      <w:r w:rsidRPr="00C032F4">
        <w:rPr>
          <w:rFonts w:ascii="GHEA Grapalat" w:hAnsi="GHEA Grapalat" w:cs="Sylfaen"/>
          <w:sz w:val="20"/>
          <w:lang w:val="ru-RU"/>
        </w:rPr>
        <w:t>հրավերում</w:t>
      </w:r>
      <w:r w:rsidRPr="00C032F4">
        <w:rPr>
          <w:rFonts w:ascii="GHEA Grapalat" w:hAnsi="GHEA Grapalat" w:cs="Arial Unicode"/>
          <w:sz w:val="20"/>
          <w:lang w:val="af-ZA"/>
        </w:rPr>
        <w:t xml:space="preserve"> </w:t>
      </w:r>
      <w:r w:rsidRPr="00C032F4">
        <w:rPr>
          <w:rFonts w:ascii="GHEA Grapalat" w:hAnsi="GHEA Grapalat" w:cs="Sylfaen"/>
          <w:sz w:val="20"/>
          <w:lang w:val="ru-RU"/>
        </w:rPr>
        <w:t>կարող</w:t>
      </w:r>
      <w:r w:rsidRPr="00C032F4">
        <w:rPr>
          <w:rFonts w:ascii="GHEA Grapalat" w:hAnsi="GHEA Grapalat" w:cs="Arial Unicode"/>
          <w:sz w:val="20"/>
          <w:lang w:val="af-ZA"/>
        </w:rPr>
        <w:t xml:space="preserve"> </w:t>
      </w:r>
      <w:r w:rsidRPr="00C032F4">
        <w:rPr>
          <w:rFonts w:ascii="GHEA Grapalat" w:hAnsi="GHEA Grapalat" w:cs="Sylfaen"/>
          <w:sz w:val="20"/>
          <w:lang w:val="ru-RU"/>
        </w:rPr>
        <w:t>են</w:t>
      </w:r>
      <w:r w:rsidRPr="00C032F4">
        <w:rPr>
          <w:rFonts w:ascii="GHEA Grapalat" w:hAnsi="GHEA Grapalat" w:cs="Arial Unicode"/>
          <w:sz w:val="20"/>
          <w:lang w:val="af-ZA"/>
        </w:rPr>
        <w:t xml:space="preserve"> </w:t>
      </w:r>
      <w:r w:rsidRPr="00C032F4">
        <w:rPr>
          <w:rFonts w:ascii="GHEA Grapalat" w:hAnsi="GHEA Grapalat" w:cs="Sylfaen"/>
          <w:sz w:val="20"/>
          <w:lang w:val="ru-RU"/>
        </w:rPr>
        <w:t>կատարվել</w:t>
      </w:r>
      <w:r w:rsidRPr="00C032F4">
        <w:rPr>
          <w:rFonts w:ascii="GHEA Grapalat" w:hAnsi="GHEA Grapalat" w:cs="Arial Unicode"/>
          <w:sz w:val="20"/>
          <w:lang w:val="af-ZA"/>
        </w:rPr>
        <w:t xml:space="preserve"> </w:t>
      </w:r>
      <w:r w:rsidRPr="00C032F4">
        <w:rPr>
          <w:rFonts w:ascii="GHEA Grapalat" w:hAnsi="GHEA Grapalat" w:cs="Sylfaen"/>
          <w:sz w:val="20"/>
          <w:lang w:val="ru-RU"/>
        </w:rPr>
        <w:t>փոփոխություններ</w:t>
      </w:r>
      <w:r w:rsidR="004D5671" w:rsidRPr="00C032F4">
        <w:rPr>
          <w:rFonts w:ascii="GHEA Grapalat" w:hAnsi="GHEA Grapalat" w:cs="Tahoma"/>
          <w:sz w:val="20"/>
        </w:rPr>
        <w:t>։</w:t>
      </w:r>
      <w:r w:rsidRPr="00C032F4">
        <w:rPr>
          <w:rFonts w:ascii="GHEA Grapalat" w:hAnsi="GHEA Grapalat" w:cs="Arial Unicode"/>
          <w:sz w:val="20"/>
          <w:lang w:val="af-ZA"/>
        </w:rPr>
        <w:t xml:space="preserve"> </w:t>
      </w:r>
      <w:r w:rsidRPr="00C032F4">
        <w:rPr>
          <w:rFonts w:ascii="GHEA Grapalat" w:hAnsi="GHEA Grapalat" w:cs="Sylfaen"/>
          <w:sz w:val="20"/>
        </w:rPr>
        <w:t>Փ</w:t>
      </w:r>
      <w:r w:rsidRPr="00C032F4">
        <w:rPr>
          <w:rFonts w:ascii="GHEA Grapalat" w:hAnsi="GHEA Grapalat" w:cs="Sylfaen"/>
          <w:sz w:val="20"/>
          <w:lang w:val="ru-RU"/>
        </w:rPr>
        <w:t>ոփոխություն</w:t>
      </w:r>
      <w:r w:rsidRPr="00C032F4">
        <w:rPr>
          <w:rFonts w:ascii="GHEA Grapalat" w:hAnsi="GHEA Grapalat" w:cs="Arial Unicode"/>
          <w:sz w:val="20"/>
          <w:lang w:val="af-ZA"/>
        </w:rPr>
        <w:t xml:space="preserve"> </w:t>
      </w:r>
      <w:r w:rsidRPr="00C032F4">
        <w:rPr>
          <w:rFonts w:ascii="GHEA Grapalat" w:hAnsi="GHEA Grapalat" w:cs="Sylfaen"/>
          <w:sz w:val="20"/>
          <w:lang w:val="ru-RU"/>
        </w:rPr>
        <w:t>կատարելու</w:t>
      </w:r>
      <w:r w:rsidRPr="00C032F4">
        <w:rPr>
          <w:rFonts w:ascii="GHEA Grapalat" w:hAnsi="GHEA Grapalat" w:cs="Arial Unicode"/>
          <w:sz w:val="20"/>
          <w:lang w:val="af-ZA"/>
        </w:rPr>
        <w:t xml:space="preserve"> </w:t>
      </w:r>
      <w:r w:rsidRPr="00C032F4">
        <w:rPr>
          <w:rFonts w:ascii="GHEA Grapalat" w:hAnsi="GHEA Grapalat" w:cs="Sylfaen"/>
          <w:sz w:val="20"/>
          <w:lang w:val="ru-RU"/>
        </w:rPr>
        <w:t>օրվան</w:t>
      </w:r>
      <w:r w:rsidRPr="00C032F4">
        <w:rPr>
          <w:rFonts w:ascii="GHEA Grapalat" w:hAnsi="GHEA Grapalat" w:cs="Arial Unicode"/>
          <w:sz w:val="20"/>
          <w:lang w:val="af-ZA"/>
        </w:rPr>
        <w:t xml:space="preserve"> </w:t>
      </w:r>
      <w:r w:rsidRPr="00C032F4">
        <w:rPr>
          <w:rFonts w:ascii="GHEA Grapalat" w:hAnsi="GHEA Grapalat" w:cs="Sylfaen"/>
          <w:sz w:val="20"/>
          <w:lang w:val="ru-RU"/>
        </w:rPr>
        <w:t>հաջորդող</w:t>
      </w:r>
      <w:r w:rsidRPr="00C032F4">
        <w:rPr>
          <w:rFonts w:ascii="GHEA Grapalat" w:hAnsi="GHEA Grapalat" w:cs="Arial Unicode"/>
          <w:sz w:val="20"/>
          <w:lang w:val="af-ZA"/>
        </w:rPr>
        <w:t xml:space="preserve"> </w:t>
      </w:r>
      <w:r w:rsidRPr="00C032F4">
        <w:rPr>
          <w:rFonts w:ascii="GHEA Grapalat" w:hAnsi="GHEA Grapalat" w:cs="Sylfaen"/>
          <w:sz w:val="20"/>
          <w:lang w:val="ru-RU"/>
        </w:rPr>
        <w:t>երեք</w:t>
      </w:r>
      <w:r w:rsidRPr="00C032F4">
        <w:rPr>
          <w:rFonts w:ascii="GHEA Grapalat" w:hAnsi="GHEA Grapalat" w:cs="Arial Unicode"/>
          <w:sz w:val="20"/>
          <w:lang w:val="af-ZA"/>
        </w:rPr>
        <w:t xml:space="preserve"> </w:t>
      </w:r>
      <w:r w:rsidRPr="00C032F4">
        <w:rPr>
          <w:rFonts w:ascii="GHEA Grapalat" w:hAnsi="GHEA Grapalat" w:cs="Sylfaen"/>
          <w:sz w:val="20"/>
          <w:lang w:val="ru-RU"/>
        </w:rPr>
        <w:t>օրացուցային</w:t>
      </w:r>
      <w:r w:rsidRPr="00C032F4">
        <w:rPr>
          <w:rFonts w:ascii="GHEA Grapalat" w:hAnsi="GHEA Grapalat" w:cs="Arial Unicode"/>
          <w:sz w:val="20"/>
          <w:lang w:val="af-ZA"/>
        </w:rPr>
        <w:t xml:space="preserve"> </w:t>
      </w:r>
      <w:r w:rsidRPr="00C032F4">
        <w:rPr>
          <w:rFonts w:ascii="GHEA Grapalat" w:hAnsi="GHEA Grapalat" w:cs="Sylfaen"/>
          <w:sz w:val="20"/>
          <w:lang w:val="ru-RU"/>
        </w:rPr>
        <w:t>օրվա</w:t>
      </w:r>
      <w:r w:rsidRPr="00C032F4">
        <w:rPr>
          <w:rFonts w:ascii="GHEA Grapalat" w:hAnsi="GHEA Grapalat" w:cs="Arial Unicode"/>
          <w:sz w:val="20"/>
          <w:lang w:val="af-ZA"/>
        </w:rPr>
        <w:t xml:space="preserve"> </w:t>
      </w:r>
      <w:r w:rsidRPr="00C032F4">
        <w:rPr>
          <w:rFonts w:ascii="GHEA Grapalat" w:hAnsi="GHEA Grapalat" w:cs="Sylfaen"/>
          <w:sz w:val="20"/>
          <w:lang w:val="ru-RU"/>
        </w:rPr>
        <w:t>ընթացքում</w:t>
      </w:r>
      <w:r w:rsidRPr="00C032F4">
        <w:rPr>
          <w:rFonts w:ascii="GHEA Grapalat" w:hAnsi="GHEA Grapalat" w:cs="Arial Unicode"/>
          <w:sz w:val="20"/>
          <w:lang w:val="af-ZA"/>
        </w:rPr>
        <w:t xml:space="preserve"> </w:t>
      </w:r>
      <w:r w:rsidRPr="00C032F4">
        <w:rPr>
          <w:rFonts w:ascii="GHEA Grapalat" w:hAnsi="GHEA Grapalat" w:cs="Sylfaen"/>
          <w:sz w:val="20"/>
          <w:lang w:val="ru-RU"/>
        </w:rPr>
        <w:t>փոփոխություն</w:t>
      </w:r>
      <w:r w:rsidRPr="00C032F4">
        <w:rPr>
          <w:rFonts w:ascii="GHEA Grapalat" w:hAnsi="GHEA Grapalat" w:cs="Arial Unicode"/>
          <w:sz w:val="20"/>
          <w:lang w:val="af-ZA"/>
        </w:rPr>
        <w:t xml:space="preserve"> </w:t>
      </w:r>
      <w:r w:rsidRPr="00C032F4">
        <w:rPr>
          <w:rFonts w:ascii="GHEA Grapalat" w:hAnsi="GHEA Grapalat" w:cs="Sylfaen"/>
          <w:sz w:val="20"/>
          <w:lang w:val="ru-RU"/>
        </w:rPr>
        <w:t>կատարելու</w:t>
      </w:r>
      <w:r w:rsidRPr="00C032F4">
        <w:rPr>
          <w:rFonts w:ascii="GHEA Grapalat" w:hAnsi="GHEA Grapalat" w:cs="Arial Unicode"/>
          <w:sz w:val="20"/>
          <w:lang w:val="af-ZA"/>
        </w:rPr>
        <w:t xml:space="preserve"> </w:t>
      </w:r>
      <w:r w:rsidRPr="00C032F4">
        <w:rPr>
          <w:rFonts w:ascii="GHEA Grapalat" w:hAnsi="GHEA Grapalat" w:cs="Sylfaen"/>
          <w:sz w:val="20"/>
          <w:lang w:val="ru-RU"/>
        </w:rPr>
        <w:t>և</w:t>
      </w:r>
      <w:r w:rsidRPr="00C032F4">
        <w:rPr>
          <w:rFonts w:ascii="GHEA Grapalat" w:hAnsi="GHEA Grapalat" w:cs="Arial Unicode"/>
          <w:sz w:val="20"/>
          <w:lang w:val="af-ZA"/>
        </w:rPr>
        <w:t xml:space="preserve"> </w:t>
      </w:r>
      <w:r w:rsidRPr="00C032F4">
        <w:rPr>
          <w:rFonts w:ascii="GHEA Grapalat" w:hAnsi="GHEA Grapalat" w:cs="Sylfaen"/>
          <w:sz w:val="20"/>
          <w:lang w:val="ru-RU"/>
        </w:rPr>
        <w:t>դրանք</w:t>
      </w:r>
      <w:r w:rsidRPr="00C032F4">
        <w:rPr>
          <w:rFonts w:ascii="GHEA Grapalat" w:hAnsi="GHEA Grapalat" w:cs="Arial Unicode"/>
          <w:sz w:val="20"/>
          <w:lang w:val="af-ZA"/>
        </w:rPr>
        <w:t xml:space="preserve"> </w:t>
      </w:r>
      <w:r w:rsidRPr="00C032F4">
        <w:rPr>
          <w:rFonts w:ascii="GHEA Grapalat" w:hAnsi="GHEA Grapalat" w:cs="Sylfaen"/>
          <w:sz w:val="20"/>
          <w:lang w:val="ru-RU"/>
        </w:rPr>
        <w:t>տրամադրելու</w:t>
      </w:r>
      <w:r w:rsidRPr="00C032F4">
        <w:rPr>
          <w:rFonts w:ascii="GHEA Grapalat" w:hAnsi="GHEA Grapalat" w:cs="Arial Unicode"/>
          <w:sz w:val="20"/>
          <w:lang w:val="af-ZA"/>
        </w:rPr>
        <w:t xml:space="preserve"> </w:t>
      </w:r>
      <w:r w:rsidRPr="00C032F4">
        <w:rPr>
          <w:rFonts w:ascii="GHEA Grapalat" w:hAnsi="GHEA Grapalat" w:cs="Sylfaen"/>
          <w:sz w:val="20"/>
          <w:lang w:val="ru-RU"/>
        </w:rPr>
        <w:t>պայմանների</w:t>
      </w:r>
      <w:r w:rsidRPr="00C032F4">
        <w:rPr>
          <w:rFonts w:ascii="GHEA Grapalat" w:hAnsi="GHEA Grapalat" w:cs="Arial Unicode"/>
          <w:sz w:val="20"/>
          <w:lang w:val="af-ZA"/>
        </w:rPr>
        <w:t xml:space="preserve"> </w:t>
      </w:r>
      <w:r w:rsidRPr="00C032F4">
        <w:rPr>
          <w:rFonts w:ascii="GHEA Grapalat" w:hAnsi="GHEA Grapalat" w:cs="Sylfaen"/>
          <w:sz w:val="20"/>
          <w:lang w:val="ru-RU"/>
        </w:rPr>
        <w:t>մասին</w:t>
      </w:r>
      <w:r w:rsidRPr="00C032F4">
        <w:rPr>
          <w:rFonts w:ascii="GHEA Grapalat" w:hAnsi="GHEA Grapalat" w:cs="Arial Unicode"/>
          <w:sz w:val="20"/>
          <w:lang w:val="af-ZA"/>
        </w:rPr>
        <w:t xml:space="preserve"> </w:t>
      </w:r>
      <w:r w:rsidRPr="00C032F4">
        <w:rPr>
          <w:rFonts w:ascii="GHEA Grapalat" w:hAnsi="GHEA Grapalat" w:cs="Sylfaen"/>
          <w:sz w:val="20"/>
          <w:lang w:val="ru-RU"/>
        </w:rPr>
        <w:t>հայտարարություն</w:t>
      </w:r>
      <w:r w:rsidRPr="00C032F4">
        <w:rPr>
          <w:rFonts w:ascii="GHEA Grapalat" w:hAnsi="GHEA Grapalat" w:cs="Arial Unicode"/>
          <w:sz w:val="20"/>
          <w:lang w:val="af-ZA"/>
        </w:rPr>
        <w:t xml:space="preserve"> </w:t>
      </w:r>
      <w:r w:rsidRPr="00C032F4">
        <w:rPr>
          <w:rFonts w:ascii="GHEA Grapalat" w:hAnsi="GHEA Grapalat" w:cs="Sylfaen"/>
          <w:sz w:val="20"/>
          <w:lang w:val="ru-RU"/>
        </w:rPr>
        <w:t>է</w:t>
      </w:r>
      <w:r w:rsidRPr="00C032F4">
        <w:rPr>
          <w:rFonts w:ascii="GHEA Grapalat" w:hAnsi="GHEA Grapalat" w:cs="Arial Unicode"/>
          <w:sz w:val="20"/>
          <w:lang w:val="af-ZA"/>
        </w:rPr>
        <w:t xml:space="preserve"> </w:t>
      </w:r>
      <w:r w:rsidRPr="00C032F4">
        <w:rPr>
          <w:rFonts w:ascii="GHEA Grapalat" w:hAnsi="GHEA Grapalat" w:cs="Sylfaen"/>
          <w:sz w:val="20"/>
          <w:lang w:val="ru-RU"/>
        </w:rPr>
        <w:t>հրապարակվում</w:t>
      </w:r>
      <w:r w:rsidRPr="00C032F4">
        <w:rPr>
          <w:rFonts w:ascii="GHEA Grapalat" w:hAnsi="GHEA Grapalat" w:cs="Arial Unicode"/>
          <w:sz w:val="20"/>
          <w:lang w:val="af-ZA"/>
        </w:rPr>
        <w:t xml:space="preserve"> </w:t>
      </w:r>
      <w:proofErr w:type="spellStart"/>
      <w:r w:rsidR="00781688" w:rsidRPr="00C032F4">
        <w:rPr>
          <w:rFonts w:ascii="GHEA Grapalat" w:hAnsi="GHEA Grapalat" w:cs="Arial Unicode"/>
          <w:sz w:val="20"/>
        </w:rPr>
        <w:t>համակարգում</w:t>
      </w:r>
      <w:proofErr w:type="spellEnd"/>
      <w:r w:rsidR="00781688" w:rsidRPr="00C032F4">
        <w:rPr>
          <w:rFonts w:ascii="GHEA Grapalat" w:hAnsi="GHEA Grapalat" w:cs="Arial Unicode"/>
          <w:sz w:val="20"/>
          <w:lang w:val="af-ZA"/>
        </w:rPr>
        <w:t xml:space="preserve"> </w:t>
      </w:r>
      <w:r w:rsidR="00781688" w:rsidRPr="00C032F4">
        <w:rPr>
          <w:rFonts w:ascii="GHEA Grapalat" w:hAnsi="GHEA Grapalat" w:cs="Arial Unicode"/>
          <w:sz w:val="20"/>
        </w:rPr>
        <w:t>և</w:t>
      </w:r>
      <w:r w:rsidR="00781688" w:rsidRPr="00C032F4">
        <w:rPr>
          <w:rFonts w:ascii="GHEA Grapalat" w:hAnsi="GHEA Grapalat" w:cs="Arial Unicode"/>
          <w:sz w:val="20"/>
          <w:lang w:val="af-ZA"/>
        </w:rPr>
        <w:t xml:space="preserve"> </w:t>
      </w:r>
      <w:r w:rsidRPr="00C032F4">
        <w:rPr>
          <w:rFonts w:ascii="GHEA Grapalat" w:hAnsi="GHEA Grapalat" w:cs="Sylfaen"/>
          <w:sz w:val="20"/>
          <w:lang w:val="ru-RU"/>
        </w:rPr>
        <w:t>տեղեկագրում</w:t>
      </w:r>
      <w:r w:rsidR="004D5671" w:rsidRPr="00C032F4">
        <w:rPr>
          <w:rFonts w:ascii="GHEA Grapalat" w:hAnsi="GHEA Grapalat" w:cs="Tahoma"/>
          <w:sz w:val="20"/>
        </w:rPr>
        <w:t>։</w:t>
      </w:r>
      <w:r w:rsidRPr="00C032F4">
        <w:rPr>
          <w:rFonts w:ascii="GHEA Grapalat" w:hAnsi="GHEA Grapalat" w:cs="Arial Unicode"/>
          <w:sz w:val="20"/>
          <w:lang w:val="af-ZA"/>
        </w:rPr>
        <w:t xml:space="preserve"> </w:t>
      </w:r>
    </w:p>
    <w:p w14:paraId="3EA1882E" w14:textId="77777777" w:rsidR="00581DC3" w:rsidRPr="00C032F4" w:rsidRDefault="005754F7" w:rsidP="00EF3662">
      <w:pPr>
        <w:autoSpaceDE w:val="0"/>
        <w:autoSpaceDN w:val="0"/>
        <w:adjustRightInd w:val="0"/>
        <w:ind w:firstLine="567"/>
        <w:jc w:val="both"/>
        <w:rPr>
          <w:rFonts w:ascii="GHEA Grapalat" w:hAnsi="GHEA Grapalat" w:cs="Arial Unicode"/>
          <w:sz w:val="20"/>
          <w:lang w:val="hy-AM"/>
        </w:rPr>
      </w:pPr>
      <w:r w:rsidRPr="00C032F4">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C032F4">
        <w:rPr>
          <w:rFonts w:ascii="GHEA Grapalat" w:hAnsi="GHEA Grapalat" w:cs="Sylfaen"/>
          <w:sz w:val="20"/>
          <w:lang w:val="hy-AM"/>
        </w:rPr>
        <w:t>ս</w:t>
      </w:r>
      <w:r w:rsidRPr="00C032F4">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w:t>
      </w:r>
      <w:r w:rsidRPr="00C032F4">
        <w:rPr>
          <w:rFonts w:ascii="GHEA Grapalat" w:hAnsi="GHEA Grapalat" w:cs="Sylfaen"/>
          <w:sz w:val="20"/>
          <w:lang w:val="hy-AM"/>
        </w:rPr>
        <w:lastRenderedPageBreak/>
        <w:t>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C032F4">
        <w:rPr>
          <w:rFonts w:ascii="GHEA Grapalat" w:hAnsi="GHEA Grapalat" w:cs="Sylfaen"/>
          <w:sz w:val="20"/>
          <w:lang w:val="hy-AM"/>
        </w:rPr>
        <w:t xml:space="preserve"> </w:t>
      </w:r>
    </w:p>
    <w:p w14:paraId="55F22D38" w14:textId="24836E44" w:rsidR="00096865" w:rsidRPr="00C032F4" w:rsidRDefault="00096865" w:rsidP="00EF3662">
      <w:pPr>
        <w:autoSpaceDE w:val="0"/>
        <w:autoSpaceDN w:val="0"/>
        <w:adjustRightInd w:val="0"/>
        <w:ind w:firstLine="567"/>
        <w:jc w:val="both"/>
        <w:rPr>
          <w:rFonts w:ascii="GHEA Grapalat" w:hAnsi="GHEA Grapalat" w:cs="Arial Unicode"/>
          <w:sz w:val="20"/>
          <w:lang w:val="hy-AM"/>
        </w:rPr>
      </w:pPr>
      <w:r w:rsidRPr="00C032F4">
        <w:rPr>
          <w:rFonts w:ascii="GHEA Grapalat" w:hAnsi="GHEA Grapalat" w:cs="Arial Unicode"/>
          <w:sz w:val="20"/>
          <w:lang w:val="hy-AM"/>
        </w:rPr>
        <w:t>3.</w:t>
      </w:r>
      <w:r w:rsidR="00BF74AB" w:rsidRPr="00C032F4">
        <w:rPr>
          <w:rFonts w:ascii="GHEA Grapalat" w:hAnsi="GHEA Grapalat" w:cs="Arial Unicode"/>
          <w:sz w:val="20"/>
          <w:lang w:val="hy-AM"/>
        </w:rPr>
        <w:t xml:space="preserve">6 </w:t>
      </w:r>
      <w:r w:rsidRPr="00C032F4">
        <w:rPr>
          <w:rFonts w:ascii="GHEA Grapalat" w:hAnsi="GHEA Grapalat" w:cs="Sylfaen"/>
          <w:sz w:val="20"/>
          <w:lang w:val="hy-AM"/>
        </w:rPr>
        <w:t>Հրավերում</w:t>
      </w:r>
      <w:r w:rsidRPr="00C032F4">
        <w:rPr>
          <w:rFonts w:ascii="GHEA Grapalat" w:hAnsi="GHEA Grapalat" w:cs="Arial Unicode"/>
          <w:sz w:val="20"/>
          <w:lang w:val="hy-AM"/>
        </w:rPr>
        <w:t xml:space="preserve"> </w:t>
      </w:r>
      <w:r w:rsidRPr="00C032F4">
        <w:rPr>
          <w:rFonts w:ascii="GHEA Grapalat" w:hAnsi="GHEA Grapalat" w:cs="Sylfaen"/>
          <w:sz w:val="20"/>
          <w:lang w:val="hy-AM"/>
        </w:rPr>
        <w:t>փոփոխություններ</w:t>
      </w:r>
      <w:r w:rsidRPr="00C032F4">
        <w:rPr>
          <w:rFonts w:ascii="GHEA Grapalat" w:hAnsi="GHEA Grapalat" w:cs="Arial Unicode"/>
          <w:sz w:val="20"/>
          <w:lang w:val="hy-AM"/>
        </w:rPr>
        <w:t xml:space="preserve"> </w:t>
      </w:r>
      <w:r w:rsidRPr="00C032F4">
        <w:rPr>
          <w:rFonts w:ascii="GHEA Grapalat" w:hAnsi="GHEA Grapalat" w:cs="Sylfaen"/>
          <w:sz w:val="20"/>
          <w:lang w:val="hy-AM"/>
        </w:rPr>
        <w:t>կատարվելու</w:t>
      </w:r>
      <w:r w:rsidRPr="00C032F4">
        <w:rPr>
          <w:rFonts w:ascii="GHEA Grapalat" w:hAnsi="GHEA Grapalat" w:cs="Arial Unicode"/>
          <w:sz w:val="20"/>
          <w:lang w:val="hy-AM"/>
        </w:rPr>
        <w:t xml:space="preserve"> </w:t>
      </w:r>
      <w:r w:rsidRPr="00C032F4">
        <w:rPr>
          <w:rFonts w:ascii="GHEA Grapalat" w:hAnsi="GHEA Grapalat" w:cs="Sylfaen"/>
          <w:sz w:val="20"/>
          <w:lang w:val="hy-AM"/>
        </w:rPr>
        <w:t>դեպքում</w:t>
      </w:r>
      <w:r w:rsidRPr="00C032F4">
        <w:rPr>
          <w:rFonts w:ascii="GHEA Grapalat" w:hAnsi="GHEA Grapalat" w:cs="Arial Unicode"/>
          <w:sz w:val="20"/>
          <w:lang w:val="hy-AM"/>
        </w:rPr>
        <w:t xml:space="preserve"> </w:t>
      </w:r>
      <w:r w:rsidRPr="00C032F4">
        <w:rPr>
          <w:rFonts w:ascii="GHEA Grapalat" w:hAnsi="GHEA Grapalat" w:cs="Sylfaen"/>
          <w:sz w:val="20"/>
          <w:lang w:val="hy-AM"/>
        </w:rPr>
        <w:t>հայտերը</w:t>
      </w:r>
      <w:r w:rsidRPr="00C032F4">
        <w:rPr>
          <w:rFonts w:ascii="GHEA Grapalat" w:hAnsi="GHEA Grapalat" w:cs="Arial Unicode"/>
          <w:sz w:val="20"/>
          <w:lang w:val="hy-AM"/>
        </w:rPr>
        <w:t xml:space="preserve"> </w:t>
      </w:r>
      <w:r w:rsidRPr="00C032F4">
        <w:rPr>
          <w:rFonts w:ascii="GHEA Grapalat" w:hAnsi="GHEA Grapalat" w:cs="Sylfaen"/>
          <w:sz w:val="20"/>
          <w:lang w:val="hy-AM"/>
        </w:rPr>
        <w:t>ներկայացնելու</w:t>
      </w:r>
      <w:r w:rsidRPr="00C032F4">
        <w:rPr>
          <w:rFonts w:ascii="GHEA Grapalat" w:hAnsi="GHEA Grapalat" w:cs="Arial Unicode"/>
          <w:sz w:val="20"/>
          <w:lang w:val="hy-AM"/>
        </w:rPr>
        <w:t xml:space="preserve"> </w:t>
      </w:r>
      <w:r w:rsidRPr="00C032F4">
        <w:rPr>
          <w:rFonts w:ascii="GHEA Grapalat" w:hAnsi="GHEA Grapalat" w:cs="Sylfaen"/>
          <w:sz w:val="20"/>
          <w:lang w:val="hy-AM"/>
        </w:rPr>
        <w:t>վերջնաժամկետը</w:t>
      </w:r>
      <w:r w:rsidRPr="00C032F4">
        <w:rPr>
          <w:rFonts w:ascii="GHEA Grapalat" w:hAnsi="GHEA Grapalat" w:cs="Arial Unicode"/>
          <w:sz w:val="20"/>
          <w:lang w:val="hy-AM"/>
        </w:rPr>
        <w:t xml:space="preserve"> </w:t>
      </w:r>
      <w:r w:rsidRPr="00C032F4">
        <w:rPr>
          <w:rFonts w:ascii="GHEA Grapalat" w:hAnsi="GHEA Grapalat" w:cs="Sylfaen"/>
          <w:sz w:val="20"/>
          <w:lang w:val="hy-AM"/>
        </w:rPr>
        <w:t>հաշվվում</w:t>
      </w:r>
      <w:r w:rsidRPr="00C032F4">
        <w:rPr>
          <w:rFonts w:ascii="GHEA Grapalat" w:hAnsi="GHEA Grapalat" w:cs="Arial Unicode"/>
          <w:sz w:val="20"/>
          <w:lang w:val="hy-AM"/>
        </w:rPr>
        <w:t xml:space="preserve"> </w:t>
      </w:r>
      <w:r w:rsidRPr="00C032F4">
        <w:rPr>
          <w:rFonts w:ascii="GHEA Grapalat" w:hAnsi="GHEA Grapalat" w:cs="Sylfaen"/>
          <w:sz w:val="20"/>
          <w:lang w:val="hy-AM"/>
        </w:rPr>
        <w:t>է</w:t>
      </w:r>
      <w:r w:rsidRPr="00C032F4">
        <w:rPr>
          <w:rFonts w:ascii="GHEA Grapalat" w:hAnsi="GHEA Grapalat" w:cs="Arial Unicode"/>
          <w:sz w:val="20"/>
          <w:lang w:val="hy-AM"/>
        </w:rPr>
        <w:t xml:space="preserve"> </w:t>
      </w:r>
      <w:r w:rsidRPr="00C032F4">
        <w:rPr>
          <w:rFonts w:ascii="GHEA Grapalat" w:hAnsi="GHEA Grapalat" w:cs="Sylfaen"/>
          <w:sz w:val="20"/>
          <w:lang w:val="hy-AM"/>
        </w:rPr>
        <w:t>այդ</w:t>
      </w:r>
      <w:r w:rsidRPr="00C032F4">
        <w:rPr>
          <w:rFonts w:ascii="GHEA Grapalat" w:hAnsi="GHEA Grapalat" w:cs="Arial Unicode"/>
          <w:sz w:val="20"/>
          <w:lang w:val="hy-AM"/>
        </w:rPr>
        <w:t xml:space="preserve"> </w:t>
      </w:r>
      <w:r w:rsidRPr="00C032F4">
        <w:rPr>
          <w:rFonts w:ascii="GHEA Grapalat" w:hAnsi="GHEA Grapalat" w:cs="Sylfaen"/>
          <w:sz w:val="20"/>
          <w:lang w:val="hy-AM"/>
        </w:rPr>
        <w:t>փոփոխությունների</w:t>
      </w:r>
      <w:r w:rsidRPr="00C032F4">
        <w:rPr>
          <w:rFonts w:ascii="GHEA Grapalat" w:hAnsi="GHEA Grapalat" w:cs="Arial Unicode"/>
          <w:sz w:val="20"/>
          <w:lang w:val="hy-AM"/>
        </w:rPr>
        <w:t xml:space="preserve"> </w:t>
      </w:r>
      <w:r w:rsidRPr="00C032F4">
        <w:rPr>
          <w:rFonts w:ascii="GHEA Grapalat" w:hAnsi="GHEA Grapalat" w:cs="Sylfaen"/>
          <w:sz w:val="20"/>
          <w:lang w:val="hy-AM"/>
        </w:rPr>
        <w:t>մասին</w:t>
      </w:r>
      <w:r w:rsidRPr="00C032F4">
        <w:rPr>
          <w:rFonts w:ascii="GHEA Grapalat" w:hAnsi="GHEA Grapalat" w:cs="Arial Unicode"/>
          <w:sz w:val="20"/>
          <w:lang w:val="hy-AM"/>
        </w:rPr>
        <w:t xml:space="preserve"> </w:t>
      </w:r>
      <w:r w:rsidR="00781688" w:rsidRPr="00C032F4">
        <w:rPr>
          <w:rFonts w:ascii="GHEA Grapalat" w:hAnsi="GHEA Grapalat" w:cs="Arial Unicode"/>
          <w:sz w:val="20"/>
          <w:lang w:val="hy-AM"/>
        </w:rPr>
        <w:t xml:space="preserve">համակարգում և </w:t>
      </w:r>
      <w:r w:rsidRPr="00C032F4">
        <w:rPr>
          <w:rFonts w:ascii="GHEA Grapalat" w:hAnsi="GHEA Grapalat" w:cs="Sylfaen"/>
          <w:sz w:val="20"/>
          <w:lang w:val="hy-AM"/>
        </w:rPr>
        <w:t>տեղեկագրում</w:t>
      </w:r>
      <w:r w:rsidRPr="00C032F4">
        <w:rPr>
          <w:rFonts w:ascii="GHEA Grapalat" w:hAnsi="GHEA Grapalat" w:cs="Arial"/>
          <w:sz w:val="20"/>
          <w:lang w:val="hy-AM"/>
        </w:rPr>
        <w:t xml:space="preserve"> </w:t>
      </w:r>
      <w:r w:rsidRPr="00C032F4">
        <w:rPr>
          <w:rFonts w:ascii="GHEA Grapalat" w:hAnsi="GHEA Grapalat" w:cs="Sylfaen"/>
          <w:sz w:val="20"/>
          <w:lang w:val="hy-AM"/>
        </w:rPr>
        <w:t>հայտարարության</w:t>
      </w:r>
      <w:r w:rsidRPr="00C032F4">
        <w:rPr>
          <w:rFonts w:ascii="GHEA Grapalat" w:hAnsi="GHEA Grapalat" w:cs="Arial Unicode"/>
          <w:sz w:val="20"/>
          <w:lang w:val="hy-AM"/>
        </w:rPr>
        <w:t xml:space="preserve"> </w:t>
      </w:r>
      <w:r w:rsidRPr="00C032F4">
        <w:rPr>
          <w:rFonts w:ascii="GHEA Grapalat" w:hAnsi="GHEA Grapalat" w:cs="Sylfaen"/>
          <w:sz w:val="20"/>
          <w:lang w:val="hy-AM"/>
        </w:rPr>
        <w:t>հրապարակման</w:t>
      </w:r>
      <w:r w:rsidRPr="00C032F4">
        <w:rPr>
          <w:rFonts w:ascii="GHEA Grapalat" w:hAnsi="GHEA Grapalat" w:cs="Arial Unicode"/>
          <w:sz w:val="20"/>
          <w:lang w:val="hy-AM"/>
        </w:rPr>
        <w:t xml:space="preserve"> </w:t>
      </w:r>
      <w:r w:rsidRPr="00C032F4">
        <w:rPr>
          <w:rFonts w:ascii="GHEA Grapalat" w:hAnsi="GHEA Grapalat" w:cs="Sylfaen"/>
          <w:sz w:val="20"/>
          <w:lang w:val="hy-AM"/>
        </w:rPr>
        <w:t>օրվանից</w:t>
      </w:r>
      <w:r w:rsidR="004D5671" w:rsidRPr="00C032F4">
        <w:rPr>
          <w:rFonts w:ascii="GHEA Grapalat" w:hAnsi="GHEA Grapalat" w:cs="Tahoma"/>
          <w:sz w:val="20"/>
          <w:lang w:val="hy-AM"/>
        </w:rPr>
        <w:t>։</w:t>
      </w:r>
      <w:r w:rsidRPr="00C032F4">
        <w:rPr>
          <w:rFonts w:ascii="GHEA Grapalat" w:hAnsi="GHEA Grapalat" w:cs="Arial Unicode"/>
          <w:sz w:val="20"/>
          <w:lang w:val="hy-AM"/>
        </w:rPr>
        <w:t xml:space="preserve"> </w:t>
      </w:r>
    </w:p>
    <w:p w14:paraId="46BD9562" w14:textId="77777777" w:rsidR="0092445C" w:rsidRPr="00C032F4" w:rsidRDefault="0092445C" w:rsidP="0092445C">
      <w:pPr>
        <w:ind w:firstLine="567"/>
        <w:jc w:val="both"/>
        <w:rPr>
          <w:rFonts w:ascii="GHEA Grapalat" w:hAnsi="GHEA Grapalat"/>
          <w:b/>
          <w:sz w:val="20"/>
          <w:lang w:val="hy-AM"/>
        </w:rPr>
      </w:pPr>
    </w:p>
    <w:p w14:paraId="7218BAD9" w14:textId="0E477910" w:rsidR="00096865" w:rsidRPr="00C032F4" w:rsidRDefault="00955A1E" w:rsidP="0092445C">
      <w:pPr>
        <w:ind w:firstLine="567"/>
        <w:jc w:val="center"/>
        <w:rPr>
          <w:rFonts w:ascii="GHEA Grapalat" w:hAnsi="GHEA Grapalat" w:cs="Arial"/>
          <w:b/>
          <w:sz w:val="20"/>
          <w:lang w:val="hy-AM"/>
        </w:rPr>
      </w:pPr>
      <w:r w:rsidRPr="00C032F4">
        <w:rPr>
          <w:rFonts w:ascii="GHEA Grapalat" w:hAnsi="GHEA Grapalat"/>
          <w:b/>
          <w:sz w:val="20"/>
          <w:lang w:val="hy-AM"/>
        </w:rPr>
        <w:t xml:space="preserve">4.  </w:t>
      </w:r>
      <w:r w:rsidRPr="00C032F4">
        <w:rPr>
          <w:rFonts w:ascii="GHEA Grapalat" w:hAnsi="GHEA Grapalat" w:cs="Sylfaen"/>
          <w:b/>
          <w:sz w:val="20"/>
          <w:lang w:val="hy-AM"/>
        </w:rPr>
        <w:t>ՀԱՅՏԸ</w:t>
      </w:r>
      <w:r w:rsidRPr="00C032F4">
        <w:rPr>
          <w:rFonts w:ascii="GHEA Grapalat" w:hAnsi="GHEA Grapalat" w:cs="Arial"/>
          <w:b/>
          <w:sz w:val="20"/>
          <w:lang w:val="hy-AM"/>
        </w:rPr>
        <w:t xml:space="preserve"> </w:t>
      </w:r>
      <w:r w:rsidRPr="00C032F4">
        <w:rPr>
          <w:rFonts w:ascii="GHEA Grapalat" w:hAnsi="GHEA Grapalat" w:cs="Sylfaen"/>
          <w:b/>
          <w:sz w:val="20"/>
          <w:lang w:val="hy-AM"/>
        </w:rPr>
        <w:t>ՆԵՐԿԱՅԱՑՆԵԼՈՒ</w:t>
      </w:r>
      <w:r w:rsidRPr="00C032F4">
        <w:rPr>
          <w:rFonts w:ascii="GHEA Grapalat" w:hAnsi="GHEA Grapalat" w:cs="Arial"/>
          <w:b/>
          <w:sz w:val="20"/>
          <w:lang w:val="hy-AM"/>
        </w:rPr>
        <w:t xml:space="preserve"> </w:t>
      </w:r>
      <w:r w:rsidRPr="00C032F4">
        <w:rPr>
          <w:rFonts w:ascii="GHEA Grapalat" w:hAnsi="GHEA Grapalat" w:cs="Sylfaen"/>
          <w:b/>
          <w:sz w:val="20"/>
          <w:lang w:val="hy-AM"/>
        </w:rPr>
        <w:t>ԿԱՐԳԸ</w:t>
      </w:r>
    </w:p>
    <w:p w14:paraId="39C50667" w14:textId="77777777" w:rsidR="00096865" w:rsidRPr="00C032F4" w:rsidRDefault="00096865" w:rsidP="00EF3662">
      <w:pPr>
        <w:jc w:val="center"/>
        <w:rPr>
          <w:rFonts w:ascii="GHEA Grapalat" w:hAnsi="GHEA Grapalat"/>
          <w:b/>
          <w:sz w:val="20"/>
          <w:lang w:val="hy-AM"/>
        </w:rPr>
      </w:pPr>
      <w:r w:rsidRPr="00C032F4">
        <w:rPr>
          <w:rFonts w:ascii="GHEA Grapalat" w:hAnsi="GHEA Grapalat"/>
          <w:b/>
          <w:sz w:val="20"/>
          <w:lang w:val="hy-AM"/>
        </w:rPr>
        <w:t xml:space="preserve">  </w:t>
      </w:r>
    </w:p>
    <w:p w14:paraId="569362BA" w14:textId="77777777" w:rsidR="00096865" w:rsidRPr="00C032F4" w:rsidRDefault="00096865" w:rsidP="00EF3662">
      <w:pPr>
        <w:ind w:firstLine="567"/>
        <w:jc w:val="both"/>
        <w:rPr>
          <w:rFonts w:ascii="GHEA Grapalat" w:hAnsi="GHEA Grapalat"/>
          <w:sz w:val="20"/>
          <w:lang w:val="hy-AM"/>
        </w:rPr>
      </w:pPr>
      <w:r w:rsidRPr="00C032F4">
        <w:rPr>
          <w:rFonts w:ascii="GHEA Grapalat" w:hAnsi="GHEA Grapalat"/>
          <w:sz w:val="20"/>
          <w:lang w:val="hy-AM"/>
        </w:rPr>
        <w:t>4</w:t>
      </w:r>
      <w:r w:rsidRPr="00C032F4">
        <w:rPr>
          <w:rFonts w:ascii="GHEA Grapalat" w:hAnsi="GHEA Grapalat" w:cs="Sylfaen"/>
          <w:sz w:val="20"/>
          <w:lang w:val="hy-AM"/>
        </w:rPr>
        <w:t xml:space="preserve">.1 Սույն ընթացակարգին մասնակցելու համար </w:t>
      </w:r>
      <w:r w:rsidR="000946A3" w:rsidRPr="00C032F4">
        <w:rPr>
          <w:rFonts w:ascii="GHEA Grapalat" w:hAnsi="GHEA Grapalat" w:cs="Sylfaen"/>
          <w:sz w:val="20"/>
          <w:lang w:val="hy-AM"/>
        </w:rPr>
        <w:t xml:space="preserve">մասնակիցը </w:t>
      </w:r>
      <w:r w:rsidR="00926875" w:rsidRPr="00C032F4">
        <w:rPr>
          <w:rFonts w:ascii="GHEA Grapalat" w:hAnsi="GHEA Grapalat" w:cs="Sylfaen"/>
          <w:sz w:val="20"/>
          <w:lang w:val="hy-AM"/>
        </w:rPr>
        <w:t xml:space="preserve">համակարգի միջոցով հանձնաժողովին ներկայացնում է </w:t>
      </w:r>
      <w:r w:rsidR="000946A3" w:rsidRPr="00C032F4">
        <w:rPr>
          <w:rFonts w:ascii="GHEA Grapalat" w:hAnsi="GHEA Grapalat" w:cs="Sylfaen"/>
          <w:sz w:val="20"/>
          <w:lang w:val="hy-AM"/>
        </w:rPr>
        <w:t>հայտ</w:t>
      </w:r>
      <w:r w:rsidR="004D5671" w:rsidRPr="00C032F4">
        <w:rPr>
          <w:rFonts w:ascii="GHEA Grapalat" w:hAnsi="GHEA Grapalat" w:cs="Tahoma"/>
          <w:sz w:val="20"/>
          <w:lang w:val="hy-AM"/>
        </w:rPr>
        <w:t>։</w:t>
      </w:r>
      <w:r w:rsidRPr="00C032F4">
        <w:rPr>
          <w:rFonts w:ascii="GHEA Grapalat" w:hAnsi="GHEA Grapalat"/>
          <w:sz w:val="20"/>
          <w:lang w:val="hy-AM"/>
        </w:rPr>
        <w:t xml:space="preserve"> </w:t>
      </w:r>
      <w:r w:rsidR="00220ACB" w:rsidRPr="00C032F4">
        <w:rPr>
          <w:rFonts w:ascii="GHEA Grapalat" w:hAnsi="GHEA Grapalat" w:cs="Sylfaen"/>
          <w:sz w:val="20"/>
          <w:lang w:val="hy-AM"/>
        </w:rPr>
        <w:t xml:space="preserve">Հայտը սույն հրավերի հիման վրա </w:t>
      </w:r>
      <w:r w:rsidR="00051B7F" w:rsidRPr="00C032F4">
        <w:rPr>
          <w:rFonts w:ascii="GHEA Grapalat" w:hAnsi="GHEA Grapalat" w:cs="Sylfaen"/>
          <w:sz w:val="20"/>
          <w:lang w:val="hy-AM"/>
        </w:rPr>
        <w:t>մ</w:t>
      </w:r>
      <w:r w:rsidR="00220ACB" w:rsidRPr="00C032F4">
        <w:rPr>
          <w:rFonts w:ascii="GHEA Grapalat" w:hAnsi="GHEA Grapalat" w:cs="Sylfaen"/>
          <w:sz w:val="20"/>
          <w:lang w:val="hy-AM"/>
        </w:rPr>
        <w:t>ասնակցի կողմից ներկայացվող առաջարկն</w:t>
      </w:r>
      <w:r w:rsidR="005F1F95" w:rsidRPr="00C032F4">
        <w:rPr>
          <w:rFonts w:ascii="GHEA Grapalat" w:hAnsi="GHEA Grapalat" w:cs="Sylfaen"/>
          <w:sz w:val="20"/>
          <w:lang w:val="hy-AM"/>
        </w:rPr>
        <w:t xml:space="preserve"> է:</w:t>
      </w:r>
    </w:p>
    <w:p w14:paraId="6F3F5415" w14:textId="16B2CA90" w:rsidR="00486B55" w:rsidRPr="00C032F4" w:rsidRDefault="00096865"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rPr>
        <w:t>Մասնակիցը</w:t>
      </w:r>
      <w:r w:rsidRPr="00C032F4">
        <w:rPr>
          <w:rFonts w:ascii="GHEA Grapalat" w:hAnsi="GHEA Grapalat"/>
          <w:lang w:val="hy-AM"/>
        </w:rPr>
        <w:t xml:space="preserve"> </w:t>
      </w:r>
      <w:r w:rsidRPr="00C032F4">
        <w:rPr>
          <w:rFonts w:ascii="GHEA Grapalat" w:hAnsi="GHEA Grapalat" w:cs="Sylfaen"/>
        </w:rPr>
        <w:t>կարող</w:t>
      </w:r>
      <w:r w:rsidRPr="00C032F4">
        <w:rPr>
          <w:rFonts w:ascii="GHEA Grapalat" w:hAnsi="GHEA Grapalat"/>
          <w:lang w:val="hy-AM"/>
        </w:rPr>
        <w:t xml:space="preserve"> </w:t>
      </w:r>
      <w:r w:rsidR="000946A3" w:rsidRPr="00C032F4">
        <w:rPr>
          <w:rFonts w:ascii="GHEA Grapalat" w:hAnsi="GHEA Grapalat" w:cs="Sylfaen"/>
        </w:rPr>
        <w:t>է</w:t>
      </w:r>
      <w:r w:rsidR="000946A3" w:rsidRPr="00C032F4">
        <w:rPr>
          <w:rFonts w:ascii="GHEA Grapalat" w:hAnsi="GHEA Grapalat"/>
          <w:lang w:val="hy-AM"/>
        </w:rPr>
        <w:t xml:space="preserve"> </w:t>
      </w:r>
      <w:r w:rsidRPr="00C032F4">
        <w:rPr>
          <w:rFonts w:ascii="GHEA Grapalat" w:hAnsi="GHEA Grapalat" w:cs="Sylfaen"/>
        </w:rPr>
        <w:t>հայտ</w:t>
      </w:r>
      <w:r w:rsidRPr="00C032F4">
        <w:rPr>
          <w:rFonts w:ascii="GHEA Grapalat" w:hAnsi="GHEA Grapalat"/>
          <w:lang w:val="hy-AM"/>
        </w:rPr>
        <w:t xml:space="preserve"> </w:t>
      </w:r>
      <w:r w:rsidRPr="00C032F4">
        <w:rPr>
          <w:rFonts w:ascii="GHEA Grapalat" w:hAnsi="GHEA Grapalat" w:cs="Sylfaen"/>
        </w:rPr>
        <w:t>ներկայացնել</w:t>
      </w:r>
      <w:r w:rsidRPr="00C032F4">
        <w:rPr>
          <w:rFonts w:ascii="GHEA Grapalat" w:hAnsi="GHEA Grapalat"/>
          <w:lang w:val="hy-AM"/>
        </w:rPr>
        <w:t xml:space="preserve"> </w:t>
      </w:r>
      <w:r w:rsidRPr="00C032F4">
        <w:rPr>
          <w:rFonts w:ascii="GHEA Grapalat" w:hAnsi="GHEA Grapalat" w:cs="Sylfaen"/>
        </w:rPr>
        <w:t>ինչպես</w:t>
      </w:r>
      <w:r w:rsidRPr="00C032F4">
        <w:rPr>
          <w:rFonts w:ascii="GHEA Grapalat" w:hAnsi="GHEA Grapalat"/>
          <w:lang w:val="hy-AM"/>
        </w:rPr>
        <w:t xml:space="preserve"> </w:t>
      </w:r>
      <w:r w:rsidRPr="00C032F4">
        <w:rPr>
          <w:rFonts w:ascii="GHEA Grapalat" w:hAnsi="GHEA Grapalat" w:cs="Sylfaen"/>
        </w:rPr>
        <w:t>յուրաքանչյուր</w:t>
      </w:r>
      <w:r w:rsidRPr="00C032F4">
        <w:rPr>
          <w:rFonts w:ascii="GHEA Grapalat" w:hAnsi="GHEA Grapalat"/>
          <w:lang w:val="hy-AM"/>
        </w:rPr>
        <w:t xml:space="preserve"> </w:t>
      </w:r>
      <w:r w:rsidRPr="00C032F4">
        <w:rPr>
          <w:rFonts w:ascii="GHEA Grapalat" w:hAnsi="GHEA Grapalat" w:cs="Sylfaen"/>
        </w:rPr>
        <w:t>չափաբաժնի</w:t>
      </w:r>
      <w:r w:rsidRPr="00C032F4">
        <w:rPr>
          <w:rFonts w:ascii="GHEA Grapalat" w:hAnsi="GHEA Grapalat"/>
          <w:lang w:val="hy-AM"/>
        </w:rPr>
        <w:t xml:space="preserve">, </w:t>
      </w:r>
      <w:r w:rsidRPr="00C032F4">
        <w:rPr>
          <w:rFonts w:ascii="GHEA Grapalat" w:hAnsi="GHEA Grapalat" w:cs="Sylfaen"/>
        </w:rPr>
        <w:t>այնպես</w:t>
      </w:r>
      <w:r w:rsidRPr="00C032F4">
        <w:rPr>
          <w:rFonts w:ascii="GHEA Grapalat" w:hAnsi="GHEA Grapalat"/>
          <w:lang w:val="hy-AM"/>
        </w:rPr>
        <w:t xml:space="preserve"> </w:t>
      </w:r>
      <w:r w:rsidRPr="00C032F4">
        <w:rPr>
          <w:rFonts w:ascii="GHEA Grapalat" w:hAnsi="GHEA Grapalat" w:cs="Sylfaen"/>
        </w:rPr>
        <w:t>էլ</w:t>
      </w:r>
      <w:r w:rsidRPr="00C032F4">
        <w:rPr>
          <w:rFonts w:ascii="GHEA Grapalat" w:hAnsi="GHEA Grapalat"/>
          <w:lang w:val="hy-AM"/>
        </w:rPr>
        <w:t xml:space="preserve"> </w:t>
      </w:r>
      <w:r w:rsidRPr="00C032F4">
        <w:rPr>
          <w:rFonts w:ascii="GHEA Grapalat" w:hAnsi="GHEA Grapalat" w:cs="Sylfaen"/>
        </w:rPr>
        <w:t>մի</w:t>
      </w:r>
      <w:r w:rsidRPr="00C032F4">
        <w:rPr>
          <w:rFonts w:ascii="GHEA Grapalat" w:hAnsi="GHEA Grapalat"/>
          <w:lang w:val="hy-AM"/>
        </w:rPr>
        <w:t xml:space="preserve"> </w:t>
      </w:r>
      <w:r w:rsidRPr="00C032F4">
        <w:rPr>
          <w:rFonts w:ascii="GHEA Grapalat" w:hAnsi="GHEA Grapalat" w:cs="Sylfaen"/>
        </w:rPr>
        <w:t>քանի</w:t>
      </w:r>
      <w:r w:rsidRPr="00C032F4">
        <w:rPr>
          <w:rFonts w:ascii="GHEA Grapalat" w:hAnsi="GHEA Grapalat"/>
          <w:lang w:val="hy-AM"/>
        </w:rPr>
        <w:t xml:space="preserve"> </w:t>
      </w:r>
      <w:r w:rsidRPr="00C032F4">
        <w:rPr>
          <w:rFonts w:ascii="GHEA Grapalat" w:hAnsi="GHEA Grapalat" w:cs="Sylfaen"/>
        </w:rPr>
        <w:t>կամ</w:t>
      </w:r>
      <w:r w:rsidRPr="00C032F4">
        <w:rPr>
          <w:rFonts w:ascii="GHEA Grapalat" w:hAnsi="GHEA Grapalat"/>
          <w:lang w:val="hy-AM"/>
        </w:rPr>
        <w:t xml:space="preserve"> </w:t>
      </w:r>
      <w:r w:rsidRPr="00C032F4">
        <w:rPr>
          <w:rFonts w:ascii="GHEA Grapalat" w:hAnsi="GHEA Grapalat" w:cs="Sylfaen"/>
        </w:rPr>
        <w:t>բոլոր</w:t>
      </w:r>
      <w:r w:rsidRPr="00C032F4">
        <w:rPr>
          <w:rFonts w:ascii="GHEA Grapalat" w:hAnsi="GHEA Grapalat"/>
          <w:lang w:val="hy-AM"/>
        </w:rPr>
        <w:t xml:space="preserve"> </w:t>
      </w:r>
      <w:r w:rsidRPr="00C032F4">
        <w:rPr>
          <w:rFonts w:ascii="GHEA Grapalat" w:hAnsi="GHEA Grapalat" w:cs="Sylfaen"/>
        </w:rPr>
        <w:t>չափաբաժինների</w:t>
      </w:r>
      <w:r w:rsidRPr="00C032F4">
        <w:rPr>
          <w:rFonts w:ascii="GHEA Grapalat" w:hAnsi="GHEA Grapalat"/>
          <w:lang w:val="hy-AM"/>
        </w:rPr>
        <w:t xml:space="preserve"> </w:t>
      </w:r>
      <w:r w:rsidR="00F9052C" w:rsidRPr="00C032F4">
        <w:rPr>
          <w:rFonts w:ascii="GHEA Grapalat" w:hAnsi="GHEA Grapalat" w:cs="Sylfaen"/>
        </w:rPr>
        <w:t>համար</w:t>
      </w:r>
      <w:r w:rsidR="00AE608F" w:rsidRPr="00C032F4">
        <w:rPr>
          <w:rStyle w:val="FootnoteReference"/>
          <w:rFonts w:ascii="GHEA Grapalat" w:hAnsi="GHEA Grapalat" w:cs="Sylfaen"/>
        </w:rPr>
        <w:footnoteReference w:id="2"/>
      </w:r>
      <w:r w:rsidR="004D5671" w:rsidRPr="00C032F4">
        <w:rPr>
          <w:rFonts w:ascii="GHEA Grapalat" w:hAnsi="GHEA Grapalat" w:cs="Sylfaen"/>
          <w:szCs w:val="24"/>
          <w:lang w:val="hy-AM"/>
        </w:rPr>
        <w:t>։</w:t>
      </w:r>
      <w:r w:rsidRPr="00C032F4">
        <w:rPr>
          <w:rFonts w:ascii="GHEA Grapalat" w:hAnsi="GHEA Grapalat" w:cs="Sylfaen"/>
          <w:szCs w:val="24"/>
          <w:lang w:val="hy-AM"/>
        </w:rPr>
        <w:t xml:space="preserve">  </w:t>
      </w:r>
    </w:p>
    <w:p w14:paraId="6B8993A6" w14:textId="77777777" w:rsidR="00096865" w:rsidRPr="00C032F4" w:rsidRDefault="000946A3"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Հ</w:t>
      </w:r>
      <w:r w:rsidR="00096865" w:rsidRPr="00C032F4">
        <w:rPr>
          <w:rFonts w:ascii="GHEA Grapalat" w:hAnsi="GHEA Grapalat" w:cs="Sylfaen"/>
          <w:szCs w:val="24"/>
          <w:lang w:val="hy-AM"/>
        </w:rPr>
        <w:t xml:space="preserve">այտը ներկայացվում </w:t>
      </w:r>
      <w:r w:rsidRPr="00C032F4">
        <w:rPr>
          <w:rFonts w:ascii="GHEA Grapalat" w:hAnsi="GHEA Grapalat" w:cs="Sylfaen"/>
          <w:szCs w:val="24"/>
          <w:lang w:val="hy-AM"/>
        </w:rPr>
        <w:t xml:space="preserve">է </w:t>
      </w:r>
      <w:r w:rsidR="00096865" w:rsidRPr="00C032F4">
        <w:rPr>
          <w:rFonts w:ascii="GHEA Grapalat" w:hAnsi="GHEA Grapalat" w:cs="Sylfaen"/>
          <w:szCs w:val="24"/>
          <w:lang w:val="hy-AM"/>
        </w:rPr>
        <w:t>մինչև դրա համար սույն հրավերով սահմանված ժամկետի ավարտը</w:t>
      </w:r>
      <w:r w:rsidR="004D5671" w:rsidRPr="00C032F4">
        <w:rPr>
          <w:rFonts w:ascii="GHEA Grapalat" w:hAnsi="GHEA Grapalat" w:cs="Sylfaen"/>
          <w:szCs w:val="24"/>
          <w:lang w:val="hy-AM"/>
        </w:rPr>
        <w:t>։</w:t>
      </w:r>
    </w:p>
    <w:p w14:paraId="17F24869" w14:textId="711CF628" w:rsidR="00096865" w:rsidRPr="00C032F4" w:rsidRDefault="000946A3"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Հ</w:t>
      </w:r>
      <w:r w:rsidR="00096865" w:rsidRPr="00C032F4">
        <w:rPr>
          <w:rFonts w:ascii="GHEA Grapalat" w:hAnsi="GHEA Grapalat" w:cs="Sylfaen"/>
          <w:szCs w:val="24"/>
          <w:lang w:val="hy-AM"/>
        </w:rPr>
        <w:t xml:space="preserve">այտի պատրաստման կարգը նկարագրված է սույն հրավերի </w:t>
      </w:r>
      <w:r w:rsidR="00DD4F48" w:rsidRPr="00C032F4">
        <w:rPr>
          <w:rFonts w:ascii="GHEA Grapalat" w:hAnsi="GHEA Grapalat" w:cs="Sylfaen"/>
          <w:szCs w:val="24"/>
          <w:lang w:val="hy-AM"/>
        </w:rPr>
        <w:t>2-րդ</w:t>
      </w:r>
      <w:r w:rsidR="00096865" w:rsidRPr="00C032F4">
        <w:rPr>
          <w:rFonts w:ascii="GHEA Grapalat" w:hAnsi="GHEA Grapalat" w:cs="Sylfaen"/>
          <w:szCs w:val="24"/>
          <w:lang w:val="hy-AM"/>
        </w:rPr>
        <w:t xml:space="preserve"> մասում` </w:t>
      </w:r>
      <w:r w:rsidR="00560F6B" w:rsidRPr="00C032F4">
        <w:rPr>
          <w:rFonts w:ascii="GHEA Grapalat" w:hAnsi="GHEA Grapalat" w:cs="Sylfaen"/>
          <w:szCs w:val="24"/>
          <w:lang w:val="hy-AM"/>
        </w:rPr>
        <w:t xml:space="preserve">գնանշման հարցման </w:t>
      </w:r>
      <w:r w:rsidR="00096865" w:rsidRPr="00C032F4">
        <w:rPr>
          <w:rFonts w:ascii="GHEA Grapalat" w:hAnsi="GHEA Grapalat" w:cs="Sylfaen"/>
          <w:szCs w:val="24"/>
          <w:lang w:val="hy-AM"/>
        </w:rPr>
        <w:t>հայտերը պատրաստելու հրահանգում</w:t>
      </w:r>
      <w:r w:rsidR="004D5671" w:rsidRPr="00C032F4">
        <w:rPr>
          <w:rFonts w:ascii="GHEA Grapalat" w:hAnsi="GHEA Grapalat" w:cs="Sylfaen"/>
          <w:szCs w:val="24"/>
          <w:lang w:val="hy-AM"/>
        </w:rPr>
        <w:t>։</w:t>
      </w:r>
    </w:p>
    <w:p w14:paraId="01FA16D9" w14:textId="5A43988D" w:rsidR="00477276" w:rsidRPr="00C032F4" w:rsidRDefault="00096865" w:rsidP="00477276">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 xml:space="preserve">4.2  </w:t>
      </w:r>
      <w:r w:rsidR="00477276" w:rsidRPr="00C032F4">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մինչև </w:t>
      </w:r>
      <w:r w:rsidR="00477276" w:rsidRPr="00C032F4">
        <w:rPr>
          <w:rFonts w:ascii="GHEA Grapalat" w:hAnsi="GHEA Grapalat" w:cs="Sylfaen"/>
          <w:b/>
          <w:szCs w:val="24"/>
          <w:lang w:val="hy-AM"/>
        </w:rPr>
        <w:t xml:space="preserve">2025 թվականի </w:t>
      </w:r>
      <w:r w:rsidR="003B4A14">
        <w:rPr>
          <w:rFonts w:ascii="GHEA Grapalat" w:hAnsi="GHEA Grapalat"/>
          <w:b/>
          <w:i/>
          <w:highlight w:val="yellow"/>
          <w:lang w:val="hy-AM"/>
        </w:rPr>
        <w:t>դեկտեմբերի 17</w:t>
      </w:r>
      <w:r w:rsidR="005C0871" w:rsidRPr="00C032F4">
        <w:rPr>
          <w:rFonts w:ascii="GHEA Grapalat" w:hAnsi="GHEA Grapalat" w:cs="Sylfaen"/>
          <w:b/>
          <w:szCs w:val="24"/>
          <w:lang w:val="hy-AM"/>
        </w:rPr>
        <w:t>-ը,</w:t>
      </w:r>
      <w:r w:rsidR="005C0871" w:rsidRPr="00C032F4">
        <w:rPr>
          <w:rFonts w:ascii="GHEA Grapalat" w:hAnsi="GHEA Grapalat"/>
          <w:b/>
        </w:rPr>
        <w:t xml:space="preserve"> </w:t>
      </w:r>
      <w:r w:rsidR="005C0871" w:rsidRPr="00C032F4">
        <w:rPr>
          <w:rFonts w:ascii="GHEA Grapalat" w:hAnsi="GHEA Grapalat" w:cs="Sylfaen"/>
          <w:b/>
          <w:lang w:val="hy-AM"/>
        </w:rPr>
        <w:t>ժամը</w:t>
      </w:r>
      <w:r w:rsidR="005C0871" w:rsidRPr="00C032F4">
        <w:rPr>
          <w:rFonts w:ascii="GHEA Grapalat" w:hAnsi="GHEA Grapalat"/>
          <w:b/>
        </w:rPr>
        <w:t xml:space="preserve"> </w:t>
      </w:r>
      <w:r w:rsidR="005C0871" w:rsidRPr="00C032F4">
        <w:rPr>
          <w:rFonts w:ascii="GHEA Grapalat" w:hAnsi="GHEA Grapalat"/>
          <w:b/>
          <w:i/>
        </w:rPr>
        <w:t>10</w:t>
      </w:r>
      <w:r w:rsidR="005C0871" w:rsidRPr="00C032F4">
        <w:rPr>
          <w:rFonts w:ascii="GHEA Grapalat" w:hAnsi="GHEA Grapalat"/>
          <w:b/>
        </w:rPr>
        <w:t>:</w:t>
      </w:r>
      <w:r w:rsidR="005C0871" w:rsidRPr="00C032F4">
        <w:rPr>
          <w:rFonts w:ascii="GHEA Grapalat" w:hAnsi="GHEA Grapalat"/>
          <w:b/>
          <w:i/>
        </w:rPr>
        <w:t>0</w:t>
      </w:r>
      <w:r w:rsidR="005C0871" w:rsidRPr="00C032F4">
        <w:rPr>
          <w:rFonts w:ascii="GHEA Grapalat" w:hAnsi="GHEA Grapalat"/>
          <w:b/>
        </w:rPr>
        <w:t>0-</w:t>
      </w:r>
      <w:r w:rsidR="00477276" w:rsidRPr="00C032F4">
        <w:rPr>
          <w:rFonts w:ascii="GHEA Grapalat" w:hAnsi="GHEA Grapalat" w:cs="Sylfaen"/>
          <w:b/>
          <w:szCs w:val="24"/>
          <w:lang w:val="hy-AM"/>
        </w:rPr>
        <w:t>-ը</w:t>
      </w:r>
      <w:r w:rsidR="00477276" w:rsidRPr="00C032F4">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11278282" w14:textId="77777777" w:rsidR="00B67CCD" w:rsidRPr="00C032F4" w:rsidRDefault="00B67CCD"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4.</w:t>
      </w:r>
      <w:r w:rsidR="0028726A" w:rsidRPr="00C032F4">
        <w:rPr>
          <w:rFonts w:ascii="GHEA Grapalat" w:hAnsi="GHEA Grapalat" w:cs="Sylfaen"/>
          <w:szCs w:val="24"/>
          <w:lang w:val="hy-AM"/>
        </w:rPr>
        <w:t xml:space="preserve">3 </w:t>
      </w:r>
      <w:r w:rsidRPr="00C032F4">
        <w:rPr>
          <w:rFonts w:ascii="GHEA Grapalat" w:hAnsi="GHEA Grapalat" w:cs="Sylfaen"/>
          <w:szCs w:val="24"/>
          <w:lang w:val="hy-AM"/>
        </w:rPr>
        <w:t>Մասնակիցը հայտով ներկայացնում է`</w:t>
      </w:r>
    </w:p>
    <w:p w14:paraId="33C65D77" w14:textId="77777777" w:rsidR="003850A0" w:rsidRPr="00C032F4" w:rsidRDefault="003850A0" w:rsidP="003850A0">
      <w:pPr>
        <w:pStyle w:val="BodyTextIndent2"/>
        <w:spacing w:line="240" w:lineRule="auto"/>
        <w:ind w:firstLine="567"/>
        <w:rPr>
          <w:rFonts w:ascii="GHEA Grapalat" w:hAnsi="GHEA Grapalat" w:cs="Sylfaen"/>
          <w:szCs w:val="24"/>
          <w:lang w:val="hy-AM"/>
        </w:rPr>
      </w:pPr>
      <w:bookmarkStart w:id="9" w:name="_Hlk9261647"/>
      <w:r w:rsidRPr="00C032F4">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C032F4">
        <w:rPr>
          <w:rFonts w:ascii="GHEA Grapalat" w:hAnsi="GHEA Grapalat" w:cs="Sylfaen"/>
          <w:szCs w:val="24"/>
          <w:lang w:val="hy-AM"/>
        </w:rPr>
        <w:t>`</w:t>
      </w:r>
      <w:r w:rsidR="006818C6" w:rsidRPr="00C032F4">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C032F4">
        <w:rPr>
          <w:rFonts w:ascii="GHEA Grapalat" w:hAnsi="GHEA Grapalat" w:cs="Sylfaen"/>
          <w:szCs w:val="24"/>
          <w:lang w:val="hy-AM"/>
        </w:rPr>
        <w:t>, որը ներառում է`</w:t>
      </w:r>
    </w:p>
    <w:p w14:paraId="5BFC6676" w14:textId="0CF539BE" w:rsidR="003850A0" w:rsidRPr="00C032F4" w:rsidRDefault="003850A0" w:rsidP="003850A0">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 xml:space="preserve">ա) </w:t>
      </w:r>
      <w:r w:rsidR="000356CC" w:rsidRPr="00C032F4">
        <w:rPr>
          <w:rFonts w:ascii="GHEA Grapalat" w:hAnsi="GHEA Grapalat" w:cs="Sylfaen"/>
          <w:szCs w:val="24"/>
          <w:lang w:val="hy-AM"/>
        </w:rPr>
        <w:t xml:space="preserve">հավաստում </w:t>
      </w:r>
      <w:r w:rsidRPr="00C032F4">
        <w:rPr>
          <w:rFonts w:ascii="GHEA Grapalat" w:hAnsi="GHEA Grapalat" w:cs="Sylfaen"/>
          <w:szCs w:val="24"/>
          <w:lang w:val="hy-AM"/>
        </w:rPr>
        <w:t>սույն հրավերով սահմանված մասնակ</w:t>
      </w:r>
      <w:r w:rsidRPr="00C032F4">
        <w:rPr>
          <w:rFonts w:ascii="GHEA Grapalat" w:hAnsi="GHEA Grapalat" w:cs="Sylfaen"/>
          <w:szCs w:val="24"/>
          <w:lang w:val="hy-AM"/>
        </w:rPr>
        <w:softHyphen/>
        <w:t xml:space="preserve">ցության իրավունքի պահանջներին իր </w:t>
      </w:r>
      <w:r w:rsidR="00F379F1" w:rsidRPr="00C032F4">
        <w:rPr>
          <w:rFonts w:ascii="GHEA Grapalat" w:hAnsi="GHEA Grapalat" w:cs="Sylfaen"/>
          <w:szCs w:val="24"/>
          <w:lang w:val="hy-AM"/>
        </w:rPr>
        <w:t xml:space="preserve">և իրեն փոխկապակցված անձանց </w:t>
      </w:r>
      <w:r w:rsidRPr="00C032F4">
        <w:rPr>
          <w:rFonts w:ascii="GHEA Grapalat" w:hAnsi="GHEA Grapalat" w:cs="Sylfaen"/>
          <w:szCs w:val="24"/>
          <w:lang w:val="hy-AM"/>
        </w:rPr>
        <w:t>տվյալների համապատասխանության մասին.</w:t>
      </w:r>
    </w:p>
    <w:p w14:paraId="4CE54D48" w14:textId="5C3AED6D" w:rsidR="001820DF" w:rsidRPr="00C032F4" w:rsidRDefault="003850A0" w:rsidP="001820DF">
      <w:pPr>
        <w:shd w:val="clear" w:color="auto" w:fill="FFFFFF"/>
        <w:ind w:firstLine="567"/>
        <w:jc w:val="both"/>
        <w:rPr>
          <w:rFonts w:ascii="GHEA Grapalat" w:hAnsi="GHEA Grapalat" w:cs="Sylfaen"/>
          <w:sz w:val="20"/>
          <w:lang w:val="hy-AM"/>
        </w:rPr>
      </w:pPr>
      <w:r w:rsidRPr="00C032F4">
        <w:rPr>
          <w:rFonts w:ascii="GHEA Grapalat" w:hAnsi="GHEA Grapalat" w:cs="Sylfaen"/>
          <w:sz w:val="20"/>
          <w:lang w:val="hy-AM"/>
        </w:rPr>
        <w:t>բ)</w:t>
      </w:r>
      <w:r w:rsidRPr="00C032F4">
        <w:rPr>
          <w:rFonts w:ascii="GHEA Grapalat" w:hAnsi="GHEA Grapalat" w:cs="Sylfaen"/>
          <w:lang w:val="hy-AM"/>
        </w:rPr>
        <w:t xml:space="preserve"> </w:t>
      </w:r>
      <w:r w:rsidR="001820DF" w:rsidRPr="00C032F4">
        <w:rPr>
          <w:rFonts w:ascii="GHEA Grapalat" w:hAnsi="GHEA Grapalat" w:cs="Sylfaen"/>
          <w:sz w:val="20"/>
          <w:lang w:val="hy-AM"/>
        </w:rPr>
        <w:t xml:space="preserve">որակավորման չափանիշներին իր համապատասխանությունը հիմնավորող՝ սույն հրավերով նախատեսված փաստաթղթերը. </w:t>
      </w:r>
    </w:p>
    <w:p w14:paraId="287EE8B4" w14:textId="77777777" w:rsidR="003850A0" w:rsidRPr="00C032F4" w:rsidRDefault="003850A0" w:rsidP="003850A0">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գ) հայտարարություն սույն ընթացակարգի շրջանակում</w:t>
      </w:r>
      <w:r w:rsidR="007E7500" w:rsidRPr="00C032F4">
        <w:rPr>
          <w:rFonts w:ascii="GHEA Grapalat" w:hAnsi="GHEA Grapalat" w:cs="Sylfaen"/>
          <w:szCs w:val="24"/>
          <w:lang w:val="hy-AM"/>
        </w:rPr>
        <w:t xml:space="preserve">  անբարեխիղճ մրցակցության,</w:t>
      </w:r>
      <w:r w:rsidRPr="00C032F4">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C032F4" w:rsidRDefault="003850A0" w:rsidP="003850A0">
      <w:pPr>
        <w:pStyle w:val="BodyTextIndent2"/>
        <w:spacing w:line="240" w:lineRule="auto"/>
        <w:ind w:firstLine="567"/>
        <w:rPr>
          <w:rFonts w:ascii="GHEA Grapalat" w:hAnsi="GHEA Grapalat" w:cs="Sylfaen"/>
          <w:szCs w:val="24"/>
          <w:lang w:val="hy-AM"/>
        </w:rPr>
      </w:pPr>
      <w:bookmarkStart w:id="10" w:name="_Hlk9261892"/>
      <w:bookmarkEnd w:id="9"/>
      <w:r w:rsidRPr="00C032F4">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C032F4" w:rsidRDefault="0059404D" w:rsidP="00821851">
      <w:pPr>
        <w:pStyle w:val="norm"/>
        <w:spacing w:line="240" w:lineRule="auto"/>
        <w:ind w:firstLine="630"/>
        <w:rPr>
          <w:rFonts w:ascii="GHEA Grapalat" w:hAnsi="GHEA Grapalat" w:cs="Sylfaen"/>
          <w:szCs w:val="24"/>
          <w:lang w:val="hy-AM"/>
        </w:rPr>
      </w:pPr>
      <w:r w:rsidRPr="00C032F4">
        <w:rPr>
          <w:rFonts w:ascii="GHEA Grapalat" w:hAnsi="GHEA Grapalat"/>
          <w:sz w:val="20"/>
          <w:lang w:val="hy-AM"/>
        </w:rPr>
        <w:t xml:space="preserve">ե) </w:t>
      </w:r>
      <w:r w:rsidR="00821851" w:rsidRPr="00C032F4">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C032F4">
        <w:rPr>
          <w:rFonts w:ascii="GHEA Grapalat" w:hAnsi="GHEA Grapalat"/>
          <w:sz w:val="20"/>
          <w:lang w:val="hy-AM"/>
        </w:rPr>
        <w:t xml:space="preserve">Ընդ որում </w:t>
      </w:r>
      <w:r w:rsidR="00821851" w:rsidRPr="00C032F4">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C032F4">
        <w:rPr>
          <w:rStyle w:val="FootnoteReference"/>
          <w:rFonts w:ascii="GHEA Grapalat" w:hAnsi="GHEA Grapalat" w:cs="Sylfaen"/>
          <w:sz w:val="20"/>
          <w:lang w:val="hy-AM"/>
        </w:rPr>
        <w:footnoteReference w:id="3"/>
      </w:r>
    </w:p>
    <w:p w14:paraId="032DBE71" w14:textId="77777777" w:rsidR="00B67CCD" w:rsidRPr="00C032F4" w:rsidRDefault="00246F46" w:rsidP="005624A7">
      <w:pPr>
        <w:pStyle w:val="norm"/>
        <w:spacing w:line="240" w:lineRule="auto"/>
        <w:ind w:firstLine="630"/>
        <w:rPr>
          <w:rFonts w:ascii="GHEA Grapalat" w:hAnsi="GHEA Grapalat" w:cs="Sylfaen"/>
          <w:sz w:val="20"/>
          <w:szCs w:val="24"/>
          <w:lang w:val="hy-AM" w:eastAsia="en-US"/>
        </w:rPr>
      </w:pPr>
      <w:r w:rsidRPr="00C032F4">
        <w:rPr>
          <w:rFonts w:ascii="GHEA Grapalat" w:hAnsi="GHEA Grapalat" w:cs="Sylfaen"/>
          <w:sz w:val="20"/>
          <w:lang w:val="hy-AM"/>
        </w:rPr>
        <w:t xml:space="preserve"> </w:t>
      </w:r>
      <w:bookmarkEnd w:id="10"/>
      <w:r w:rsidR="003850A0" w:rsidRPr="00C032F4">
        <w:rPr>
          <w:rFonts w:ascii="GHEA Grapalat" w:hAnsi="GHEA Grapalat" w:cs="Sylfaen"/>
          <w:sz w:val="20"/>
          <w:szCs w:val="24"/>
          <w:lang w:val="hy-AM" w:eastAsia="en-US"/>
        </w:rPr>
        <w:t>2</w:t>
      </w:r>
      <w:r w:rsidR="003E3FD0" w:rsidRPr="00C032F4">
        <w:rPr>
          <w:rFonts w:ascii="GHEA Grapalat" w:hAnsi="GHEA Grapalat" w:cs="Sylfaen"/>
          <w:sz w:val="20"/>
          <w:szCs w:val="24"/>
          <w:lang w:val="hy-AM" w:eastAsia="en-US"/>
        </w:rPr>
        <w:t>)</w:t>
      </w:r>
      <w:r w:rsidR="00B67CCD" w:rsidRPr="00C032F4">
        <w:rPr>
          <w:rFonts w:ascii="GHEA Grapalat" w:hAnsi="GHEA Grapalat" w:cs="Sylfaen"/>
          <w:sz w:val="20"/>
          <w:szCs w:val="24"/>
          <w:lang w:val="hy-AM" w:eastAsia="en-US"/>
        </w:rPr>
        <w:t xml:space="preserve"> </w:t>
      </w:r>
      <w:r w:rsidR="0047117B" w:rsidRPr="00C032F4">
        <w:rPr>
          <w:rFonts w:ascii="GHEA Grapalat" w:hAnsi="GHEA Grapalat" w:cs="Sylfaen"/>
          <w:sz w:val="20"/>
          <w:szCs w:val="24"/>
          <w:lang w:val="hy-AM" w:eastAsia="en-US"/>
        </w:rPr>
        <w:t xml:space="preserve">իր կողմից հաստատված </w:t>
      </w:r>
      <w:r w:rsidR="00B67CCD" w:rsidRPr="00C032F4">
        <w:rPr>
          <w:rFonts w:ascii="GHEA Grapalat" w:hAnsi="GHEA Grapalat" w:cs="Sylfaen"/>
          <w:sz w:val="20"/>
          <w:szCs w:val="24"/>
          <w:lang w:val="hy-AM" w:eastAsia="en-US"/>
        </w:rPr>
        <w:t>գնային առաջարկ</w:t>
      </w:r>
      <w:r w:rsidR="005624A7" w:rsidRPr="00C032F4">
        <w:rPr>
          <w:rFonts w:ascii="GHEA Grapalat" w:hAnsi="GHEA Grapalat" w:cs="Sylfaen"/>
          <w:sz w:val="20"/>
          <w:szCs w:val="24"/>
          <w:lang w:val="hy-AM" w:eastAsia="en-US"/>
        </w:rPr>
        <w:t>.</w:t>
      </w:r>
    </w:p>
    <w:p w14:paraId="0CEF9E31" w14:textId="561F5B73" w:rsidR="006C3115" w:rsidRPr="00C032F4" w:rsidRDefault="00E326DD" w:rsidP="00EF3662">
      <w:pPr>
        <w:ind w:firstLine="567"/>
        <w:jc w:val="both"/>
        <w:rPr>
          <w:rFonts w:ascii="GHEA Grapalat" w:hAnsi="GHEA Grapalat" w:cs="Sylfaen"/>
          <w:color w:val="FFFFFF"/>
          <w:sz w:val="20"/>
          <w:lang w:val="hy-AM"/>
        </w:rPr>
      </w:pPr>
      <w:r w:rsidRPr="00C032F4">
        <w:rPr>
          <w:rFonts w:ascii="GHEA Grapalat" w:hAnsi="GHEA Grapalat" w:cs="Sylfaen"/>
          <w:sz w:val="20"/>
          <w:lang w:val="hy-AM"/>
        </w:rPr>
        <w:t xml:space="preserve">  </w:t>
      </w:r>
      <w:r w:rsidR="00C96127" w:rsidRPr="00C032F4">
        <w:rPr>
          <w:rFonts w:ascii="GHEA Grapalat" w:hAnsi="GHEA Grapalat" w:cs="Sylfaen"/>
          <w:sz w:val="20"/>
          <w:lang w:val="hy-AM"/>
        </w:rPr>
        <w:t>3</w:t>
      </w:r>
      <w:r w:rsidR="00F53525" w:rsidRPr="00C032F4">
        <w:rPr>
          <w:rFonts w:ascii="GHEA Grapalat" w:hAnsi="GHEA Grapalat" w:cs="Sylfaen"/>
          <w:sz w:val="20"/>
          <w:lang w:val="hy-AM"/>
        </w:rPr>
        <w:t xml:space="preserve">) </w:t>
      </w:r>
    </w:p>
    <w:p w14:paraId="5F946690" w14:textId="77777777" w:rsidR="000845F6" w:rsidRPr="00C032F4" w:rsidRDefault="009F21B2" w:rsidP="00EF3662">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4</w:t>
      </w:r>
      <w:r w:rsidR="003E3FD0" w:rsidRPr="00C032F4">
        <w:rPr>
          <w:rFonts w:ascii="GHEA Grapalat" w:hAnsi="GHEA Grapalat" w:cs="Sylfaen"/>
          <w:sz w:val="20"/>
          <w:szCs w:val="24"/>
          <w:lang w:val="hy-AM" w:eastAsia="en-US"/>
        </w:rPr>
        <w:t>)</w:t>
      </w:r>
      <w:r w:rsidR="000845F6" w:rsidRPr="00C032F4">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C032F4">
        <w:rPr>
          <w:rFonts w:ascii="GHEA Grapalat" w:hAnsi="GHEA Grapalat" w:cs="Sylfaen"/>
          <w:sz w:val="20"/>
          <w:szCs w:val="24"/>
          <w:lang w:val="hy-AM" w:eastAsia="en-US"/>
        </w:rPr>
        <w:t xml:space="preserve">կնքվելիք </w:t>
      </w:r>
      <w:r w:rsidR="000845F6" w:rsidRPr="00C032F4">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C032F4" w:rsidRDefault="009F21B2" w:rsidP="00EF3662">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5</w:t>
      </w:r>
      <w:r w:rsidR="003E3FD0" w:rsidRPr="00C032F4">
        <w:rPr>
          <w:rFonts w:ascii="GHEA Grapalat" w:hAnsi="GHEA Grapalat" w:cs="Sylfaen"/>
          <w:sz w:val="20"/>
          <w:szCs w:val="24"/>
          <w:lang w:val="hy-AM" w:eastAsia="en-US"/>
        </w:rPr>
        <w:t>)</w:t>
      </w:r>
      <w:r w:rsidR="002B0AEA" w:rsidRPr="00C032F4">
        <w:rPr>
          <w:rFonts w:ascii="GHEA Grapalat" w:hAnsi="GHEA Grapalat" w:cs="Sylfaen"/>
          <w:sz w:val="20"/>
          <w:szCs w:val="24"/>
          <w:lang w:val="hy-AM" w:eastAsia="en-US"/>
        </w:rPr>
        <w:t xml:space="preserve"> համատեղ գործունեության պայմանագ</w:t>
      </w:r>
      <w:r w:rsidR="00B32124" w:rsidRPr="00C032F4">
        <w:rPr>
          <w:rFonts w:ascii="GHEA Grapalat" w:hAnsi="GHEA Grapalat" w:cs="Sylfaen"/>
          <w:sz w:val="20"/>
          <w:szCs w:val="24"/>
          <w:lang w:val="hy-AM" w:eastAsia="en-US"/>
        </w:rPr>
        <w:t>րի պատճենը</w:t>
      </w:r>
      <w:r w:rsidR="002B0AEA" w:rsidRPr="00C032F4">
        <w:rPr>
          <w:rFonts w:ascii="GHEA Grapalat" w:hAnsi="GHEA Grapalat" w:cs="Sylfaen"/>
          <w:sz w:val="20"/>
          <w:szCs w:val="24"/>
          <w:lang w:val="hy-AM" w:eastAsia="en-US"/>
        </w:rPr>
        <w:t xml:space="preserve">, եթե </w:t>
      </w:r>
      <w:r w:rsidR="00F97D3E" w:rsidRPr="00C032F4">
        <w:rPr>
          <w:rFonts w:ascii="GHEA Grapalat" w:hAnsi="GHEA Grapalat" w:cs="Sylfaen"/>
          <w:sz w:val="20"/>
          <w:szCs w:val="24"/>
          <w:lang w:val="hy-AM" w:eastAsia="en-US"/>
        </w:rPr>
        <w:t xml:space="preserve">մասնակիցները սույն </w:t>
      </w:r>
      <w:r w:rsidR="002B0AEA" w:rsidRPr="00C032F4">
        <w:rPr>
          <w:rFonts w:ascii="GHEA Grapalat" w:hAnsi="GHEA Grapalat" w:cs="Sylfaen"/>
          <w:sz w:val="20"/>
          <w:szCs w:val="24"/>
          <w:lang w:val="hy-AM" w:eastAsia="en-US"/>
        </w:rPr>
        <w:t xml:space="preserve">ընթացակարգին մասնակցում </w:t>
      </w:r>
      <w:r w:rsidR="00F97D3E" w:rsidRPr="00C032F4">
        <w:rPr>
          <w:rFonts w:ascii="GHEA Grapalat" w:hAnsi="GHEA Grapalat" w:cs="Sylfaen"/>
          <w:sz w:val="20"/>
          <w:szCs w:val="24"/>
          <w:lang w:val="hy-AM" w:eastAsia="en-US"/>
        </w:rPr>
        <w:t xml:space="preserve">են </w:t>
      </w:r>
      <w:r w:rsidR="002B0AEA" w:rsidRPr="00C032F4">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C032F4" w:rsidRDefault="00E410D5" w:rsidP="00E410D5">
      <w:pPr>
        <w:pStyle w:val="norm"/>
        <w:spacing w:line="240" w:lineRule="auto"/>
        <w:rPr>
          <w:rFonts w:ascii="GHEA Grapalat" w:hAnsi="GHEA Grapalat" w:cs="Sylfaen"/>
          <w:sz w:val="20"/>
          <w:szCs w:val="24"/>
          <w:lang w:val="hy-AM" w:eastAsia="en-US"/>
        </w:rPr>
      </w:pPr>
      <w:bookmarkStart w:id="11" w:name="_Hlk9262052"/>
      <w:r w:rsidRPr="00C032F4">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C032F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C032F4">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C032F4">
        <w:rPr>
          <w:rFonts w:ascii="GHEA Grapalat" w:hAnsi="GHEA Grapalat" w:cs="Sylfaen"/>
          <w:sz w:val="20"/>
          <w:szCs w:val="24"/>
          <w:lang w:val="hy-AM" w:eastAsia="en-US"/>
        </w:rPr>
        <w:t xml:space="preserve">(միևնույն չափաբաժնին) </w:t>
      </w:r>
      <w:r w:rsidRPr="00C032F4">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C032F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C032F4">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w:t>
      </w:r>
      <w:r w:rsidRPr="00C032F4">
        <w:rPr>
          <w:rFonts w:ascii="GHEA Grapalat" w:hAnsi="GHEA Grapalat" w:cs="Sylfaen"/>
          <w:sz w:val="20"/>
          <w:szCs w:val="24"/>
          <w:lang w:val="hy-AM" w:eastAsia="en-US"/>
        </w:rPr>
        <w:lastRenderedPageBreak/>
        <w:t>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1"/>
    <w:p w14:paraId="11ED2567" w14:textId="77777777" w:rsidR="00F93C26" w:rsidRPr="00C032F4" w:rsidRDefault="00F93C26" w:rsidP="00EF3662">
      <w:pPr>
        <w:jc w:val="center"/>
        <w:rPr>
          <w:rFonts w:ascii="GHEA Grapalat" w:hAnsi="GHEA Grapalat"/>
          <w:b/>
          <w:sz w:val="20"/>
          <w:lang w:val="hy-AM"/>
        </w:rPr>
      </w:pPr>
    </w:p>
    <w:p w14:paraId="51C0953E" w14:textId="77777777" w:rsidR="00F93C26" w:rsidRPr="00C032F4" w:rsidRDefault="00F93C26" w:rsidP="00EF3662">
      <w:pPr>
        <w:jc w:val="center"/>
        <w:rPr>
          <w:rFonts w:ascii="GHEA Grapalat" w:hAnsi="GHEA Grapalat"/>
          <w:b/>
          <w:sz w:val="20"/>
          <w:lang w:val="hy-AM"/>
        </w:rPr>
      </w:pPr>
    </w:p>
    <w:p w14:paraId="15C415A9" w14:textId="77777777" w:rsidR="00477276" w:rsidRPr="00C032F4" w:rsidRDefault="00477276" w:rsidP="00EF3662">
      <w:pPr>
        <w:jc w:val="center"/>
        <w:rPr>
          <w:rFonts w:ascii="GHEA Grapalat" w:hAnsi="GHEA Grapalat"/>
          <w:b/>
          <w:sz w:val="20"/>
          <w:lang w:val="es-ES"/>
        </w:rPr>
      </w:pPr>
    </w:p>
    <w:p w14:paraId="23211EA2" w14:textId="77777777" w:rsidR="00477276" w:rsidRPr="00C032F4" w:rsidRDefault="00477276" w:rsidP="00EF3662">
      <w:pPr>
        <w:jc w:val="center"/>
        <w:rPr>
          <w:rFonts w:ascii="GHEA Grapalat" w:hAnsi="GHEA Grapalat"/>
          <w:b/>
          <w:sz w:val="20"/>
          <w:lang w:val="es-ES"/>
        </w:rPr>
      </w:pPr>
    </w:p>
    <w:p w14:paraId="642A4789" w14:textId="1E7FAD1E" w:rsidR="00A45946" w:rsidRPr="00C032F4" w:rsidRDefault="00C8055A" w:rsidP="00EF3662">
      <w:pPr>
        <w:jc w:val="center"/>
        <w:rPr>
          <w:rFonts w:ascii="GHEA Grapalat" w:hAnsi="GHEA Grapalat" w:cs="Arial"/>
          <w:b/>
          <w:sz w:val="20"/>
          <w:lang w:val="es-ES"/>
        </w:rPr>
      </w:pPr>
      <w:r w:rsidRPr="00C032F4">
        <w:rPr>
          <w:rFonts w:ascii="GHEA Grapalat" w:hAnsi="GHEA Grapalat"/>
          <w:b/>
          <w:sz w:val="20"/>
          <w:lang w:val="es-ES"/>
        </w:rPr>
        <w:t>5</w:t>
      </w:r>
      <w:r w:rsidR="00A45946" w:rsidRPr="00C032F4">
        <w:rPr>
          <w:rFonts w:ascii="GHEA Grapalat" w:hAnsi="GHEA Grapalat"/>
          <w:b/>
          <w:sz w:val="20"/>
          <w:lang w:val="es-ES"/>
        </w:rPr>
        <w:t xml:space="preserve">.   </w:t>
      </w:r>
      <w:r w:rsidR="00A45946" w:rsidRPr="00C032F4">
        <w:rPr>
          <w:rFonts w:ascii="GHEA Grapalat" w:hAnsi="GHEA Grapalat" w:cs="Sylfaen"/>
          <w:b/>
          <w:sz w:val="20"/>
          <w:lang w:val="es-ES"/>
        </w:rPr>
        <w:t>ՀԱՅՏԻ</w:t>
      </w:r>
      <w:r w:rsidR="00A45946" w:rsidRPr="00C032F4">
        <w:rPr>
          <w:rFonts w:ascii="GHEA Grapalat" w:hAnsi="GHEA Grapalat" w:cs="Arial"/>
          <w:b/>
          <w:sz w:val="20"/>
          <w:lang w:val="es-ES"/>
        </w:rPr>
        <w:t xml:space="preserve">   </w:t>
      </w:r>
      <w:proofErr w:type="gramStart"/>
      <w:r w:rsidR="00A45946" w:rsidRPr="00C032F4">
        <w:rPr>
          <w:rFonts w:ascii="GHEA Grapalat" w:hAnsi="GHEA Grapalat" w:cs="Sylfaen"/>
          <w:b/>
          <w:sz w:val="20"/>
          <w:lang w:val="es-ES"/>
        </w:rPr>
        <w:t>ԳՆԱՅԻՆ</w:t>
      </w:r>
      <w:r w:rsidR="00A45946" w:rsidRPr="00C032F4">
        <w:rPr>
          <w:rFonts w:ascii="GHEA Grapalat" w:hAnsi="GHEA Grapalat" w:cs="Arial"/>
          <w:b/>
          <w:sz w:val="20"/>
          <w:lang w:val="es-ES"/>
        </w:rPr>
        <w:t xml:space="preserve">  </w:t>
      </w:r>
      <w:r w:rsidR="00A45946" w:rsidRPr="00C032F4">
        <w:rPr>
          <w:rFonts w:ascii="GHEA Grapalat" w:hAnsi="GHEA Grapalat" w:cs="Sylfaen"/>
          <w:b/>
          <w:sz w:val="20"/>
          <w:lang w:val="es-ES"/>
        </w:rPr>
        <w:t>ԱՌԱՋԱՐԿԸ</w:t>
      </w:r>
      <w:proofErr w:type="gramEnd"/>
      <w:r w:rsidR="00A45946" w:rsidRPr="00C032F4">
        <w:rPr>
          <w:rFonts w:ascii="GHEA Grapalat" w:hAnsi="GHEA Grapalat" w:cs="Arial"/>
          <w:b/>
          <w:sz w:val="20"/>
          <w:lang w:val="es-ES"/>
        </w:rPr>
        <w:t xml:space="preserve"> </w:t>
      </w:r>
    </w:p>
    <w:p w14:paraId="45072EB5" w14:textId="77777777" w:rsidR="00A45946" w:rsidRPr="00C032F4" w:rsidRDefault="00A45946" w:rsidP="00EF3662">
      <w:pPr>
        <w:jc w:val="center"/>
        <w:rPr>
          <w:rFonts w:ascii="GHEA Grapalat" w:hAnsi="GHEA Grapalat" w:cs="Arial"/>
          <w:b/>
          <w:sz w:val="20"/>
          <w:lang w:val="es-ES"/>
        </w:rPr>
      </w:pPr>
    </w:p>
    <w:p w14:paraId="3F97AAB9" w14:textId="77777777" w:rsidR="00A45946" w:rsidRPr="00C032F4" w:rsidRDefault="00C8055A" w:rsidP="00EF3662">
      <w:pPr>
        <w:ind w:firstLine="567"/>
        <w:jc w:val="both"/>
        <w:rPr>
          <w:rFonts w:ascii="GHEA Grapalat" w:hAnsi="GHEA Grapalat"/>
          <w:sz w:val="20"/>
          <w:lang w:val="es-ES"/>
        </w:rPr>
      </w:pPr>
      <w:r w:rsidRPr="00C032F4">
        <w:rPr>
          <w:rFonts w:ascii="GHEA Grapalat" w:hAnsi="GHEA Grapalat" w:cs="Sylfaen"/>
          <w:sz w:val="20"/>
          <w:lang w:val="es-ES"/>
        </w:rPr>
        <w:t>5</w:t>
      </w:r>
      <w:r w:rsidR="00A45946" w:rsidRPr="00C032F4">
        <w:rPr>
          <w:rFonts w:ascii="GHEA Grapalat" w:hAnsi="GHEA Grapalat" w:cs="Sylfaen"/>
          <w:sz w:val="20"/>
          <w:lang w:val="es-ES"/>
        </w:rPr>
        <w:t xml:space="preserve">.1 </w:t>
      </w:r>
      <w:r w:rsidR="00A45946" w:rsidRPr="00C032F4">
        <w:rPr>
          <w:rFonts w:ascii="GHEA Grapalat" w:hAnsi="GHEA Grapalat" w:cs="Sylfaen"/>
          <w:sz w:val="20"/>
          <w:lang w:val="hy-AM"/>
        </w:rPr>
        <w:t>Առաջարկվող</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գինը</w:t>
      </w:r>
      <w:r w:rsidR="00A45946" w:rsidRPr="00C032F4">
        <w:rPr>
          <w:rFonts w:ascii="GHEA Grapalat" w:hAnsi="GHEA Grapalat" w:cs="Sylfaen"/>
          <w:sz w:val="20"/>
          <w:lang w:val="es-ES"/>
        </w:rPr>
        <w:t xml:space="preserve"> </w:t>
      </w:r>
      <w:proofErr w:type="spellStart"/>
      <w:r w:rsidR="007367E3" w:rsidRPr="00C032F4">
        <w:rPr>
          <w:rFonts w:ascii="GHEA Grapalat" w:hAnsi="GHEA Grapalat" w:cs="Sylfaen"/>
          <w:sz w:val="20"/>
          <w:lang w:val="es-ES"/>
        </w:rPr>
        <w:t>ծառայության</w:t>
      </w:r>
      <w:proofErr w:type="spellEnd"/>
      <w:r w:rsidR="007367E3" w:rsidRPr="00C032F4">
        <w:rPr>
          <w:rFonts w:ascii="GHEA Grapalat" w:hAnsi="GHEA Grapalat" w:cs="Sylfaen"/>
          <w:sz w:val="20"/>
          <w:lang w:val="es-ES"/>
        </w:rPr>
        <w:t xml:space="preserve"> </w:t>
      </w:r>
      <w:r w:rsidR="00A45946" w:rsidRPr="00C032F4">
        <w:rPr>
          <w:rFonts w:ascii="GHEA Grapalat" w:hAnsi="GHEA Grapalat" w:cs="Sylfaen"/>
          <w:sz w:val="20"/>
          <w:lang w:val="hy-AM"/>
        </w:rPr>
        <w:t>արժեքից</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բացի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ներառում</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է</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փոխադրման</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ապահովագրման</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տուրքերի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հարկերի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այլ</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վճարումների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գծով</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ծախսերը</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և</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չի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կարող</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պակաս</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լինել</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դրանց</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ինքնարժեքից</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Առաջարկվող</w:t>
      </w:r>
      <w:r w:rsidR="00A45946" w:rsidRPr="00C032F4">
        <w:rPr>
          <w:rFonts w:ascii="GHEA Grapalat" w:hAnsi="GHEA Grapalat" w:cs="Sylfaen"/>
          <w:sz w:val="20"/>
          <w:lang w:val="es-ES"/>
        </w:rPr>
        <w:t xml:space="preserve"> </w:t>
      </w:r>
      <w:proofErr w:type="gramStart"/>
      <w:r w:rsidR="00A45946" w:rsidRPr="00C032F4">
        <w:rPr>
          <w:rFonts w:ascii="GHEA Grapalat" w:hAnsi="GHEA Grapalat" w:cs="Sylfaen"/>
          <w:sz w:val="20"/>
          <w:lang w:val="hy-AM"/>
        </w:rPr>
        <w:t>գնի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հաշվարկը</w:t>
      </w:r>
      <w:proofErr w:type="gramEnd"/>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պետք</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է</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ներկայացվի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հայտով</w:t>
      </w:r>
      <w:r w:rsidR="00A45946" w:rsidRPr="00C032F4">
        <w:rPr>
          <w:rFonts w:ascii="GHEA Grapalat" w:hAnsi="GHEA Grapalat"/>
          <w:sz w:val="20"/>
          <w:lang w:val="es-ES"/>
        </w:rPr>
        <w:t xml:space="preserve"> </w:t>
      </w:r>
      <w:proofErr w:type="spellStart"/>
      <w:r w:rsidR="00220C7C" w:rsidRPr="00C032F4">
        <w:rPr>
          <w:rFonts w:ascii="GHEA Grapalat" w:hAnsi="GHEA Grapalat"/>
          <w:sz w:val="20"/>
          <w:lang w:val="es-ES"/>
        </w:rPr>
        <w:t>հ</w:t>
      </w:r>
      <w:r w:rsidR="00A45946" w:rsidRPr="00C032F4">
        <w:rPr>
          <w:rFonts w:ascii="GHEA Grapalat" w:hAnsi="GHEA Grapalat"/>
          <w:sz w:val="20"/>
          <w:lang w:val="es-ES"/>
        </w:rPr>
        <w:t>ամակարգի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միջոցով</w:t>
      </w:r>
      <w:proofErr w:type="spellEnd"/>
      <w:r w:rsidR="00A45946" w:rsidRPr="00C032F4">
        <w:rPr>
          <w:rFonts w:ascii="GHEA Grapalat" w:hAnsi="GHEA Grapalat"/>
          <w:sz w:val="20"/>
          <w:lang w:val="es-ES"/>
        </w:rPr>
        <w:t>:</w:t>
      </w:r>
    </w:p>
    <w:p w14:paraId="387D544C" w14:textId="77777777" w:rsidR="00337F3C" w:rsidRPr="00C032F4" w:rsidRDefault="00C8055A" w:rsidP="00337F3C">
      <w:pPr>
        <w:pStyle w:val="norm"/>
        <w:spacing w:line="240" w:lineRule="auto"/>
        <w:ind w:firstLine="567"/>
        <w:rPr>
          <w:rFonts w:ascii="GHEA Grapalat" w:hAnsi="GHEA Grapalat" w:cs="Sylfaen"/>
          <w:sz w:val="20"/>
          <w:szCs w:val="24"/>
          <w:lang w:val="es-ES" w:eastAsia="en-US"/>
        </w:rPr>
      </w:pPr>
      <w:r w:rsidRPr="00C032F4">
        <w:rPr>
          <w:rFonts w:ascii="GHEA Grapalat" w:hAnsi="GHEA Grapalat"/>
          <w:sz w:val="20"/>
          <w:lang w:val="es-ES"/>
        </w:rPr>
        <w:t>5</w:t>
      </w:r>
      <w:r w:rsidR="00A45946" w:rsidRPr="00C032F4">
        <w:rPr>
          <w:rFonts w:ascii="GHEA Grapalat" w:hAnsi="GHEA Grapalat"/>
          <w:sz w:val="20"/>
          <w:lang w:val="es-ES"/>
        </w:rPr>
        <w:t>.</w:t>
      </w:r>
      <w:r w:rsidR="00A45946" w:rsidRPr="00C032F4">
        <w:rPr>
          <w:rFonts w:ascii="GHEA Grapalat" w:hAnsi="GHEA Grapalat"/>
          <w:sz w:val="20"/>
          <w:lang w:val="hy-AM"/>
        </w:rPr>
        <w:t>2</w:t>
      </w:r>
      <w:r w:rsidR="00A45946" w:rsidRPr="00C032F4">
        <w:rPr>
          <w:rFonts w:ascii="GHEA Grapalat" w:hAnsi="GHEA Grapalat" w:cs="Sylfaen"/>
          <w:sz w:val="20"/>
          <w:lang w:val="es-ES"/>
        </w:rPr>
        <w:t xml:space="preserve"> </w:t>
      </w:r>
      <w:r w:rsidR="00A45946" w:rsidRPr="00C032F4">
        <w:rPr>
          <w:rFonts w:ascii="GHEA Grapalat" w:hAnsi="GHEA Grapalat" w:cs="Sylfaen"/>
          <w:sz w:val="20"/>
          <w:szCs w:val="24"/>
          <w:lang w:val="hy-AM" w:eastAsia="en-US"/>
        </w:rPr>
        <w:t xml:space="preserve">Մասնակիցը գնային առաջարկը ներկայացնում է </w:t>
      </w:r>
      <w:r w:rsidR="004534DB" w:rsidRPr="00C032F4">
        <w:rPr>
          <w:rFonts w:ascii="GHEA Grapalat" w:hAnsi="GHEA Grapalat" w:cs="Sylfaen"/>
          <w:sz w:val="20"/>
          <w:szCs w:val="24"/>
          <w:lang w:val="hy-AM" w:eastAsia="en-US"/>
        </w:rPr>
        <w:t xml:space="preserve">արժեք (ինքնարժեքի և կանխատեսվող շահույթի հանրագումարը) </w:t>
      </w:r>
      <w:r w:rsidR="00A45946" w:rsidRPr="00C032F4">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C032F4">
        <w:rPr>
          <w:rFonts w:ascii="GHEA Grapalat" w:hAnsi="GHEA Grapalat" w:cs="Sylfaen"/>
          <w:sz w:val="20"/>
          <w:szCs w:val="24"/>
          <w:lang w:eastAsia="en-US"/>
        </w:rPr>
        <w:t>Ա</w:t>
      </w:r>
      <w:r w:rsidR="005855C3" w:rsidRPr="00C032F4">
        <w:rPr>
          <w:rFonts w:ascii="GHEA Grapalat" w:hAnsi="GHEA Grapalat" w:cs="Sylfaen"/>
          <w:sz w:val="20"/>
          <w:szCs w:val="24"/>
          <w:lang w:val="hy-AM" w:eastAsia="en-US"/>
        </w:rPr>
        <w:t xml:space="preserve">րժեքի </w:t>
      </w:r>
      <w:r w:rsidR="00A45946" w:rsidRPr="00C032F4">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C032F4">
        <w:rPr>
          <w:rFonts w:ascii="GHEA Grapalat" w:hAnsi="GHEA Grapalat" w:cs="Sylfaen"/>
          <w:sz w:val="20"/>
          <w:szCs w:val="24"/>
          <w:lang w:eastAsia="en-US"/>
        </w:rPr>
        <w:t>մ</w:t>
      </w:r>
      <w:r w:rsidR="00A45946" w:rsidRPr="00C032F4">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C032F4">
        <w:rPr>
          <w:rFonts w:ascii="GHEA Grapalat" w:hAnsi="GHEA Grapalat" w:cs="Sylfaen"/>
          <w:sz w:val="20"/>
          <w:szCs w:val="24"/>
          <w:lang w:val="es-ES" w:eastAsia="en-US"/>
        </w:rPr>
        <w:t xml:space="preserve"> </w:t>
      </w:r>
      <w:r w:rsidR="00A45946" w:rsidRPr="00C032F4">
        <w:rPr>
          <w:rFonts w:ascii="GHEA Grapalat" w:hAnsi="GHEA Grapalat" w:cs="Sylfaen"/>
          <w:sz w:val="20"/>
          <w:lang w:val="ru-RU"/>
        </w:rPr>
        <w:t>ներկայաց</w:t>
      </w:r>
      <w:proofErr w:type="spellStart"/>
      <w:r w:rsidR="00A45946" w:rsidRPr="00C032F4">
        <w:rPr>
          <w:rFonts w:ascii="GHEA Grapalat" w:hAnsi="GHEA Grapalat" w:cs="Sylfaen"/>
          <w:sz w:val="20"/>
        </w:rPr>
        <w:t>վող</w:t>
      </w:r>
      <w:proofErr w:type="spellEnd"/>
      <w:r w:rsidR="00A45946" w:rsidRPr="00C032F4">
        <w:rPr>
          <w:rFonts w:ascii="GHEA Grapalat" w:hAnsi="GHEA Grapalat" w:cs="Sylfaen"/>
          <w:sz w:val="20"/>
          <w:lang w:val="es-ES"/>
        </w:rPr>
        <w:t xml:space="preserve"> </w:t>
      </w:r>
      <w:r w:rsidR="00A45946" w:rsidRPr="00C032F4">
        <w:rPr>
          <w:rFonts w:ascii="GHEA Grapalat" w:hAnsi="GHEA Grapalat" w:cs="Sylfaen"/>
          <w:sz w:val="20"/>
          <w:lang w:val="ru-RU"/>
        </w:rPr>
        <w:t>գնային</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ru-RU"/>
        </w:rPr>
        <w:t>առաջարկում</w:t>
      </w:r>
      <w:r w:rsidR="00A45946" w:rsidRPr="00C032F4">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C032F4">
        <w:rPr>
          <w:rFonts w:ascii="GHEA Grapalat" w:hAnsi="GHEA Grapalat" w:cs="Sylfaen"/>
          <w:sz w:val="20"/>
          <w:szCs w:val="24"/>
          <w:lang w:val="es-ES" w:eastAsia="en-US"/>
        </w:rPr>
        <w:t xml:space="preserve"> </w:t>
      </w:r>
      <w:proofErr w:type="spellStart"/>
      <w:r w:rsidR="00337F3C" w:rsidRPr="00C032F4">
        <w:rPr>
          <w:rFonts w:ascii="GHEA Grapalat" w:hAnsi="GHEA Grapalat" w:cs="Sylfaen"/>
          <w:sz w:val="20"/>
          <w:szCs w:val="24"/>
          <w:lang w:val="es-ES" w:eastAsia="en-US"/>
        </w:rPr>
        <w:t>Ընդ</w:t>
      </w:r>
      <w:proofErr w:type="spellEnd"/>
      <w:r w:rsidR="00337F3C" w:rsidRPr="00C032F4">
        <w:rPr>
          <w:rFonts w:ascii="GHEA Grapalat" w:hAnsi="GHEA Grapalat" w:cs="Sylfaen"/>
          <w:sz w:val="20"/>
          <w:szCs w:val="24"/>
          <w:lang w:val="es-ES" w:eastAsia="en-US"/>
        </w:rPr>
        <w:t xml:space="preserve"> </w:t>
      </w:r>
      <w:proofErr w:type="spellStart"/>
      <w:r w:rsidR="00337F3C" w:rsidRPr="00C032F4">
        <w:rPr>
          <w:rFonts w:ascii="GHEA Grapalat" w:hAnsi="GHEA Grapalat" w:cs="Sylfaen"/>
          <w:sz w:val="20"/>
          <w:szCs w:val="24"/>
          <w:lang w:val="es-ES" w:eastAsia="en-US"/>
        </w:rPr>
        <w:t>որում</w:t>
      </w:r>
      <w:proofErr w:type="spellEnd"/>
      <w:r w:rsidR="00337F3C" w:rsidRPr="00C032F4">
        <w:rPr>
          <w:rFonts w:ascii="GHEA Grapalat" w:hAnsi="GHEA Grapalat" w:cs="Sylfaen"/>
          <w:sz w:val="20"/>
          <w:szCs w:val="24"/>
          <w:lang w:val="es-ES" w:eastAsia="en-US"/>
        </w:rPr>
        <w:t>՝</w:t>
      </w:r>
    </w:p>
    <w:p w14:paraId="3B17C053" w14:textId="77777777" w:rsidR="00337F3C" w:rsidRPr="00C032F4" w:rsidRDefault="00337F3C" w:rsidP="00337F3C">
      <w:pPr>
        <w:pStyle w:val="norm"/>
        <w:spacing w:line="240" w:lineRule="auto"/>
        <w:ind w:firstLine="567"/>
        <w:rPr>
          <w:rFonts w:ascii="GHEA Grapalat" w:hAnsi="GHEA Grapalat" w:cs="Sylfaen"/>
          <w:sz w:val="20"/>
          <w:szCs w:val="24"/>
          <w:lang w:val="es-ES" w:eastAsia="en-US"/>
        </w:rPr>
      </w:pPr>
      <w:r w:rsidRPr="00C032F4">
        <w:rPr>
          <w:rFonts w:ascii="GHEA Grapalat" w:hAnsi="GHEA Grapalat" w:cs="Sylfaen"/>
          <w:sz w:val="20"/>
          <w:szCs w:val="24"/>
          <w:lang w:eastAsia="en-US"/>
        </w:rPr>
        <w:t>ա</w:t>
      </w:r>
      <w:r w:rsidRPr="00C032F4">
        <w:rPr>
          <w:rFonts w:ascii="GHEA Grapalat" w:hAnsi="GHEA Grapalat" w:cs="Sylfaen"/>
          <w:sz w:val="20"/>
          <w:szCs w:val="24"/>
          <w:lang w:val="es-ES" w:eastAsia="en-US"/>
        </w:rPr>
        <w:t xml:space="preserve">) </w:t>
      </w:r>
      <w:r w:rsidRPr="00C032F4">
        <w:rPr>
          <w:rFonts w:ascii="GHEA Grapalat" w:hAnsi="GHEA Grapalat" w:cs="Sylfaen"/>
          <w:sz w:val="20"/>
          <w:szCs w:val="24"/>
          <w:lang w:eastAsia="en-US"/>
        </w:rPr>
        <w:t>մ</w:t>
      </w:r>
      <w:r w:rsidRPr="00C032F4">
        <w:rPr>
          <w:rFonts w:ascii="GHEA Grapalat" w:hAnsi="GHEA Grapalat" w:cs="Sylfaen"/>
          <w:sz w:val="20"/>
          <w:szCs w:val="24"/>
          <w:lang w:val="hy-AM" w:eastAsia="en-US"/>
        </w:rPr>
        <w:t>ասնակիցների գնային առաջարկների գնահատում</w:t>
      </w:r>
      <w:r w:rsidRPr="00C032F4">
        <w:rPr>
          <w:rFonts w:ascii="GHEA Grapalat" w:hAnsi="GHEA Grapalat" w:cs="Sylfaen"/>
          <w:sz w:val="20"/>
          <w:szCs w:val="24"/>
          <w:lang w:eastAsia="en-US"/>
        </w:rPr>
        <w:t>ն</w:t>
      </w:r>
      <w:r w:rsidRPr="00C032F4">
        <w:rPr>
          <w:rFonts w:ascii="GHEA Grapalat" w:hAnsi="GHEA Grapalat" w:cs="Sylfaen"/>
          <w:sz w:val="20"/>
          <w:szCs w:val="24"/>
          <w:lang w:val="hy-AM" w:eastAsia="en-US"/>
        </w:rPr>
        <w:t xml:space="preserve"> </w:t>
      </w:r>
      <w:proofErr w:type="spellStart"/>
      <w:r w:rsidRPr="00C032F4">
        <w:rPr>
          <w:rFonts w:ascii="GHEA Grapalat" w:hAnsi="GHEA Grapalat" w:cs="Sylfaen"/>
          <w:sz w:val="20"/>
          <w:szCs w:val="24"/>
          <w:lang w:eastAsia="en-US"/>
        </w:rPr>
        <w:t>ու</w:t>
      </w:r>
      <w:proofErr w:type="spellEnd"/>
      <w:r w:rsidRPr="00C032F4">
        <w:rPr>
          <w:rFonts w:ascii="GHEA Grapalat" w:hAnsi="GHEA Grapalat" w:cs="Sylfaen"/>
          <w:sz w:val="20"/>
          <w:szCs w:val="24"/>
          <w:lang w:val="hy-AM" w:eastAsia="en-US"/>
        </w:rPr>
        <w:t xml:space="preserve"> համեմատումն իրականացվում </w:t>
      </w:r>
      <w:proofErr w:type="spellStart"/>
      <w:r w:rsidRPr="00C032F4">
        <w:rPr>
          <w:rFonts w:ascii="GHEA Grapalat" w:hAnsi="GHEA Grapalat" w:cs="Sylfaen"/>
          <w:sz w:val="20"/>
          <w:szCs w:val="24"/>
          <w:lang w:eastAsia="en-US"/>
        </w:rPr>
        <w:t>են</w:t>
      </w:r>
      <w:proofErr w:type="spellEnd"/>
      <w:r w:rsidRPr="00C032F4">
        <w:rPr>
          <w:rFonts w:ascii="GHEA Grapalat" w:hAnsi="GHEA Grapalat" w:cs="Sylfaen"/>
          <w:sz w:val="20"/>
          <w:szCs w:val="24"/>
          <w:lang w:val="hy-AM" w:eastAsia="en-US"/>
        </w:rPr>
        <w:t xml:space="preserve"> առանց սույն կետում նշված հարկի գումարի հաշվարկման</w:t>
      </w:r>
      <w:r w:rsidRPr="00C032F4">
        <w:rPr>
          <w:rFonts w:ascii="GHEA Grapalat" w:hAnsi="GHEA Grapalat" w:cs="Sylfaen"/>
          <w:sz w:val="20"/>
          <w:szCs w:val="24"/>
          <w:lang w:val="es-ES" w:eastAsia="en-US"/>
        </w:rPr>
        <w:t>.</w:t>
      </w:r>
    </w:p>
    <w:p w14:paraId="462A6725" w14:textId="77777777" w:rsidR="00B95FE0" w:rsidRPr="00C032F4" w:rsidRDefault="00B95FE0" w:rsidP="006C1D25">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Մ</w:t>
      </w:r>
      <w:r w:rsidR="00A45946" w:rsidRPr="00C032F4">
        <w:rPr>
          <w:rFonts w:ascii="GHEA Grapalat" w:hAnsi="GHEA Grapalat" w:cs="Sylfaen"/>
          <w:sz w:val="20"/>
          <w:szCs w:val="24"/>
          <w:lang w:val="hy-AM" w:eastAsia="en-US"/>
        </w:rPr>
        <w:t>ասնակ</w:t>
      </w:r>
      <w:r w:rsidR="004A3507" w:rsidRPr="00C032F4">
        <w:rPr>
          <w:rFonts w:ascii="GHEA Grapalat" w:hAnsi="GHEA Grapalat" w:cs="Sylfaen"/>
          <w:sz w:val="20"/>
          <w:szCs w:val="24"/>
          <w:lang w:val="hy-AM" w:eastAsia="en-US"/>
        </w:rPr>
        <w:t xml:space="preserve">ցի </w:t>
      </w:r>
      <w:r w:rsidRPr="00C032F4">
        <w:rPr>
          <w:rFonts w:ascii="GHEA Grapalat" w:hAnsi="GHEA Grapalat" w:cs="Sylfaen"/>
          <w:sz w:val="20"/>
          <w:szCs w:val="24"/>
          <w:lang w:val="hy-AM" w:eastAsia="en-US"/>
        </w:rPr>
        <w:t>հայտը ենթակա չէ մերժման, եթե`</w:t>
      </w:r>
    </w:p>
    <w:p w14:paraId="63C3BE85" w14:textId="77777777" w:rsidR="00B95FE0" w:rsidRPr="00C032F4" w:rsidRDefault="00B95FE0" w:rsidP="00877F78">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 xml:space="preserve">ա. գնային առաջարկի </w:t>
      </w:r>
      <w:r w:rsidR="00052F61" w:rsidRPr="00C032F4">
        <w:rPr>
          <w:rFonts w:ascii="GHEA Grapalat" w:hAnsi="GHEA Grapalat" w:cs="Sylfaen"/>
          <w:sz w:val="20"/>
          <w:szCs w:val="24"/>
          <w:lang w:val="hy-AM" w:eastAsia="en-US"/>
        </w:rPr>
        <w:t>արժեք</w:t>
      </w:r>
      <w:r w:rsidRPr="00C032F4">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C032F4" w:rsidRDefault="00B95FE0" w:rsidP="00C75A7D">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 xml:space="preserve">բ. գնային առաջարկի </w:t>
      </w:r>
      <w:r w:rsidR="0042084B" w:rsidRPr="00C032F4">
        <w:rPr>
          <w:rFonts w:ascii="GHEA Grapalat" w:hAnsi="GHEA Grapalat" w:cs="Sylfaen"/>
          <w:sz w:val="20"/>
          <w:szCs w:val="24"/>
          <w:lang w:val="hy-AM" w:eastAsia="en-US"/>
        </w:rPr>
        <w:t>արժեք</w:t>
      </w:r>
      <w:r w:rsidRPr="00C032F4">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C032F4" w:rsidRDefault="00B95FE0" w:rsidP="001E17BA">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C032F4">
        <w:rPr>
          <w:rFonts w:ascii="GHEA Grapalat" w:hAnsi="GHEA Grapalat" w:cs="Sylfaen"/>
          <w:sz w:val="20"/>
          <w:szCs w:val="24"/>
          <w:lang w:val="hy-AM" w:eastAsia="en-US"/>
        </w:rPr>
        <w:t>.</w:t>
      </w:r>
    </w:p>
    <w:p w14:paraId="416A4CF3" w14:textId="77777777" w:rsidR="00A63118" w:rsidRPr="00C032F4" w:rsidRDefault="00A63118" w:rsidP="00972668">
      <w:pPr>
        <w:shd w:val="clear" w:color="auto" w:fill="FFFFFF"/>
        <w:ind w:firstLine="375"/>
        <w:jc w:val="both"/>
        <w:rPr>
          <w:rFonts w:ascii="GHEA Grapalat" w:hAnsi="GHEA Grapalat" w:cs="Sylfaen"/>
          <w:sz w:val="20"/>
          <w:lang w:val="hy-AM"/>
        </w:rPr>
      </w:pPr>
      <w:r w:rsidRPr="00C032F4">
        <w:rPr>
          <w:rFonts w:ascii="GHEA Grapalat" w:hAnsi="GHEA Grapalat" w:cs="Sylfaen"/>
          <w:sz w:val="20"/>
          <w:lang w:val="hy-AM"/>
        </w:rPr>
        <w:t xml:space="preserve">      դ. գնային առաջարկի արժեք</w:t>
      </w:r>
      <w:r w:rsidR="00D36A0F" w:rsidRPr="00C032F4">
        <w:rPr>
          <w:rFonts w:ascii="GHEA Grapalat" w:hAnsi="GHEA Grapalat" w:cs="Sylfaen"/>
          <w:sz w:val="20"/>
          <w:lang w:val="hy-AM"/>
        </w:rPr>
        <w:t>,</w:t>
      </w:r>
      <w:r w:rsidRPr="00C032F4">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C032F4" w:rsidRDefault="00A63118" w:rsidP="00972668">
      <w:pPr>
        <w:tabs>
          <w:tab w:val="left" w:pos="0"/>
        </w:tabs>
        <w:ind w:firstLine="360"/>
        <w:jc w:val="both"/>
        <w:rPr>
          <w:rFonts w:ascii="GHEA Grapalat" w:hAnsi="GHEA Grapalat" w:cs="Sylfaen"/>
          <w:sz w:val="20"/>
          <w:lang w:val="hy-AM"/>
        </w:rPr>
      </w:pPr>
      <w:r w:rsidRPr="00C032F4">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C032F4" w:rsidRDefault="00A63118" w:rsidP="00A63118">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C032F4">
        <w:rPr>
          <w:rFonts w:ascii="GHEA Grapalat" w:hAnsi="GHEA Grapalat" w:cs="Sylfaen"/>
          <w:sz w:val="20"/>
          <w:szCs w:val="24"/>
          <w:lang w:val="hy-AM" w:eastAsia="en-US"/>
        </w:rPr>
        <w:t>:</w:t>
      </w:r>
    </w:p>
    <w:p w14:paraId="14A56490" w14:textId="77777777" w:rsidR="00A45946" w:rsidRPr="00C032F4" w:rsidRDefault="00C8055A" w:rsidP="00EF3662">
      <w:pPr>
        <w:pStyle w:val="norm"/>
        <w:spacing w:line="240" w:lineRule="auto"/>
        <w:ind w:firstLine="567"/>
        <w:rPr>
          <w:rFonts w:ascii="GHEA Grapalat" w:hAnsi="GHEA Grapalat"/>
          <w:sz w:val="20"/>
          <w:lang w:val="es-ES"/>
        </w:rPr>
      </w:pPr>
      <w:r w:rsidRPr="00C032F4">
        <w:rPr>
          <w:rFonts w:ascii="GHEA Grapalat" w:hAnsi="GHEA Grapalat"/>
          <w:sz w:val="20"/>
          <w:lang w:val="es-ES"/>
        </w:rPr>
        <w:t>5</w:t>
      </w:r>
      <w:r w:rsidR="00A45946" w:rsidRPr="00C032F4">
        <w:rPr>
          <w:rFonts w:ascii="GHEA Grapalat" w:hAnsi="GHEA Grapalat"/>
          <w:sz w:val="20"/>
          <w:lang w:val="es-ES"/>
        </w:rPr>
        <w:t>.</w:t>
      </w:r>
      <w:r w:rsidR="00A45946" w:rsidRPr="00C032F4">
        <w:rPr>
          <w:rFonts w:ascii="GHEA Grapalat" w:hAnsi="GHEA Grapalat"/>
          <w:sz w:val="20"/>
          <w:lang w:val="hy-AM"/>
        </w:rPr>
        <w:t>3</w:t>
      </w:r>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Եթե</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կնքվելիք</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պայմանագրի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գինը</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կայուն</w:t>
      </w:r>
      <w:proofErr w:type="spellEnd"/>
      <w:r w:rsidR="00A45946" w:rsidRPr="00C032F4">
        <w:rPr>
          <w:rFonts w:ascii="GHEA Grapalat" w:hAnsi="GHEA Grapalat"/>
          <w:sz w:val="20"/>
          <w:lang w:val="es-ES"/>
        </w:rPr>
        <w:t xml:space="preserve"> է, </w:t>
      </w:r>
      <w:proofErr w:type="spellStart"/>
      <w:r w:rsidR="00A45946" w:rsidRPr="00C032F4">
        <w:rPr>
          <w:rFonts w:ascii="GHEA Grapalat" w:hAnsi="GHEA Grapalat"/>
          <w:sz w:val="20"/>
          <w:lang w:val="es-ES"/>
        </w:rPr>
        <w:t>ապա</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գնային</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առաջարկը</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ներկայացվում</w:t>
      </w:r>
      <w:proofErr w:type="spellEnd"/>
      <w:r w:rsidR="00A45946" w:rsidRPr="00C032F4">
        <w:rPr>
          <w:rFonts w:ascii="GHEA Grapalat" w:hAnsi="GHEA Grapalat"/>
          <w:sz w:val="20"/>
          <w:lang w:val="es-ES"/>
        </w:rPr>
        <w:t xml:space="preserve"> է </w:t>
      </w:r>
      <w:proofErr w:type="spellStart"/>
      <w:r w:rsidR="00A45946" w:rsidRPr="00C032F4">
        <w:rPr>
          <w:rFonts w:ascii="GHEA Grapalat" w:hAnsi="GHEA Grapalat"/>
          <w:sz w:val="20"/>
          <w:lang w:val="es-ES"/>
        </w:rPr>
        <w:t>մեկ</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թվով</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պայմանագրի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կատարման</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համար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առաջարկվող</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ընդհանուր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գնով</w:t>
      </w:r>
      <w:proofErr w:type="spellEnd"/>
      <w:r w:rsidR="00A45946" w:rsidRPr="00C032F4">
        <w:rPr>
          <w:rFonts w:ascii="GHEA Grapalat" w:hAnsi="GHEA Grapalat"/>
          <w:sz w:val="20"/>
          <w:lang w:val="es-ES"/>
        </w:rPr>
        <w:t xml:space="preserve"> և </w:t>
      </w:r>
      <w:proofErr w:type="spellStart"/>
      <w:r w:rsidR="00A45946" w:rsidRPr="00C032F4">
        <w:rPr>
          <w:rFonts w:ascii="GHEA Grapalat" w:hAnsi="GHEA Grapalat"/>
          <w:sz w:val="20"/>
          <w:lang w:val="es-ES"/>
        </w:rPr>
        <w:t>համակարգում</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պարտադիր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լրացվում</w:t>
      </w:r>
      <w:proofErr w:type="spellEnd"/>
      <w:r w:rsidR="00A45946" w:rsidRPr="00C032F4">
        <w:rPr>
          <w:rFonts w:ascii="GHEA Grapalat" w:hAnsi="GHEA Grapalat"/>
          <w:sz w:val="20"/>
          <w:lang w:val="es-ES"/>
        </w:rPr>
        <w:t xml:space="preserve"> է </w:t>
      </w:r>
      <w:r w:rsidR="00A45946" w:rsidRPr="00C032F4">
        <w:rPr>
          <w:rFonts w:ascii="GHEA Grapalat" w:hAnsi="GHEA Grapalat"/>
          <w:sz w:val="20"/>
          <w:lang w:val="hy-AM"/>
        </w:rPr>
        <w:t>առանց Հայաստանի Հանրա</w:t>
      </w:r>
      <w:r w:rsidR="00A45946" w:rsidRPr="00C032F4">
        <w:rPr>
          <w:rFonts w:ascii="GHEA Grapalat" w:hAnsi="GHEA Grapalat"/>
          <w:sz w:val="20"/>
          <w:lang w:val="hy-AM"/>
        </w:rPr>
        <w:softHyphen/>
        <w:t>պետության պետական բյուջե վճարվելիք ավելացված արժեքի հարկի գումարի հաշվարկման</w:t>
      </w:r>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Ընդ</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որում</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մասնակցից</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չի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կարող</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պահանջվել</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որ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նա</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ներկայացնի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գնային</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առաջարկի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հիմնավորումներ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կամ</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որևէ</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այլ</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տիպի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տեղեկություններ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կամ</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փաստաթղթեր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ինչպես</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նաև</w:t>
      </w:r>
      <w:proofErr w:type="spellEnd"/>
      <w:r w:rsidR="00A45946" w:rsidRPr="00C032F4">
        <w:rPr>
          <w:rFonts w:ascii="GHEA Grapalat" w:hAnsi="GHEA Grapalat"/>
          <w:sz w:val="20"/>
          <w:lang w:val="es-ES"/>
        </w:rPr>
        <w:t xml:space="preserve"> </w:t>
      </w:r>
      <w:proofErr w:type="spellStart"/>
      <w:r w:rsidR="00220C7C" w:rsidRPr="00C032F4">
        <w:rPr>
          <w:rFonts w:ascii="GHEA Grapalat" w:hAnsi="GHEA Grapalat"/>
          <w:sz w:val="20"/>
          <w:lang w:val="es-ES"/>
        </w:rPr>
        <w:t>մ</w:t>
      </w:r>
      <w:r w:rsidR="00A45946" w:rsidRPr="00C032F4">
        <w:rPr>
          <w:rFonts w:ascii="GHEA Grapalat" w:hAnsi="GHEA Grapalat"/>
          <w:sz w:val="20"/>
          <w:lang w:val="es-ES"/>
        </w:rPr>
        <w:t>ասնակցի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շահույթի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չափը</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չի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կարող</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հրավերով</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սահմանափակվել</w:t>
      </w:r>
      <w:proofErr w:type="spellEnd"/>
      <w:r w:rsidR="00A45946" w:rsidRPr="00C032F4">
        <w:rPr>
          <w:rFonts w:ascii="GHEA Grapalat" w:hAnsi="GHEA Grapalat"/>
          <w:sz w:val="20"/>
          <w:lang w:val="es-ES"/>
        </w:rPr>
        <w:t>:</w:t>
      </w:r>
    </w:p>
    <w:p w14:paraId="280FB4BE" w14:textId="77777777" w:rsidR="00096865" w:rsidRPr="00C032F4" w:rsidRDefault="00096865" w:rsidP="00EF3662">
      <w:pPr>
        <w:pStyle w:val="BodyTextIndent2"/>
        <w:spacing w:line="240" w:lineRule="auto"/>
        <w:ind w:firstLine="567"/>
        <w:rPr>
          <w:rFonts w:ascii="GHEA Grapalat" w:hAnsi="GHEA Grapalat"/>
          <w:lang w:val="es-ES"/>
        </w:rPr>
      </w:pPr>
    </w:p>
    <w:p w14:paraId="7D959AFC" w14:textId="77777777" w:rsidR="00096865" w:rsidRPr="00C032F4" w:rsidRDefault="00220C7C" w:rsidP="00EF3662">
      <w:pPr>
        <w:jc w:val="center"/>
        <w:rPr>
          <w:rFonts w:ascii="GHEA Grapalat" w:hAnsi="GHEA Grapalat"/>
          <w:b/>
          <w:sz w:val="20"/>
          <w:lang w:val="es-ES"/>
        </w:rPr>
      </w:pPr>
      <w:r w:rsidRPr="00C032F4">
        <w:rPr>
          <w:rFonts w:ascii="GHEA Grapalat" w:hAnsi="GHEA Grapalat"/>
          <w:b/>
          <w:sz w:val="20"/>
          <w:lang w:val="es-ES"/>
        </w:rPr>
        <w:t>6</w:t>
      </w:r>
      <w:r w:rsidR="00955A1E" w:rsidRPr="00C032F4">
        <w:rPr>
          <w:rFonts w:ascii="GHEA Grapalat" w:hAnsi="GHEA Grapalat"/>
          <w:b/>
          <w:sz w:val="20"/>
          <w:lang w:val="es-ES"/>
        </w:rPr>
        <w:t xml:space="preserve">. </w:t>
      </w:r>
      <w:r w:rsidR="00955A1E" w:rsidRPr="00C032F4">
        <w:rPr>
          <w:rFonts w:ascii="GHEA Grapalat" w:hAnsi="GHEA Grapalat"/>
          <w:b/>
          <w:sz w:val="20"/>
        </w:rPr>
        <w:t>ՀԱՅՏԻ</w:t>
      </w:r>
      <w:r w:rsidR="00955A1E" w:rsidRPr="00C032F4">
        <w:rPr>
          <w:rFonts w:ascii="GHEA Grapalat" w:hAnsi="GHEA Grapalat"/>
          <w:b/>
          <w:sz w:val="20"/>
          <w:lang w:val="es-ES"/>
        </w:rPr>
        <w:t xml:space="preserve"> </w:t>
      </w:r>
      <w:r w:rsidR="00955A1E" w:rsidRPr="00C032F4">
        <w:rPr>
          <w:rFonts w:ascii="GHEA Grapalat" w:hAnsi="GHEA Grapalat"/>
          <w:b/>
          <w:sz w:val="20"/>
        </w:rPr>
        <w:t>ԳՈՐԾՈՂՈՒԹՅԱՆ</w:t>
      </w:r>
      <w:r w:rsidR="00955A1E" w:rsidRPr="00C032F4">
        <w:rPr>
          <w:rFonts w:ascii="GHEA Grapalat" w:hAnsi="GHEA Grapalat"/>
          <w:b/>
          <w:sz w:val="20"/>
          <w:lang w:val="es-ES"/>
        </w:rPr>
        <w:t xml:space="preserve"> </w:t>
      </w:r>
      <w:r w:rsidR="00955A1E" w:rsidRPr="00C032F4">
        <w:rPr>
          <w:rFonts w:ascii="GHEA Grapalat" w:hAnsi="GHEA Grapalat"/>
          <w:b/>
          <w:sz w:val="20"/>
        </w:rPr>
        <w:t>ԺԱՄԿԵՏԸ</w:t>
      </w:r>
      <w:r w:rsidR="00955A1E" w:rsidRPr="00C032F4">
        <w:rPr>
          <w:rFonts w:ascii="GHEA Grapalat" w:hAnsi="GHEA Grapalat"/>
          <w:b/>
          <w:sz w:val="20"/>
          <w:lang w:val="es-ES"/>
        </w:rPr>
        <w:t xml:space="preserve">, </w:t>
      </w:r>
      <w:r w:rsidR="00955A1E" w:rsidRPr="00C032F4">
        <w:rPr>
          <w:rFonts w:ascii="GHEA Grapalat" w:hAnsi="GHEA Grapalat"/>
          <w:b/>
          <w:sz w:val="20"/>
        </w:rPr>
        <w:t>ՀԱՅՏԵՐՈՒՄ</w:t>
      </w:r>
      <w:r w:rsidR="00955A1E" w:rsidRPr="00C032F4">
        <w:rPr>
          <w:rFonts w:ascii="GHEA Grapalat" w:hAnsi="GHEA Grapalat"/>
          <w:b/>
          <w:sz w:val="20"/>
          <w:lang w:val="es-ES"/>
        </w:rPr>
        <w:t xml:space="preserve"> </w:t>
      </w:r>
      <w:r w:rsidR="00955A1E" w:rsidRPr="00C032F4">
        <w:rPr>
          <w:rFonts w:ascii="GHEA Grapalat" w:hAnsi="GHEA Grapalat"/>
          <w:b/>
          <w:sz w:val="20"/>
        </w:rPr>
        <w:t>ՓՈՓՈԽՈՒԹՅՈՒՆ</w:t>
      </w:r>
      <w:r w:rsidR="00955A1E" w:rsidRPr="00C032F4">
        <w:rPr>
          <w:rFonts w:ascii="GHEA Grapalat" w:hAnsi="GHEA Grapalat"/>
          <w:b/>
          <w:sz w:val="20"/>
          <w:lang w:val="es-ES"/>
        </w:rPr>
        <w:t xml:space="preserve"> </w:t>
      </w:r>
      <w:r w:rsidR="00955A1E" w:rsidRPr="00C032F4">
        <w:rPr>
          <w:rFonts w:ascii="GHEA Grapalat" w:hAnsi="GHEA Grapalat"/>
          <w:b/>
          <w:sz w:val="20"/>
        </w:rPr>
        <w:t>ԿԱՏԱՐԵԼՈՒ</w:t>
      </w:r>
    </w:p>
    <w:p w14:paraId="6F67BE10" w14:textId="77777777" w:rsidR="00096865" w:rsidRPr="00C032F4" w:rsidRDefault="00955A1E" w:rsidP="00EF3662">
      <w:pPr>
        <w:jc w:val="center"/>
        <w:rPr>
          <w:rFonts w:ascii="GHEA Grapalat" w:hAnsi="GHEA Grapalat"/>
          <w:b/>
          <w:sz w:val="20"/>
          <w:lang w:val="es-ES"/>
        </w:rPr>
      </w:pPr>
      <w:r w:rsidRPr="00C032F4">
        <w:rPr>
          <w:rFonts w:ascii="GHEA Grapalat" w:hAnsi="GHEA Grapalat"/>
          <w:b/>
          <w:sz w:val="20"/>
        </w:rPr>
        <w:t>ԵՎ</w:t>
      </w:r>
      <w:r w:rsidRPr="00C032F4">
        <w:rPr>
          <w:rFonts w:ascii="GHEA Grapalat" w:hAnsi="GHEA Grapalat"/>
          <w:b/>
          <w:sz w:val="20"/>
          <w:lang w:val="es-ES"/>
        </w:rPr>
        <w:t xml:space="preserve"> </w:t>
      </w:r>
      <w:r w:rsidRPr="00C032F4">
        <w:rPr>
          <w:rFonts w:ascii="GHEA Grapalat" w:hAnsi="GHEA Grapalat"/>
          <w:b/>
          <w:sz w:val="20"/>
        </w:rPr>
        <w:t>ԴՐԱՆՔ</w:t>
      </w:r>
      <w:r w:rsidRPr="00C032F4">
        <w:rPr>
          <w:rFonts w:ascii="GHEA Grapalat" w:hAnsi="GHEA Grapalat"/>
          <w:b/>
          <w:sz w:val="20"/>
          <w:lang w:val="es-ES"/>
        </w:rPr>
        <w:t xml:space="preserve"> </w:t>
      </w:r>
      <w:r w:rsidRPr="00C032F4">
        <w:rPr>
          <w:rFonts w:ascii="GHEA Grapalat" w:hAnsi="GHEA Grapalat"/>
          <w:b/>
          <w:sz w:val="20"/>
        </w:rPr>
        <w:t>ՀԵՏ</w:t>
      </w:r>
      <w:r w:rsidRPr="00C032F4">
        <w:rPr>
          <w:rFonts w:ascii="GHEA Grapalat" w:hAnsi="GHEA Grapalat"/>
          <w:b/>
          <w:sz w:val="20"/>
          <w:lang w:val="es-ES"/>
        </w:rPr>
        <w:t xml:space="preserve"> </w:t>
      </w:r>
      <w:r w:rsidRPr="00C032F4">
        <w:rPr>
          <w:rFonts w:ascii="GHEA Grapalat" w:hAnsi="GHEA Grapalat"/>
          <w:b/>
          <w:sz w:val="20"/>
        </w:rPr>
        <w:t>ՎԵՐՑՆԵԼՈՒ</w:t>
      </w:r>
      <w:r w:rsidRPr="00C032F4">
        <w:rPr>
          <w:rFonts w:ascii="GHEA Grapalat" w:hAnsi="GHEA Grapalat"/>
          <w:b/>
          <w:sz w:val="20"/>
          <w:lang w:val="es-ES"/>
        </w:rPr>
        <w:t xml:space="preserve"> </w:t>
      </w:r>
      <w:r w:rsidRPr="00C032F4">
        <w:rPr>
          <w:rFonts w:ascii="GHEA Grapalat" w:hAnsi="GHEA Grapalat"/>
          <w:b/>
          <w:sz w:val="20"/>
        </w:rPr>
        <w:t>ԿԱՐԳԸ</w:t>
      </w:r>
    </w:p>
    <w:p w14:paraId="79F36A37" w14:textId="77777777" w:rsidR="00096865" w:rsidRPr="00C032F4" w:rsidRDefault="00096865" w:rsidP="00EF3662">
      <w:pPr>
        <w:pStyle w:val="BodyTextIndent"/>
        <w:spacing w:line="240" w:lineRule="auto"/>
        <w:ind w:firstLine="567"/>
        <w:rPr>
          <w:rFonts w:ascii="GHEA Grapalat" w:hAnsi="GHEA Grapalat"/>
          <w:b/>
          <w:lang w:val="af-ZA"/>
        </w:rPr>
      </w:pPr>
    </w:p>
    <w:p w14:paraId="0A3EAA4F" w14:textId="77777777" w:rsidR="00096865" w:rsidRPr="00C032F4" w:rsidRDefault="00220C7C" w:rsidP="00EF3662">
      <w:pPr>
        <w:pStyle w:val="BodyTextIndent"/>
        <w:spacing w:line="240" w:lineRule="auto"/>
        <w:ind w:firstLine="567"/>
        <w:rPr>
          <w:rFonts w:ascii="GHEA Grapalat" w:hAnsi="GHEA Grapalat" w:cs="Sylfaen"/>
          <w:i w:val="0"/>
          <w:szCs w:val="24"/>
          <w:lang w:val="af-ZA"/>
        </w:rPr>
      </w:pPr>
      <w:r w:rsidRPr="00C032F4">
        <w:rPr>
          <w:rFonts w:ascii="GHEA Grapalat" w:hAnsi="GHEA Grapalat"/>
          <w:i w:val="0"/>
          <w:lang w:val="af-ZA"/>
        </w:rPr>
        <w:t>6</w:t>
      </w:r>
      <w:r w:rsidR="00096865" w:rsidRPr="00C032F4">
        <w:rPr>
          <w:rFonts w:ascii="GHEA Grapalat" w:hAnsi="GHEA Grapalat"/>
          <w:i w:val="0"/>
          <w:lang w:val="af-ZA"/>
        </w:rPr>
        <w:t>.1</w:t>
      </w:r>
      <w:r w:rsidR="00096865" w:rsidRPr="00C032F4">
        <w:rPr>
          <w:rFonts w:ascii="GHEA Grapalat" w:hAnsi="GHEA Grapalat"/>
          <w:lang w:val="af-ZA"/>
        </w:rPr>
        <w:t xml:space="preserve"> </w:t>
      </w:r>
      <w:r w:rsidR="00096865" w:rsidRPr="00C032F4">
        <w:rPr>
          <w:rFonts w:ascii="GHEA Grapalat" w:hAnsi="GHEA Grapalat" w:cs="Sylfaen"/>
          <w:i w:val="0"/>
          <w:szCs w:val="24"/>
          <w:lang w:val="ru-RU"/>
        </w:rPr>
        <w:t>Օրենքի</w:t>
      </w:r>
      <w:r w:rsidR="00096865" w:rsidRPr="00C032F4">
        <w:rPr>
          <w:rFonts w:ascii="GHEA Grapalat" w:hAnsi="GHEA Grapalat" w:cs="Sylfaen"/>
          <w:i w:val="0"/>
          <w:szCs w:val="24"/>
          <w:lang w:val="af-ZA"/>
        </w:rPr>
        <w:t xml:space="preserve"> </w:t>
      </w:r>
      <w:r w:rsidR="00A64339" w:rsidRPr="00C032F4">
        <w:rPr>
          <w:rFonts w:ascii="GHEA Grapalat" w:hAnsi="GHEA Grapalat" w:cs="Sylfaen"/>
          <w:i w:val="0"/>
          <w:szCs w:val="24"/>
          <w:lang w:val="af-ZA"/>
        </w:rPr>
        <w:t>31</w:t>
      </w:r>
      <w:r w:rsidR="00096865" w:rsidRPr="00C032F4">
        <w:rPr>
          <w:rFonts w:ascii="GHEA Grapalat" w:hAnsi="GHEA Grapalat" w:cs="Sylfaen"/>
          <w:i w:val="0"/>
          <w:szCs w:val="24"/>
          <w:lang w:val="af-ZA"/>
        </w:rPr>
        <w:t>-</w:t>
      </w:r>
      <w:r w:rsidR="00096865" w:rsidRPr="00C032F4">
        <w:rPr>
          <w:rFonts w:ascii="GHEA Grapalat" w:hAnsi="GHEA Grapalat" w:cs="Sylfaen"/>
          <w:i w:val="0"/>
          <w:szCs w:val="24"/>
          <w:lang w:val="ru-RU"/>
        </w:rPr>
        <w:t>րդ</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հոդվածի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համաձայն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վավեր</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է</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մինչև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Օրենքին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համապատասխան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պայմանագրի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կնքումը</w:t>
      </w:r>
      <w:r w:rsidR="00096865" w:rsidRPr="00C032F4">
        <w:rPr>
          <w:rFonts w:ascii="GHEA Grapalat" w:hAnsi="GHEA Grapalat" w:cs="Sylfaen"/>
          <w:i w:val="0"/>
          <w:szCs w:val="24"/>
          <w:lang w:val="af-ZA"/>
        </w:rPr>
        <w:t xml:space="preserve">, </w:t>
      </w:r>
      <w:r w:rsidR="00705706" w:rsidRPr="00C032F4">
        <w:rPr>
          <w:rFonts w:ascii="GHEA Grapalat" w:hAnsi="GHEA Grapalat" w:cs="Sylfaen"/>
          <w:i w:val="0"/>
          <w:szCs w:val="24"/>
          <w:lang w:val="en-US"/>
        </w:rPr>
        <w:t>մ</w:t>
      </w:r>
      <w:r w:rsidR="00096865" w:rsidRPr="00C032F4">
        <w:rPr>
          <w:rFonts w:ascii="GHEA Grapalat" w:hAnsi="GHEA Grapalat" w:cs="Sylfaen"/>
          <w:i w:val="0"/>
          <w:szCs w:val="24"/>
          <w:lang w:val="ru-RU"/>
        </w:rPr>
        <w:t>ասնակցի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կողմից</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հետ</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վերցնելը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մերժումը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կամ</w:t>
      </w:r>
      <w:r w:rsidR="00096865" w:rsidRPr="00C032F4">
        <w:rPr>
          <w:rFonts w:ascii="GHEA Grapalat" w:hAnsi="GHEA Grapalat" w:cs="Sylfaen"/>
          <w:i w:val="0"/>
          <w:szCs w:val="24"/>
          <w:lang w:val="af-ZA"/>
        </w:rPr>
        <w:t xml:space="preserve"> </w:t>
      </w:r>
      <w:r w:rsidR="00402941" w:rsidRPr="00C032F4">
        <w:rPr>
          <w:rFonts w:ascii="GHEA Grapalat" w:hAnsi="GHEA Grapalat" w:cs="Sylfaen"/>
          <w:i w:val="0"/>
          <w:szCs w:val="24"/>
          <w:lang w:val="af-ZA"/>
        </w:rPr>
        <w:t xml:space="preserve">սույն </w:t>
      </w:r>
      <w:r w:rsidR="00096865" w:rsidRPr="00C032F4">
        <w:rPr>
          <w:rFonts w:ascii="GHEA Grapalat" w:hAnsi="GHEA Grapalat" w:cs="Sylfaen"/>
          <w:i w:val="0"/>
          <w:szCs w:val="24"/>
          <w:lang w:val="ru-RU"/>
        </w:rPr>
        <w:t>ընթացակարգը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չկայացած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հայտարարվելը</w:t>
      </w:r>
      <w:r w:rsidR="004D5671" w:rsidRPr="00C032F4">
        <w:rPr>
          <w:rFonts w:ascii="GHEA Grapalat" w:hAnsi="GHEA Grapalat" w:cs="Sylfaen"/>
          <w:i w:val="0"/>
          <w:szCs w:val="24"/>
          <w:lang w:val="ru-RU"/>
        </w:rPr>
        <w:t>։</w:t>
      </w:r>
    </w:p>
    <w:p w14:paraId="21184296" w14:textId="77777777" w:rsidR="00096865" w:rsidRPr="00C032F4" w:rsidRDefault="00220C7C" w:rsidP="00EF3662">
      <w:pPr>
        <w:pStyle w:val="BodyTextIndent"/>
        <w:spacing w:line="240" w:lineRule="auto"/>
        <w:ind w:firstLine="567"/>
        <w:rPr>
          <w:rFonts w:ascii="GHEA Grapalat" w:hAnsi="GHEA Grapalat" w:cs="Sylfaen"/>
          <w:i w:val="0"/>
          <w:szCs w:val="24"/>
          <w:lang w:val="af-ZA"/>
        </w:rPr>
      </w:pPr>
      <w:r w:rsidRPr="00C032F4">
        <w:rPr>
          <w:rFonts w:ascii="GHEA Grapalat" w:hAnsi="GHEA Grapalat" w:cs="Sylfaen"/>
          <w:i w:val="0"/>
          <w:szCs w:val="24"/>
          <w:lang w:val="af-ZA"/>
        </w:rPr>
        <w:t>6</w:t>
      </w:r>
      <w:r w:rsidR="00096865" w:rsidRPr="00C032F4">
        <w:rPr>
          <w:rFonts w:ascii="GHEA Grapalat" w:hAnsi="GHEA Grapalat" w:cs="Sylfaen"/>
          <w:i w:val="0"/>
          <w:szCs w:val="24"/>
          <w:lang w:val="af-ZA"/>
        </w:rPr>
        <w:t xml:space="preserve">.2 </w:t>
      </w:r>
      <w:r w:rsidR="00F20DA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Օրենքի</w:t>
      </w:r>
      <w:r w:rsidR="00096865" w:rsidRPr="00C032F4">
        <w:rPr>
          <w:rFonts w:ascii="GHEA Grapalat" w:hAnsi="GHEA Grapalat" w:cs="Sylfaen"/>
          <w:i w:val="0"/>
          <w:szCs w:val="24"/>
          <w:lang w:val="af-ZA"/>
        </w:rPr>
        <w:t xml:space="preserve"> </w:t>
      </w:r>
      <w:r w:rsidR="00A64339" w:rsidRPr="00C032F4">
        <w:rPr>
          <w:rFonts w:ascii="GHEA Grapalat" w:hAnsi="GHEA Grapalat" w:cs="Sylfaen"/>
          <w:i w:val="0"/>
          <w:szCs w:val="24"/>
          <w:lang w:val="af-ZA"/>
        </w:rPr>
        <w:t>31</w:t>
      </w:r>
      <w:r w:rsidR="00096865" w:rsidRPr="00C032F4">
        <w:rPr>
          <w:rFonts w:ascii="GHEA Grapalat" w:hAnsi="GHEA Grapalat" w:cs="Sylfaen"/>
          <w:i w:val="0"/>
          <w:szCs w:val="24"/>
          <w:lang w:val="af-ZA"/>
        </w:rPr>
        <w:t>-</w:t>
      </w:r>
      <w:r w:rsidR="00096865" w:rsidRPr="00C032F4">
        <w:rPr>
          <w:rFonts w:ascii="GHEA Grapalat" w:hAnsi="GHEA Grapalat" w:cs="Sylfaen"/>
          <w:i w:val="0"/>
          <w:szCs w:val="24"/>
          <w:lang w:val="ru-RU"/>
        </w:rPr>
        <w:t>րդ</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հոդվածի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համաձայն</w:t>
      </w:r>
      <w:r w:rsidR="00096865" w:rsidRPr="00C032F4">
        <w:rPr>
          <w:rFonts w:ascii="GHEA Grapalat" w:hAnsi="GHEA Grapalat" w:cs="Sylfaen"/>
          <w:i w:val="0"/>
          <w:szCs w:val="24"/>
          <w:lang w:val="af-ZA"/>
        </w:rPr>
        <w:t xml:space="preserve">` </w:t>
      </w:r>
      <w:r w:rsidR="00F70E55" w:rsidRPr="00C032F4">
        <w:rPr>
          <w:rFonts w:ascii="GHEA Grapalat" w:hAnsi="GHEA Grapalat" w:cs="Sylfaen"/>
          <w:i w:val="0"/>
          <w:szCs w:val="24"/>
          <w:lang w:val="en-US"/>
        </w:rPr>
        <w:t>մ</w:t>
      </w:r>
      <w:r w:rsidR="00096865" w:rsidRPr="00C032F4">
        <w:rPr>
          <w:rFonts w:ascii="GHEA Grapalat" w:hAnsi="GHEA Grapalat" w:cs="Sylfaen"/>
          <w:i w:val="0"/>
          <w:szCs w:val="24"/>
          <w:lang w:val="ru-RU"/>
        </w:rPr>
        <w:t>ասնակիցը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մինչև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սույն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հրավերի</w:t>
      </w:r>
      <w:r w:rsidR="00096865" w:rsidRPr="00C032F4">
        <w:rPr>
          <w:rFonts w:ascii="GHEA Grapalat" w:hAnsi="GHEA Grapalat" w:cs="Sylfaen"/>
          <w:i w:val="0"/>
          <w:szCs w:val="24"/>
          <w:lang w:val="af-ZA"/>
        </w:rPr>
        <w:t xml:space="preserve"> </w:t>
      </w:r>
      <w:r w:rsidRPr="00C032F4">
        <w:rPr>
          <w:rFonts w:ascii="GHEA Grapalat" w:hAnsi="GHEA Grapalat" w:cs="Sylfaen"/>
          <w:i w:val="0"/>
          <w:szCs w:val="24"/>
          <w:lang w:val="af-ZA"/>
        </w:rPr>
        <w:t xml:space="preserve">1-ին մասի </w:t>
      </w:r>
      <w:r w:rsidR="00096865" w:rsidRPr="00C032F4">
        <w:rPr>
          <w:rFonts w:ascii="GHEA Grapalat" w:hAnsi="GHEA Grapalat" w:cs="Sylfaen"/>
          <w:i w:val="0"/>
          <w:szCs w:val="24"/>
          <w:lang w:val="af-ZA"/>
        </w:rPr>
        <w:t xml:space="preserve">4.2 </w:t>
      </w:r>
      <w:r w:rsidR="00096865" w:rsidRPr="00C032F4">
        <w:rPr>
          <w:rFonts w:ascii="GHEA Grapalat" w:hAnsi="GHEA Grapalat" w:cs="Sylfaen"/>
          <w:i w:val="0"/>
          <w:szCs w:val="24"/>
          <w:lang w:val="ru-RU"/>
        </w:rPr>
        <w:t>կետում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նշված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հայտերի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ներկայացման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վերջնաժամկետը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կարող</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է</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փոփոխել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հետ</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վերցնել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իր</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հայտը</w:t>
      </w:r>
      <w:r w:rsidR="004D5671" w:rsidRPr="00C032F4">
        <w:rPr>
          <w:rFonts w:ascii="GHEA Grapalat" w:hAnsi="GHEA Grapalat" w:cs="Sylfaen"/>
          <w:i w:val="0"/>
          <w:szCs w:val="24"/>
          <w:lang w:val="ru-RU"/>
        </w:rPr>
        <w:t>։</w:t>
      </w:r>
    </w:p>
    <w:p w14:paraId="3ABF3C93" w14:textId="77777777" w:rsidR="00FA0E41" w:rsidRPr="00C032F4" w:rsidRDefault="00FA0E41" w:rsidP="00EF3662">
      <w:pPr>
        <w:ind w:firstLine="567"/>
        <w:jc w:val="center"/>
        <w:rPr>
          <w:rFonts w:ascii="GHEA Grapalat" w:hAnsi="GHEA Grapalat"/>
          <w:b/>
          <w:sz w:val="20"/>
          <w:lang w:val="af-ZA"/>
        </w:rPr>
      </w:pPr>
    </w:p>
    <w:p w14:paraId="6FF725CC" w14:textId="30730A21" w:rsidR="00A42E71" w:rsidRPr="00C032F4" w:rsidRDefault="000D701E" w:rsidP="00CF18EF">
      <w:pPr>
        <w:ind w:firstLine="567"/>
        <w:jc w:val="center"/>
        <w:rPr>
          <w:rFonts w:ascii="GHEA Grapalat" w:hAnsi="GHEA Grapalat" w:cs="Sylfaen"/>
          <w:sz w:val="20"/>
          <w:szCs w:val="20"/>
          <w:lang w:val="af-ZA"/>
        </w:rPr>
      </w:pPr>
      <w:r w:rsidRPr="00C032F4">
        <w:rPr>
          <w:rFonts w:ascii="GHEA Grapalat" w:hAnsi="GHEA Grapalat"/>
          <w:b/>
          <w:sz w:val="20"/>
          <w:lang w:val="af-ZA"/>
        </w:rPr>
        <w:t>7</w:t>
      </w:r>
      <w:r w:rsidR="00955A1E" w:rsidRPr="00C032F4">
        <w:rPr>
          <w:rFonts w:ascii="GHEA Grapalat" w:hAnsi="GHEA Grapalat"/>
          <w:b/>
          <w:sz w:val="20"/>
          <w:lang w:val="af-ZA"/>
        </w:rPr>
        <w:t xml:space="preserve">. </w:t>
      </w:r>
    </w:p>
    <w:p w14:paraId="7771F7EB" w14:textId="77777777" w:rsidR="00096865" w:rsidRPr="00C032F4" w:rsidRDefault="00096865" w:rsidP="00EF3662">
      <w:pPr>
        <w:ind w:firstLine="567"/>
        <w:jc w:val="both"/>
        <w:rPr>
          <w:rFonts w:ascii="GHEA Grapalat" w:hAnsi="GHEA Grapalat" w:cs="Sylfaen"/>
          <w:sz w:val="20"/>
          <w:lang w:val="af-ZA"/>
        </w:rPr>
      </w:pPr>
    </w:p>
    <w:p w14:paraId="6A40F977" w14:textId="77777777" w:rsidR="00807178" w:rsidRPr="00C032F4" w:rsidRDefault="00FD2748" w:rsidP="00EF3662">
      <w:pPr>
        <w:ind w:firstLine="567"/>
        <w:jc w:val="center"/>
        <w:rPr>
          <w:rFonts w:ascii="GHEA Grapalat" w:hAnsi="GHEA Grapalat"/>
          <w:b/>
          <w:sz w:val="20"/>
          <w:lang w:val="hy-AM"/>
        </w:rPr>
      </w:pPr>
      <w:r w:rsidRPr="00C032F4">
        <w:rPr>
          <w:rFonts w:ascii="GHEA Grapalat" w:hAnsi="GHEA Grapalat"/>
          <w:b/>
          <w:sz w:val="20"/>
          <w:lang w:val="af-ZA"/>
        </w:rPr>
        <w:t>8</w:t>
      </w:r>
      <w:r w:rsidR="008D5016" w:rsidRPr="00C032F4">
        <w:rPr>
          <w:rFonts w:ascii="GHEA Grapalat" w:hAnsi="GHEA Grapalat"/>
          <w:b/>
          <w:sz w:val="20"/>
          <w:lang w:val="af-ZA"/>
        </w:rPr>
        <w:t>.  ՀԱՅՏԵՐԻ ԲԱՑՈՒՄԸ</w:t>
      </w:r>
      <w:r w:rsidR="00807178" w:rsidRPr="00C032F4">
        <w:rPr>
          <w:rFonts w:ascii="GHEA Grapalat" w:hAnsi="GHEA Grapalat"/>
          <w:b/>
          <w:sz w:val="20"/>
          <w:lang w:val="hy-AM"/>
        </w:rPr>
        <w:t xml:space="preserve">, </w:t>
      </w:r>
      <w:r w:rsidR="00807178" w:rsidRPr="00C032F4">
        <w:rPr>
          <w:rFonts w:ascii="GHEA Grapalat" w:hAnsi="GHEA Grapalat"/>
          <w:b/>
          <w:sz w:val="20"/>
          <w:lang w:val="af-ZA"/>
        </w:rPr>
        <w:t xml:space="preserve">ԳՆԱՀԱՏՈՒՄԸ  ԵՎ  </w:t>
      </w:r>
    </w:p>
    <w:p w14:paraId="59AF3740" w14:textId="77777777" w:rsidR="00096865" w:rsidRPr="00C032F4" w:rsidRDefault="00807178" w:rsidP="00EF3662">
      <w:pPr>
        <w:ind w:firstLine="567"/>
        <w:jc w:val="center"/>
        <w:rPr>
          <w:rFonts w:ascii="GHEA Grapalat" w:hAnsi="GHEA Grapalat"/>
          <w:b/>
          <w:sz w:val="20"/>
          <w:lang w:val="af-ZA"/>
        </w:rPr>
      </w:pPr>
      <w:r w:rsidRPr="00C032F4">
        <w:rPr>
          <w:rFonts w:ascii="GHEA Grapalat" w:hAnsi="GHEA Grapalat"/>
          <w:b/>
          <w:sz w:val="20"/>
          <w:lang w:val="af-ZA"/>
        </w:rPr>
        <w:t>ԱՐԴՅՈՒՆՔՆԵՐԻ ԱՄՓՈՓՈՒՄԸ</w:t>
      </w:r>
      <w:r w:rsidR="008D5016" w:rsidRPr="00C032F4">
        <w:rPr>
          <w:rFonts w:ascii="GHEA Grapalat" w:hAnsi="GHEA Grapalat"/>
          <w:b/>
          <w:sz w:val="20"/>
          <w:lang w:val="af-ZA"/>
        </w:rPr>
        <w:t xml:space="preserve"> </w:t>
      </w:r>
    </w:p>
    <w:p w14:paraId="31E7771B" w14:textId="77777777" w:rsidR="00096865" w:rsidRPr="00C032F4" w:rsidRDefault="00096865" w:rsidP="00EF3662">
      <w:pPr>
        <w:ind w:firstLine="567"/>
        <w:jc w:val="both"/>
        <w:rPr>
          <w:rFonts w:ascii="GHEA Grapalat" w:hAnsi="GHEA Grapalat"/>
          <w:b/>
          <w:sz w:val="20"/>
          <w:lang w:val="af-ZA"/>
        </w:rPr>
      </w:pPr>
    </w:p>
    <w:p w14:paraId="28764A8E" w14:textId="339FB432" w:rsidR="00CF18EF" w:rsidRPr="00C032F4" w:rsidRDefault="00CF18EF" w:rsidP="00CF18EF">
      <w:pPr>
        <w:pStyle w:val="BodyTextIndent2"/>
        <w:spacing w:line="240" w:lineRule="auto"/>
        <w:ind w:firstLine="567"/>
        <w:rPr>
          <w:rFonts w:ascii="GHEA Grapalat" w:hAnsi="GHEA Grapalat" w:cs="Tahoma"/>
        </w:rPr>
      </w:pPr>
      <w:r w:rsidRPr="00C032F4">
        <w:rPr>
          <w:rFonts w:ascii="GHEA Grapalat" w:hAnsi="GHEA Grapalat"/>
        </w:rPr>
        <w:t xml:space="preserve">8.1 </w:t>
      </w:r>
      <w:r w:rsidRPr="00C032F4">
        <w:rPr>
          <w:rFonts w:ascii="GHEA Grapalat" w:hAnsi="GHEA Grapalat" w:cs="Sylfaen"/>
          <w:lang w:val="ru-RU"/>
        </w:rPr>
        <w:t>Հայտերի</w:t>
      </w:r>
      <w:r w:rsidRPr="00C032F4">
        <w:rPr>
          <w:rFonts w:ascii="GHEA Grapalat" w:hAnsi="GHEA Grapalat" w:cs="Sylfaen"/>
        </w:rPr>
        <w:t xml:space="preserve"> </w:t>
      </w:r>
      <w:r w:rsidRPr="00C032F4">
        <w:rPr>
          <w:rFonts w:ascii="GHEA Grapalat" w:hAnsi="GHEA Grapalat" w:cs="Sylfaen"/>
          <w:lang w:val="ru-RU"/>
        </w:rPr>
        <w:t>բացումը</w:t>
      </w:r>
      <w:r w:rsidRPr="00C032F4">
        <w:rPr>
          <w:rFonts w:ascii="GHEA Grapalat" w:hAnsi="GHEA Grapalat" w:cs="Sylfaen"/>
        </w:rPr>
        <w:t xml:space="preserve"> </w:t>
      </w:r>
      <w:r w:rsidRPr="00C032F4">
        <w:rPr>
          <w:rFonts w:ascii="GHEA Grapalat" w:hAnsi="GHEA Grapalat" w:cs="Sylfaen"/>
          <w:lang w:val="ru-RU"/>
        </w:rPr>
        <w:t>կկատարվի</w:t>
      </w:r>
      <w:r w:rsidRPr="00C032F4">
        <w:rPr>
          <w:rFonts w:ascii="GHEA Grapalat" w:hAnsi="GHEA Grapalat" w:cs="Sylfaen"/>
        </w:rPr>
        <w:t xml:space="preserve"> </w:t>
      </w:r>
      <w:proofErr w:type="spellStart"/>
      <w:r w:rsidRPr="00C032F4">
        <w:rPr>
          <w:rFonts w:ascii="GHEA Grapalat" w:hAnsi="GHEA Grapalat" w:cs="Sylfaen"/>
          <w:szCs w:val="24"/>
          <w:lang w:val="en-US"/>
        </w:rPr>
        <w:t>համակարգի</w:t>
      </w:r>
      <w:proofErr w:type="spellEnd"/>
      <w:r w:rsidRPr="00C032F4">
        <w:rPr>
          <w:rFonts w:ascii="GHEA Grapalat" w:hAnsi="GHEA Grapalat" w:cs="Sylfaen"/>
          <w:szCs w:val="24"/>
        </w:rPr>
        <w:t xml:space="preserve"> </w:t>
      </w:r>
      <w:proofErr w:type="spellStart"/>
      <w:r w:rsidRPr="00C032F4">
        <w:rPr>
          <w:rFonts w:ascii="GHEA Grapalat" w:hAnsi="GHEA Grapalat" w:cs="Sylfaen"/>
          <w:szCs w:val="24"/>
          <w:lang w:val="en-US"/>
        </w:rPr>
        <w:t>միջոցով</w:t>
      </w:r>
      <w:proofErr w:type="spellEnd"/>
      <w:r w:rsidRPr="00C032F4">
        <w:rPr>
          <w:rFonts w:ascii="GHEA Grapalat" w:hAnsi="GHEA Grapalat" w:cs="Sylfaen"/>
          <w:szCs w:val="24"/>
        </w:rPr>
        <w:t xml:space="preserve">`  </w:t>
      </w:r>
      <w:r w:rsidRPr="00C032F4">
        <w:rPr>
          <w:rFonts w:ascii="GHEA Grapalat" w:hAnsi="GHEA Grapalat" w:cs="Sylfaen"/>
          <w:b/>
          <w:szCs w:val="24"/>
          <w:lang w:val="hy-AM"/>
        </w:rPr>
        <w:t xml:space="preserve">2025 թվականի </w:t>
      </w:r>
      <w:r w:rsidR="003B4A14">
        <w:rPr>
          <w:rFonts w:ascii="GHEA Grapalat" w:hAnsi="GHEA Grapalat"/>
          <w:b/>
          <w:i/>
          <w:highlight w:val="yellow"/>
          <w:lang w:val="hy-AM"/>
        </w:rPr>
        <w:t>դեկտեմբերի 17</w:t>
      </w:r>
      <w:r w:rsidR="005C0871" w:rsidRPr="00C032F4">
        <w:rPr>
          <w:rFonts w:ascii="GHEA Grapalat" w:hAnsi="GHEA Grapalat" w:cs="Sylfaen"/>
          <w:b/>
          <w:szCs w:val="24"/>
          <w:lang w:val="hy-AM"/>
        </w:rPr>
        <w:t>-ը, ժամը</w:t>
      </w:r>
      <w:r w:rsidR="005C0871" w:rsidRPr="00C032F4">
        <w:rPr>
          <w:rFonts w:ascii="GHEA Grapalat" w:hAnsi="GHEA Grapalat"/>
          <w:b/>
        </w:rPr>
        <w:t xml:space="preserve"> </w:t>
      </w:r>
      <w:r w:rsidR="005C0871" w:rsidRPr="00C032F4">
        <w:rPr>
          <w:rFonts w:ascii="GHEA Grapalat" w:hAnsi="GHEA Grapalat"/>
          <w:b/>
          <w:i/>
        </w:rPr>
        <w:t>10</w:t>
      </w:r>
      <w:r w:rsidR="005C0871" w:rsidRPr="00C032F4">
        <w:rPr>
          <w:rFonts w:ascii="GHEA Grapalat" w:hAnsi="GHEA Grapalat"/>
          <w:b/>
        </w:rPr>
        <w:t>:</w:t>
      </w:r>
      <w:r w:rsidR="005C0871" w:rsidRPr="00C032F4">
        <w:rPr>
          <w:rFonts w:ascii="GHEA Grapalat" w:hAnsi="GHEA Grapalat"/>
          <w:b/>
          <w:i/>
        </w:rPr>
        <w:t>0</w:t>
      </w:r>
      <w:r w:rsidR="005C0871" w:rsidRPr="00C032F4">
        <w:rPr>
          <w:rFonts w:ascii="GHEA Grapalat" w:hAnsi="GHEA Grapalat"/>
          <w:b/>
        </w:rPr>
        <w:t>0-</w:t>
      </w:r>
      <w:r w:rsidRPr="00C032F4">
        <w:rPr>
          <w:rFonts w:ascii="GHEA Grapalat" w:hAnsi="GHEA Grapalat" w:cs="Sylfaen"/>
          <w:b/>
          <w:szCs w:val="24"/>
          <w:lang w:val="hy-AM"/>
        </w:rPr>
        <w:t>-ին</w:t>
      </w:r>
      <w:r w:rsidRPr="00C032F4">
        <w:rPr>
          <w:rFonts w:ascii="GHEA Grapalat" w:hAnsi="GHEA Grapalat" w:cs="Sylfaen"/>
          <w:b/>
          <w:szCs w:val="24"/>
          <w:lang w:val="ru-RU"/>
        </w:rPr>
        <w:t>։</w:t>
      </w:r>
      <w:r w:rsidRPr="00C032F4">
        <w:rPr>
          <w:rFonts w:ascii="GHEA Grapalat" w:hAnsi="GHEA Grapalat" w:cs="Sylfaen"/>
          <w:szCs w:val="24"/>
        </w:rPr>
        <w:t xml:space="preserve"> </w:t>
      </w:r>
    </w:p>
    <w:p w14:paraId="49ED33DC" w14:textId="77777777" w:rsidR="00ED6836" w:rsidRPr="00C032F4" w:rsidRDefault="009B6D58" w:rsidP="00EF3662">
      <w:pPr>
        <w:ind w:firstLine="567"/>
        <w:jc w:val="both"/>
        <w:rPr>
          <w:rFonts w:ascii="GHEA Grapalat" w:hAnsi="GHEA Grapalat" w:cs="Sylfaen"/>
          <w:sz w:val="20"/>
          <w:lang w:val="hy-AM"/>
        </w:rPr>
      </w:pPr>
      <w:r w:rsidRPr="00C032F4">
        <w:rPr>
          <w:rFonts w:ascii="GHEA Grapalat" w:hAnsi="GHEA Grapalat" w:cs="Sylfaen"/>
          <w:sz w:val="20"/>
          <w:lang w:val="ru-RU"/>
        </w:rPr>
        <w:t>Հայտերի</w:t>
      </w:r>
      <w:r w:rsidRPr="00C032F4">
        <w:rPr>
          <w:rFonts w:ascii="GHEA Grapalat" w:hAnsi="GHEA Grapalat" w:cs="Sylfaen"/>
          <w:sz w:val="20"/>
          <w:lang w:val="af-ZA"/>
        </w:rPr>
        <w:t xml:space="preserve"> </w:t>
      </w:r>
      <w:r w:rsidRPr="00C032F4">
        <w:rPr>
          <w:rFonts w:ascii="GHEA Grapalat" w:hAnsi="GHEA Grapalat" w:cs="Sylfaen"/>
          <w:sz w:val="20"/>
          <w:lang w:val="ru-RU"/>
        </w:rPr>
        <w:t>բացման</w:t>
      </w:r>
      <w:r w:rsidR="00CC3419" w:rsidRPr="00C032F4">
        <w:rPr>
          <w:rFonts w:ascii="GHEA Grapalat" w:hAnsi="GHEA Grapalat" w:cs="Sylfaen"/>
          <w:sz w:val="20"/>
          <w:lang w:val="hy-AM"/>
        </w:rPr>
        <w:t xml:space="preserve"> և գնահատման</w:t>
      </w:r>
      <w:r w:rsidRPr="00C032F4">
        <w:rPr>
          <w:rFonts w:ascii="GHEA Grapalat" w:hAnsi="GHEA Grapalat" w:cs="Sylfaen"/>
          <w:sz w:val="20"/>
          <w:lang w:val="af-ZA"/>
        </w:rPr>
        <w:t xml:space="preserve"> </w:t>
      </w:r>
      <w:r w:rsidRPr="00C032F4">
        <w:rPr>
          <w:rFonts w:ascii="GHEA Grapalat" w:hAnsi="GHEA Grapalat" w:cs="Sylfaen"/>
          <w:sz w:val="20"/>
          <w:lang w:val="ru-RU"/>
        </w:rPr>
        <w:t>նիստում</w:t>
      </w:r>
      <w:r w:rsidRPr="00C032F4">
        <w:rPr>
          <w:rFonts w:ascii="GHEA Grapalat" w:hAnsi="GHEA Grapalat" w:cs="Sylfaen"/>
          <w:sz w:val="20"/>
          <w:lang w:val="af-ZA"/>
        </w:rPr>
        <w:t xml:space="preserve"> </w:t>
      </w:r>
      <w:proofErr w:type="spellStart"/>
      <w:r w:rsidRPr="00C032F4">
        <w:rPr>
          <w:rFonts w:ascii="GHEA Grapalat" w:hAnsi="GHEA Grapalat" w:cs="Sylfaen"/>
          <w:sz w:val="20"/>
        </w:rPr>
        <w:t>հանձնաժողովի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նախագահը</w:t>
      </w:r>
      <w:proofErr w:type="spellEnd"/>
      <w:r w:rsidRPr="00C032F4">
        <w:rPr>
          <w:rFonts w:ascii="GHEA Grapalat" w:hAnsi="GHEA Grapalat" w:cs="Sylfaen"/>
          <w:sz w:val="20"/>
          <w:lang w:val="af-ZA"/>
        </w:rPr>
        <w:t xml:space="preserve"> (</w:t>
      </w:r>
      <w:r w:rsidRPr="00C032F4">
        <w:rPr>
          <w:rFonts w:ascii="GHEA Grapalat" w:hAnsi="GHEA Grapalat" w:cs="Sylfaen"/>
          <w:sz w:val="20"/>
          <w:lang w:val="hy-AM"/>
        </w:rPr>
        <w:t>նիստը</w:t>
      </w:r>
      <w:r w:rsidRPr="00C032F4">
        <w:rPr>
          <w:rFonts w:ascii="GHEA Grapalat" w:hAnsi="GHEA Grapalat" w:cs="Sylfaen"/>
          <w:sz w:val="20"/>
          <w:lang w:val="af-ZA"/>
        </w:rPr>
        <w:t xml:space="preserve"> </w:t>
      </w:r>
      <w:r w:rsidRPr="00C032F4">
        <w:rPr>
          <w:rFonts w:ascii="GHEA Grapalat" w:hAnsi="GHEA Grapalat" w:cs="Sylfaen"/>
          <w:sz w:val="20"/>
          <w:lang w:val="hy-AM"/>
        </w:rPr>
        <w:t>նախագահողը</w:t>
      </w:r>
      <w:r w:rsidRPr="00C032F4">
        <w:rPr>
          <w:rFonts w:ascii="GHEA Grapalat" w:hAnsi="GHEA Grapalat" w:cs="Sylfaen"/>
          <w:sz w:val="20"/>
          <w:lang w:val="af-ZA"/>
        </w:rPr>
        <w:t xml:space="preserve">) </w:t>
      </w:r>
      <w:r w:rsidRPr="00C032F4">
        <w:rPr>
          <w:rFonts w:ascii="GHEA Grapalat" w:hAnsi="GHEA Grapalat" w:cs="Sylfaen"/>
          <w:sz w:val="20"/>
          <w:lang w:val="hy-AM"/>
        </w:rPr>
        <w:t>նիստը</w:t>
      </w:r>
      <w:r w:rsidRPr="00C032F4">
        <w:rPr>
          <w:rFonts w:ascii="GHEA Grapalat" w:hAnsi="GHEA Grapalat" w:cs="Sylfaen"/>
          <w:sz w:val="20"/>
          <w:lang w:val="af-ZA"/>
        </w:rPr>
        <w:t xml:space="preserve"> </w:t>
      </w:r>
      <w:r w:rsidRPr="00C032F4">
        <w:rPr>
          <w:rFonts w:ascii="GHEA Grapalat" w:hAnsi="GHEA Grapalat" w:cs="Sylfaen"/>
          <w:sz w:val="20"/>
          <w:lang w:val="hy-AM"/>
        </w:rPr>
        <w:t>հայտարարում</w:t>
      </w:r>
      <w:r w:rsidRPr="00C032F4">
        <w:rPr>
          <w:rFonts w:ascii="GHEA Grapalat" w:hAnsi="GHEA Grapalat" w:cs="Sylfaen"/>
          <w:sz w:val="20"/>
          <w:lang w:val="af-ZA"/>
        </w:rPr>
        <w:t xml:space="preserve"> </w:t>
      </w:r>
      <w:r w:rsidRPr="00C032F4">
        <w:rPr>
          <w:rFonts w:ascii="GHEA Grapalat" w:hAnsi="GHEA Grapalat" w:cs="Sylfaen"/>
          <w:sz w:val="20"/>
          <w:lang w:val="hy-AM"/>
        </w:rPr>
        <w:t>է</w:t>
      </w:r>
      <w:r w:rsidRPr="00C032F4">
        <w:rPr>
          <w:rFonts w:ascii="GHEA Grapalat" w:hAnsi="GHEA Grapalat" w:cs="Sylfaen"/>
          <w:sz w:val="20"/>
          <w:lang w:val="af-ZA"/>
        </w:rPr>
        <w:t xml:space="preserve"> </w:t>
      </w:r>
      <w:r w:rsidRPr="00C032F4">
        <w:rPr>
          <w:rFonts w:ascii="GHEA Grapalat" w:hAnsi="GHEA Grapalat" w:cs="Sylfaen"/>
          <w:sz w:val="20"/>
          <w:lang w:val="hy-AM"/>
        </w:rPr>
        <w:t>բացված</w:t>
      </w:r>
      <w:r w:rsidRPr="00C032F4">
        <w:rPr>
          <w:rFonts w:ascii="GHEA Grapalat" w:hAnsi="GHEA Grapalat" w:cs="Sylfaen"/>
          <w:sz w:val="20"/>
          <w:lang w:val="af-ZA"/>
        </w:rPr>
        <w:t xml:space="preserve"> </w:t>
      </w:r>
      <w:r w:rsidRPr="00C032F4">
        <w:rPr>
          <w:rFonts w:ascii="GHEA Grapalat" w:hAnsi="GHEA Grapalat" w:cs="Sylfaen"/>
          <w:sz w:val="20"/>
          <w:lang w:val="hy-AM"/>
        </w:rPr>
        <w:t>և</w:t>
      </w:r>
      <w:r w:rsidRPr="00C032F4">
        <w:rPr>
          <w:rFonts w:ascii="GHEA Grapalat" w:hAnsi="GHEA Grapalat" w:cs="Sylfaen"/>
          <w:sz w:val="20"/>
          <w:lang w:val="af-ZA"/>
        </w:rPr>
        <w:t xml:space="preserve"> </w:t>
      </w:r>
      <w:r w:rsidRPr="00C032F4">
        <w:rPr>
          <w:rFonts w:ascii="GHEA Grapalat" w:hAnsi="GHEA Grapalat" w:cs="Sylfaen"/>
          <w:sz w:val="20"/>
          <w:lang w:val="hy-AM"/>
        </w:rPr>
        <w:t>հրապա</w:t>
      </w:r>
      <w:r w:rsidRPr="00C032F4">
        <w:rPr>
          <w:rFonts w:ascii="GHEA Grapalat" w:hAnsi="GHEA Grapalat" w:cs="Sylfaen"/>
          <w:sz w:val="20"/>
          <w:lang w:val="hy-AM"/>
        </w:rPr>
        <w:softHyphen/>
        <w:t xml:space="preserve">րակում է </w:t>
      </w:r>
      <w:r w:rsidR="00A222D7" w:rsidRPr="00C032F4">
        <w:rPr>
          <w:rFonts w:ascii="GHEA Grapalat" w:hAnsi="GHEA Grapalat" w:cs="Sylfaen"/>
          <w:sz w:val="20"/>
          <w:lang w:val="hy-AM"/>
        </w:rPr>
        <w:t>գնման հայտով սահմանված</w:t>
      </w:r>
      <w:r w:rsidR="00A222D7" w:rsidRPr="00C032F4">
        <w:rPr>
          <w:rFonts w:ascii="GHEA Grapalat" w:hAnsi="GHEA Grapalat" w:cs="Sylfaen"/>
          <w:sz w:val="20"/>
          <w:lang w:val="af-ZA"/>
        </w:rPr>
        <w:t>`</w:t>
      </w:r>
      <w:r w:rsidR="00A222D7" w:rsidRPr="00C032F4">
        <w:rPr>
          <w:rFonts w:ascii="GHEA Grapalat" w:hAnsi="GHEA Grapalat" w:cs="Sylfaen"/>
          <w:sz w:val="20"/>
          <w:lang w:val="hy-AM"/>
        </w:rPr>
        <w:t xml:space="preserve"> </w:t>
      </w:r>
      <w:proofErr w:type="spellStart"/>
      <w:r w:rsidR="00A222D7" w:rsidRPr="00C032F4">
        <w:rPr>
          <w:rFonts w:ascii="GHEA Grapalat" w:hAnsi="GHEA Grapalat" w:cs="Sylfaen"/>
          <w:sz w:val="20"/>
        </w:rPr>
        <w:t>սույն</w:t>
      </w:r>
      <w:proofErr w:type="spellEnd"/>
      <w:r w:rsidR="00A222D7" w:rsidRPr="00C032F4">
        <w:rPr>
          <w:rFonts w:ascii="GHEA Grapalat" w:hAnsi="GHEA Grapalat" w:cs="Sylfaen"/>
          <w:sz w:val="20"/>
          <w:lang w:val="af-ZA"/>
        </w:rPr>
        <w:t xml:space="preserve"> </w:t>
      </w:r>
      <w:proofErr w:type="spellStart"/>
      <w:r w:rsidR="00A222D7" w:rsidRPr="00C032F4">
        <w:rPr>
          <w:rFonts w:ascii="GHEA Grapalat" w:hAnsi="GHEA Grapalat" w:cs="Sylfaen"/>
          <w:sz w:val="20"/>
        </w:rPr>
        <w:t>ընթացակարգի</w:t>
      </w:r>
      <w:proofErr w:type="spellEnd"/>
      <w:r w:rsidR="00A222D7" w:rsidRPr="00C032F4">
        <w:rPr>
          <w:rFonts w:ascii="GHEA Grapalat" w:hAnsi="GHEA Grapalat" w:cs="Sylfaen"/>
          <w:sz w:val="20"/>
          <w:lang w:val="af-ZA"/>
        </w:rPr>
        <w:t xml:space="preserve"> </w:t>
      </w:r>
      <w:proofErr w:type="spellStart"/>
      <w:r w:rsidR="00A222D7" w:rsidRPr="00C032F4">
        <w:rPr>
          <w:rFonts w:ascii="GHEA Grapalat" w:hAnsi="GHEA Grapalat" w:cs="Sylfaen"/>
          <w:sz w:val="20"/>
        </w:rPr>
        <w:t>շրջանակում</w:t>
      </w:r>
      <w:proofErr w:type="spellEnd"/>
      <w:r w:rsidR="00A222D7" w:rsidRPr="00C032F4">
        <w:rPr>
          <w:rFonts w:ascii="GHEA Grapalat" w:hAnsi="GHEA Grapalat" w:cs="Sylfaen"/>
          <w:sz w:val="20"/>
          <w:lang w:val="af-ZA"/>
        </w:rPr>
        <w:t xml:space="preserve"> </w:t>
      </w:r>
      <w:proofErr w:type="spellStart"/>
      <w:r w:rsidR="00A222D7" w:rsidRPr="00C032F4">
        <w:rPr>
          <w:rFonts w:ascii="GHEA Grapalat" w:hAnsi="GHEA Grapalat" w:cs="Sylfaen"/>
          <w:sz w:val="20"/>
        </w:rPr>
        <w:t>գնվելիք</w:t>
      </w:r>
      <w:proofErr w:type="spellEnd"/>
      <w:r w:rsidR="00A222D7" w:rsidRPr="00C032F4">
        <w:rPr>
          <w:rFonts w:ascii="GHEA Grapalat" w:hAnsi="GHEA Grapalat" w:cs="Sylfaen"/>
          <w:sz w:val="20"/>
          <w:lang w:val="af-ZA"/>
        </w:rPr>
        <w:t xml:space="preserve"> </w:t>
      </w:r>
      <w:r w:rsidR="002A5E43" w:rsidRPr="00C032F4">
        <w:rPr>
          <w:rFonts w:ascii="GHEA Grapalat" w:hAnsi="GHEA Grapalat" w:cs="Sylfaen"/>
          <w:sz w:val="20"/>
          <w:lang w:val="af-ZA"/>
        </w:rPr>
        <w:t>ծառայությունների</w:t>
      </w:r>
      <w:r w:rsidR="0043390C" w:rsidRPr="00C032F4">
        <w:rPr>
          <w:rFonts w:ascii="GHEA Grapalat" w:hAnsi="GHEA Grapalat" w:cs="Sylfaen"/>
          <w:sz w:val="20"/>
          <w:lang w:val="hy-AM"/>
        </w:rPr>
        <w:t xml:space="preserve"> գնման</w:t>
      </w:r>
      <w:r w:rsidR="00A222D7" w:rsidRPr="00C032F4">
        <w:rPr>
          <w:rFonts w:ascii="GHEA Grapalat" w:hAnsi="GHEA Grapalat" w:cs="Sylfaen"/>
          <w:sz w:val="20"/>
          <w:lang w:val="af-ZA"/>
        </w:rPr>
        <w:t xml:space="preserve"> </w:t>
      </w:r>
      <w:r w:rsidRPr="00C032F4">
        <w:rPr>
          <w:rFonts w:ascii="GHEA Grapalat" w:hAnsi="GHEA Grapalat" w:cs="Sylfaen"/>
          <w:sz w:val="20"/>
          <w:lang w:val="hy-AM"/>
        </w:rPr>
        <w:t>գինը՝</w:t>
      </w:r>
      <w:r w:rsidRPr="00C032F4">
        <w:rPr>
          <w:rFonts w:ascii="GHEA Grapalat" w:hAnsi="GHEA Grapalat" w:cs="Sylfaen"/>
          <w:sz w:val="20"/>
          <w:lang w:val="af-ZA"/>
        </w:rPr>
        <w:t xml:space="preserve"> </w:t>
      </w:r>
      <w:r w:rsidRPr="00C032F4">
        <w:rPr>
          <w:rFonts w:ascii="GHEA Grapalat" w:hAnsi="GHEA Grapalat" w:cs="Sylfaen"/>
          <w:sz w:val="20"/>
          <w:lang w:val="hy-AM"/>
        </w:rPr>
        <w:t>մեկ</w:t>
      </w:r>
      <w:r w:rsidRPr="00C032F4">
        <w:rPr>
          <w:rFonts w:ascii="GHEA Grapalat" w:hAnsi="GHEA Grapalat" w:cs="Sylfaen"/>
          <w:sz w:val="20"/>
          <w:lang w:val="af-ZA"/>
        </w:rPr>
        <w:t xml:space="preserve"> </w:t>
      </w:r>
      <w:r w:rsidRPr="00C032F4">
        <w:rPr>
          <w:rFonts w:ascii="GHEA Grapalat" w:hAnsi="GHEA Grapalat" w:cs="Sylfaen"/>
          <w:sz w:val="20"/>
          <w:lang w:val="hy-AM"/>
        </w:rPr>
        <w:t>թվով</w:t>
      </w:r>
      <w:r w:rsidRPr="00C032F4">
        <w:rPr>
          <w:rFonts w:ascii="GHEA Grapalat" w:hAnsi="GHEA Grapalat" w:cs="Sylfaen"/>
          <w:sz w:val="20"/>
          <w:lang w:val="af-ZA"/>
        </w:rPr>
        <w:t xml:space="preserve"> </w:t>
      </w:r>
      <w:r w:rsidRPr="00C032F4">
        <w:rPr>
          <w:rFonts w:ascii="GHEA Grapalat" w:hAnsi="GHEA Grapalat" w:cs="Sylfaen"/>
          <w:sz w:val="20"/>
          <w:lang w:val="hy-AM"/>
        </w:rPr>
        <w:t>արտահայտված</w:t>
      </w:r>
      <w:r w:rsidR="00745561" w:rsidRPr="00C032F4">
        <w:rPr>
          <w:rFonts w:ascii="GHEA Grapalat" w:hAnsi="GHEA Grapalat" w:cs="Sylfaen"/>
          <w:sz w:val="20"/>
          <w:lang w:val="af-ZA"/>
        </w:rPr>
        <w:t xml:space="preserve">, </w:t>
      </w:r>
      <w:proofErr w:type="spellStart"/>
      <w:r w:rsidR="00745561" w:rsidRPr="00C032F4">
        <w:rPr>
          <w:rFonts w:ascii="GHEA Grapalat" w:hAnsi="GHEA Grapalat" w:cs="Sylfaen"/>
          <w:sz w:val="20"/>
        </w:rPr>
        <w:t>ինչպես</w:t>
      </w:r>
      <w:proofErr w:type="spellEnd"/>
      <w:r w:rsidR="00745561" w:rsidRPr="00C032F4">
        <w:rPr>
          <w:rFonts w:ascii="GHEA Grapalat" w:hAnsi="GHEA Grapalat" w:cs="Sylfaen"/>
          <w:sz w:val="20"/>
          <w:lang w:val="af-ZA"/>
        </w:rPr>
        <w:t xml:space="preserve"> </w:t>
      </w:r>
      <w:proofErr w:type="spellStart"/>
      <w:r w:rsidR="00745561" w:rsidRPr="00C032F4">
        <w:rPr>
          <w:rFonts w:ascii="GHEA Grapalat" w:hAnsi="GHEA Grapalat" w:cs="Sylfaen"/>
          <w:sz w:val="20"/>
        </w:rPr>
        <w:t>նաև</w:t>
      </w:r>
      <w:proofErr w:type="spellEnd"/>
      <w:r w:rsidR="00F20DA5" w:rsidRPr="00C032F4">
        <w:rPr>
          <w:rFonts w:ascii="GHEA Grapalat" w:hAnsi="GHEA Grapalat" w:cs="Sylfaen"/>
          <w:sz w:val="20"/>
          <w:lang w:val="af-ZA"/>
        </w:rPr>
        <w:t xml:space="preserve"> </w:t>
      </w:r>
      <w:r w:rsidR="00745561" w:rsidRPr="00C032F4">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C032F4">
        <w:rPr>
          <w:rFonts w:ascii="GHEA Grapalat" w:hAnsi="GHEA Grapalat" w:cs="Sylfaen"/>
          <w:sz w:val="20"/>
          <w:lang w:val="af-ZA"/>
        </w:rPr>
        <w:t>:</w:t>
      </w:r>
    </w:p>
    <w:p w14:paraId="2BEB5DDC" w14:textId="77777777" w:rsidR="003B60D5" w:rsidRPr="00C032F4" w:rsidRDefault="00ED6836" w:rsidP="00EF3662">
      <w:pPr>
        <w:ind w:firstLine="567"/>
        <w:jc w:val="both"/>
        <w:rPr>
          <w:rFonts w:ascii="GHEA Grapalat" w:hAnsi="GHEA Grapalat" w:cs="Sylfaen"/>
          <w:sz w:val="20"/>
          <w:lang w:val="af-ZA"/>
        </w:rPr>
      </w:pPr>
      <w:r w:rsidRPr="00C032F4">
        <w:rPr>
          <w:rFonts w:ascii="GHEA Grapalat" w:hAnsi="GHEA Grapalat"/>
          <w:sz w:val="20"/>
          <w:lang w:val="hy-AM"/>
        </w:rPr>
        <w:t>Համակարգում հանձնաժողովի բացող անդամների գործառույթներն աստիճա</w:t>
      </w:r>
      <w:r w:rsidRPr="00C032F4">
        <w:rPr>
          <w:rFonts w:ascii="GHEA Grapalat" w:hAnsi="GHEA Grapalat"/>
          <w:sz w:val="20"/>
          <w:lang w:val="hy-AM"/>
        </w:rPr>
        <w:softHyphen/>
        <w:t>նա</w:t>
      </w:r>
      <w:r w:rsidRPr="00C032F4">
        <w:rPr>
          <w:rFonts w:ascii="GHEA Grapalat" w:hAnsi="GHEA Grapalat"/>
          <w:sz w:val="20"/>
          <w:lang w:val="hy-AM"/>
        </w:rPr>
        <w:softHyphen/>
        <w:t>կարգված են: Աստիճանակարգումը որոշվում է հանձնաժողովի նախա</w:t>
      </w:r>
      <w:r w:rsidRPr="00C032F4">
        <w:rPr>
          <w:rFonts w:ascii="GHEA Grapalat" w:hAnsi="GHEA Grapalat"/>
          <w:sz w:val="20"/>
          <w:lang w:val="hy-AM"/>
        </w:rPr>
        <w:softHyphen/>
        <w:t xml:space="preserve">գահի կողմից: </w:t>
      </w:r>
      <w:r w:rsidR="004C3803" w:rsidRPr="00C032F4">
        <w:rPr>
          <w:rFonts w:ascii="GHEA Grapalat" w:hAnsi="GHEA Grapalat"/>
          <w:sz w:val="20"/>
          <w:lang w:val="hy-AM"/>
        </w:rPr>
        <w:t>Հ</w:t>
      </w:r>
      <w:r w:rsidR="003B60D5" w:rsidRPr="00C032F4">
        <w:rPr>
          <w:rFonts w:ascii="GHEA Grapalat" w:hAnsi="GHEA Grapalat"/>
          <w:sz w:val="20"/>
          <w:lang w:val="hy-AM"/>
        </w:rPr>
        <w:t>անձնաժողովի</w:t>
      </w:r>
      <w:r w:rsidR="003B60D5" w:rsidRPr="00C032F4">
        <w:rPr>
          <w:rFonts w:ascii="GHEA Grapalat" w:hAnsi="GHEA Grapalat"/>
          <w:sz w:val="20"/>
          <w:lang w:val="af-ZA"/>
        </w:rPr>
        <w:t xml:space="preserve"> </w:t>
      </w:r>
      <w:r w:rsidR="003B60D5" w:rsidRPr="00C032F4">
        <w:rPr>
          <w:rFonts w:ascii="GHEA Grapalat" w:hAnsi="GHEA Grapalat"/>
          <w:sz w:val="20"/>
          <w:lang w:val="hy-AM"/>
        </w:rPr>
        <w:t>առաջին</w:t>
      </w:r>
      <w:r w:rsidR="003B60D5" w:rsidRPr="00C032F4">
        <w:rPr>
          <w:rFonts w:ascii="GHEA Grapalat" w:hAnsi="GHEA Grapalat"/>
          <w:sz w:val="20"/>
          <w:lang w:val="af-ZA"/>
        </w:rPr>
        <w:t xml:space="preserve"> </w:t>
      </w:r>
      <w:r w:rsidR="003B60D5" w:rsidRPr="00C032F4">
        <w:rPr>
          <w:rFonts w:ascii="GHEA Grapalat" w:hAnsi="GHEA Grapalat"/>
          <w:sz w:val="20"/>
          <w:lang w:val="hy-AM"/>
        </w:rPr>
        <w:t>բացող</w:t>
      </w:r>
      <w:r w:rsidR="003B60D5" w:rsidRPr="00C032F4">
        <w:rPr>
          <w:rFonts w:ascii="GHEA Grapalat" w:hAnsi="GHEA Grapalat"/>
          <w:sz w:val="20"/>
          <w:lang w:val="af-ZA"/>
        </w:rPr>
        <w:t xml:space="preserve"> </w:t>
      </w:r>
      <w:r w:rsidR="003B60D5" w:rsidRPr="00C032F4">
        <w:rPr>
          <w:rFonts w:ascii="GHEA Grapalat" w:hAnsi="GHEA Grapalat"/>
          <w:sz w:val="20"/>
          <w:lang w:val="hy-AM"/>
        </w:rPr>
        <w:t>անդամն</w:t>
      </w:r>
      <w:r w:rsidR="003B60D5" w:rsidRPr="00C032F4">
        <w:rPr>
          <w:rFonts w:ascii="GHEA Grapalat" w:hAnsi="GHEA Grapalat"/>
          <w:sz w:val="20"/>
          <w:lang w:val="af-ZA"/>
        </w:rPr>
        <w:t xml:space="preserve"> </w:t>
      </w:r>
      <w:r w:rsidR="003B60D5" w:rsidRPr="00C032F4">
        <w:rPr>
          <w:rFonts w:ascii="GHEA Grapalat" w:hAnsi="GHEA Grapalat"/>
          <w:sz w:val="20"/>
          <w:lang w:val="hy-AM"/>
        </w:rPr>
        <w:t>իր</w:t>
      </w:r>
      <w:r w:rsidR="003B60D5" w:rsidRPr="00C032F4">
        <w:rPr>
          <w:rFonts w:ascii="GHEA Grapalat" w:hAnsi="GHEA Grapalat"/>
          <w:sz w:val="20"/>
          <w:lang w:val="af-ZA"/>
        </w:rPr>
        <w:t xml:space="preserve"> </w:t>
      </w:r>
      <w:r w:rsidR="003B60D5" w:rsidRPr="00C032F4">
        <w:rPr>
          <w:rFonts w:ascii="GHEA Grapalat" w:hAnsi="GHEA Grapalat"/>
          <w:sz w:val="20"/>
          <w:lang w:val="hy-AM"/>
        </w:rPr>
        <w:t>կատարած</w:t>
      </w:r>
      <w:r w:rsidR="003B60D5" w:rsidRPr="00C032F4">
        <w:rPr>
          <w:rFonts w:ascii="GHEA Grapalat" w:hAnsi="GHEA Grapalat"/>
          <w:sz w:val="20"/>
          <w:lang w:val="af-ZA"/>
        </w:rPr>
        <w:t xml:space="preserve"> </w:t>
      </w:r>
      <w:r w:rsidR="003B60D5" w:rsidRPr="00C032F4">
        <w:rPr>
          <w:rFonts w:ascii="GHEA Grapalat" w:hAnsi="GHEA Grapalat"/>
          <w:sz w:val="20"/>
          <w:lang w:val="hy-AM"/>
        </w:rPr>
        <w:t>նշումներով</w:t>
      </w:r>
      <w:r w:rsidR="003B60D5" w:rsidRPr="00C032F4">
        <w:rPr>
          <w:rFonts w:ascii="GHEA Grapalat" w:hAnsi="GHEA Grapalat"/>
          <w:sz w:val="20"/>
          <w:lang w:val="af-ZA"/>
        </w:rPr>
        <w:t xml:space="preserve"> </w:t>
      </w:r>
      <w:r w:rsidR="003B60D5" w:rsidRPr="00C032F4">
        <w:rPr>
          <w:rFonts w:ascii="GHEA Grapalat" w:hAnsi="GHEA Grapalat"/>
          <w:sz w:val="20"/>
          <w:lang w:val="hy-AM"/>
        </w:rPr>
        <w:t>երկրորդ</w:t>
      </w:r>
      <w:r w:rsidR="003B60D5" w:rsidRPr="00C032F4">
        <w:rPr>
          <w:rFonts w:ascii="GHEA Grapalat" w:hAnsi="GHEA Grapalat"/>
          <w:sz w:val="20"/>
          <w:lang w:val="af-ZA"/>
        </w:rPr>
        <w:t xml:space="preserve"> </w:t>
      </w:r>
      <w:r w:rsidR="003B60D5" w:rsidRPr="00C032F4">
        <w:rPr>
          <w:rFonts w:ascii="GHEA Grapalat" w:hAnsi="GHEA Grapalat"/>
          <w:sz w:val="20"/>
          <w:lang w:val="hy-AM"/>
        </w:rPr>
        <w:t>բացող</w:t>
      </w:r>
      <w:r w:rsidR="003B60D5" w:rsidRPr="00C032F4">
        <w:rPr>
          <w:rFonts w:ascii="GHEA Grapalat" w:hAnsi="GHEA Grapalat"/>
          <w:sz w:val="20"/>
          <w:lang w:val="af-ZA"/>
        </w:rPr>
        <w:t xml:space="preserve"> </w:t>
      </w:r>
      <w:r w:rsidR="003B60D5" w:rsidRPr="00C032F4">
        <w:rPr>
          <w:rFonts w:ascii="GHEA Grapalat" w:hAnsi="GHEA Grapalat"/>
          <w:sz w:val="20"/>
          <w:lang w:val="hy-AM"/>
        </w:rPr>
        <w:t>անդամի</w:t>
      </w:r>
      <w:r w:rsidR="003B60D5" w:rsidRPr="00C032F4">
        <w:rPr>
          <w:rFonts w:ascii="GHEA Grapalat" w:hAnsi="GHEA Grapalat"/>
          <w:sz w:val="20"/>
          <w:lang w:val="af-ZA"/>
        </w:rPr>
        <w:t xml:space="preserve"> </w:t>
      </w:r>
      <w:r w:rsidR="003B60D5" w:rsidRPr="00C032F4">
        <w:rPr>
          <w:rFonts w:ascii="GHEA Grapalat" w:hAnsi="GHEA Grapalat"/>
          <w:sz w:val="20"/>
          <w:lang w:val="hy-AM"/>
        </w:rPr>
        <w:t>դիտարկմանն</w:t>
      </w:r>
      <w:r w:rsidR="003B60D5" w:rsidRPr="00C032F4">
        <w:rPr>
          <w:rFonts w:ascii="GHEA Grapalat" w:hAnsi="GHEA Grapalat"/>
          <w:sz w:val="20"/>
          <w:lang w:val="af-ZA"/>
        </w:rPr>
        <w:t xml:space="preserve"> </w:t>
      </w:r>
      <w:r w:rsidR="003B60D5" w:rsidRPr="00C032F4">
        <w:rPr>
          <w:rFonts w:ascii="GHEA Grapalat" w:hAnsi="GHEA Grapalat"/>
          <w:sz w:val="20"/>
          <w:lang w:val="hy-AM"/>
        </w:rPr>
        <w:t>է</w:t>
      </w:r>
      <w:r w:rsidR="003B60D5" w:rsidRPr="00C032F4">
        <w:rPr>
          <w:rFonts w:ascii="GHEA Grapalat" w:hAnsi="GHEA Grapalat"/>
          <w:sz w:val="20"/>
          <w:lang w:val="af-ZA"/>
        </w:rPr>
        <w:t xml:space="preserve"> </w:t>
      </w:r>
      <w:r w:rsidR="003B60D5" w:rsidRPr="00C032F4">
        <w:rPr>
          <w:rFonts w:ascii="GHEA Grapalat" w:hAnsi="GHEA Grapalat"/>
          <w:sz w:val="20"/>
          <w:lang w:val="hy-AM"/>
        </w:rPr>
        <w:t>ներկայացնում</w:t>
      </w:r>
      <w:r w:rsidR="003B60D5" w:rsidRPr="00C032F4">
        <w:rPr>
          <w:rFonts w:ascii="GHEA Grapalat" w:hAnsi="GHEA Grapalat"/>
          <w:sz w:val="20"/>
          <w:lang w:val="af-ZA"/>
        </w:rPr>
        <w:t xml:space="preserve"> </w:t>
      </w:r>
      <w:r w:rsidR="003B60D5" w:rsidRPr="00C032F4">
        <w:rPr>
          <w:rFonts w:ascii="GHEA Grapalat" w:hAnsi="GHEA Grapalat"/>
          <w:sz w:val="20"/>
          <w:lang w:val="hy-AM"/>
        </w:rPr>
        <w:t>բացման</w:t>
      </w:r>
      <w:r w:rsidR="003B60D5" w:rsidRPr="00C032F4">
        <w:rPr>
          <w:rFonts w:ascii="GHEA Grapalat" w:hAnsi="GHEA Grapalat"/>
          <w:sz w:val="20"/>
          <w:lang w:val="af-ZA"/>
        </w:rPr>
        <w:t xml:space="preserve"> </w:t>
      </w:r>
      <w:r w:rsidR="003B60D5" w:rsidRPr="00C032F4">
        <w:rPr>
          <w:rFonts w:ascii="GHEA Grapalat" w:hAnsi="GHEA Grapalat"/>
          <w:sz w:val="20"/>
          <w:lang w:val="hy-AM"/>
        </w:rPr>
        <w:t>ենթակա</w:t>
      </w:r>
      <w:r w:rsidR="003B60D5" w:rsidRPr="00C032F4">
        <w:rPr>
          <w:rFonts w:ascii="GHEA Grapalat" w:hAnsi="GHEA Grapalat"/>
          <w:sz w:val="20"/>
          <w:lang w:val="af-ZA"/>
        </w:rPr>
        <w:t xml:space="preserve"> </w:t>
      </w:r>
      <w:r w:rsidR="003B60D5" w:rsidRPr="00C032F4">
        <w:rPr>
          <w:rFonts w:ascii="GHEA Grapalat" w:hAnsi="GHEA Grapalat"/>
          <w:sz w:val="20"/>
          <w:lang w:val="hy-AM"/>
        </w:rPr>
        <w:t>այն</w:t>
      </w:r>
      <w:r w:rsidR="003B60D5" w:rsidRPr="00C032F4">
        <w:rPr>
          <w:rFonts w:ascii="GHEA Grapalat" w:hAnsi="GHEA Grapalat"/>
          <w:sz w:val="20"/>
          <w:lang w:val="af-ZA"/>
        </w:rPr>
        <w:t xml:space="preserve"> </w:t>
      </w:r>
      <w:r w:rsidR="003B60D5" w:rsidRPr="00C032F4">
        <w:rPr>
          <w:rFonts w:ascii="GHEA Grapalat" w:hAnsi="GHEA Grapalat"/>
          <w:sz w:val="20"/>
          <w:lang w:val="hy-AM"/>
        </w:rPr>
        <w:t>հայտերի</w:t>
      </w:r>
      <w:r w:rsidR="003B60D5" w:rsidRPr="00C032F4">
        <w:rPr>
          <w:rFonts w:ascii="GHEA Grapalat" w:hAnsi="GHEA Grapalat"/>
          <w:sz w:val="20"/>
          <w:lang w:val="af-ZA"/>
        </w:rPr>
        <w:t xml:space="preserve"> </w:t>
      </w:r>
      <w:r w:rsidR="003B60D5" w:rsidRPr="00C032F4">
        <w:rPr>
          <w:rFonts w:ascii="GHEA Grapalat" w:hAnsi="GHEA Grapalat"/>
          <w:sz w:val="20"/>
          <w:lang w:val="hy-AM"/>
        </w:rPr>
        <w:t>ցուցակը</w:t>
      </w:r>
      <w:r w:rsidR="003B60D5" w:rsidRPr="00C032F4">
        <w:rPr>
          <w:rFonts w:ascii="GHEA Grapalat" w:hAnsi="GHEA Grapalat"/>
          <w:sz w:val="20"/>
          <w:lang w:val="af-ZA"/>
        </w:rPr>
        <w:t xml:space="preserve">, </w:t>
      </w:r>
      <w:r w:rsidR="003B60D5" w:rsidRPr="00C032F4">
        <w:rPr>
          <w:rFonts w:ascii="GHEA Grapalat" w:hAnsi="GHEA Grapalat"/>
          <w:sz w:val="20"/>
          <w:lang w:val="hy-AM"/>
        </w:rPr>
        <w:t>որոնց</w:t>
      </w:r>
      <w:r w:rsidR="003B60D5" w:rsidRPr="00C032F4">
        <w:rPr>
          <w:rFonts w:ascii="GHEA Grapalat" w:hAnsi="GHEA Grapalat"/>
          <w:sz w:val="20"/>
          <w:lang w:val="af-ZA"/>
        </w:rPr>
        <w:t xml:space="preserve"> </w:t>
      </w:r>
      <w:r w:rsidR="004C3803" w:rsidRPr="00C032F4">
        <w:rPr>
          <w:rFonts w:ascii="GHEA Grapalat" w:hAnsi="GHEA Grapalat"/>
          <w:sz w:val="20"/>
          <w:lang w:val="hy-AM"/>
        </w:rPr>
        <w:t>համակարգը</w:t>
      </w:r>
      <w:r w:rsidR="004C3803" w:rsidRPr="00C032F4">
        <w:rPr>
          <w:rFonts w:ascii="GHEA Grapalat" w:hAnsi="GHEA Grapalat"/>
          <w:sz w:val="20"/>
          <w:lang w:val="af-ZA"/>
        </w:rPr>
        <w:t xml:space="preserve"> </w:t>
      </w:r>
      <w:r w:rsidR="003B60D5" w:rsidRPr="00C032F4">
        <w:rPr>
          <w:rFonts w:ascii="GHEA Grapalat" w:hAnsi="GHEA Grapalat"/>
          <w:sz w:val="20"/>
          <w:lang w:val="hy-AM"/>
        </w:rPr>
        <w:t>դիտել</w:t>
      </w:r>
      <w:r w:rsidR="003B60D5" w:rsidRPr="00C032F4">
        <w:rPr>
          <w:rFonts w:ascii="GHEA Grapalat" w:hAnsi="GHEA Grapalat"/>
          <w:sz w:val="20"/>
          <w:lang w:val="af-ZA"/>
        </w:rPr>
        <w:t xml:space="preserve"> </w:t>
      </w:r>
      <w:r w:rsidR="003B60D5" w:rsidRPr="00C032F4">
        <w:rPr>
          <w:rFonts w:ascii="GHEA Grapalat" w:hAnsi="GHEA Grapalat"/>
          <w:sz w:val="20"/>
          <w:lang w:val="hy-AM"/>
        </w:rPr>
        <w:t>է</w:t>
      </w:r>
      <w:r w:rsidR="003B60D5" w:rsidRPr="00C032F4">
        <w:rPr>
          <w:rFonts w:ascii="GHEA Grapalat" w:hAnsi="GHEA Grapalat"/>
          <w:sz w:val="20"/>
          <w:lang w:val="af-ZA"/>
        </w:rPr>
        <w:t xml:space="preserve"> </w:t>
      </w:r>
      <w:r w:rsidR="003B60D5" w:rsidRPr="00C032F4">
        <w:rPr>
          <w:rFonts w:ascii="GHEA Grapalat" w:hAnsi="GHEA Grapalat"/>
          <w:sz w:val="20"/>
          <w:lang w:val="hy-AM"/>
        </w:rPr>
        <w:t>որպես</w:t>
      </w:r>
      <w:r w:rsidR="003B60D5" w:rsidRPr="00C032F4">
        <w:rPr>
          <w:rFonts w:ascii="GHEA Grapalat" w:hAnsi="GHEA Grapalat"/>
          <w:sz w:val="20"/>
          <w:lang w:val="af-ZA"/>
        </w:rPr>
        <w:t xml:space="preserve"> </w:t>
      </w:r>
      <w:r w:rsidR="003B60D5" w:rsidRPr="00C032F4">
        <w:rPr>
          <w:rFonts w:ascii="GHEA Grapalat" w:hAnsi="GHEA Grapalat"/>
          <w:sz w:val="20"/>
          <w:lang w:val="hy-AM"/>
        </w:rPr>
        <w:t>ներկայացված</w:t>
      </w:r>
      <w:r w:rsidR="003B60D5" w:rsidRPr="00C032F4">
        <w:rPr>
          <w:rFonts w:ascii="GHEA Grapalat" w:hAnsi="GHEA Grapalat"/>
          <w:sz w:val="20"/>
          <w:lang w:val="af-ZA"/>
        </w:rPr>
        <w:t xml:space="preserve"> (</w:t>
      </w:r>
      <w:r w:rsidR="003B60D5" w:rsidRPr="00C032F4">
        <w:rPr>
          <w:rFonts w:ascii="GHEA Grapalat" w:hAnsi="GHEA Grapalat"/>
          <w:sz w:val="20"/>
          <w:lang w:val="hy-AM"/>
        </w:rPr>
        <w:t>պիտանի</w:t>
      </w:r>
      <w:r w:rsidR="003B60D5" w:rsidRPr="00C032F4">
        <w:rPr>
          <w:rFonts w:ascii="GHEA Grapalat" w:hAnsi="GHEA Grapalat"/>
          <w:sz w:val="20"/>
          <w:lang w:val="af-ZA"/>
        </w:rPr>
        <w:t xml:space="preserve">) </w:t>
      </w:r>
      <w:r w:rsidR="003B60D5" w:rsidRPr="00C032F4">
        <w:rPr>
          <w:rFonts w:ascii="GHEA Grapalat" w:hAnsi="GHEA Grapalat"/>
          <w:sz w:val="20"/>
          <w:lang w:val="hy-AM"/>
        </w:rPr>
        <w:t>հայտեր</w:t>
      </w:r>
      <w:r w:rsidR="003B60D5" w:rsidRPr="00C032F4">
        <w:rPr>
          <w:rFonts w:ascii="GHEA Grapalat" w:hAnsi="GHEA Grapalat"/>
          <w:sz w:val="20"/>
          <w:lang w:val="af-ZA"/>
        </w:rPr>
        <w:t xml:space="preserve">, </w:t>
      </w:r>
      <w:r w:rsidR="003B60D5" w:rsidRPr="00C032F4">
        <w:rPr>
          <w:rFonts w:ascii="GHEA Grapalat" w:hAnsi="GHEA Grapalat"/>
          <w:sz w:val="20"/>
          <w:lang w:val="hy-AM"/>
        </w:rPr>
        <w:t>որից</w:t>
      </w:r>
      <w:r w:rsidR="003B60D5" w:rsidRPr="00C032F4">
        <w:rPr>
          <w:rFonts w:ascii="GHEA Grapalat" w:hAnsi="GHEA Grapalat"/>
          <w:sz w:val="20"/>
          <w:lang w:val="af-ZA"/>
        </w:rPr>
        <w:t xml:space="preserve"> </w:t>
      </w:r>
      <w:r w:rsidR="003B60D5" w:rsidRPr="00C032F4">
        <w:rPr>
          <w:rFonts w:ascii="GHEA Grapalat" w:hAnsi="GHEA Grapalat"/>
          <w:sz w:val="20"/>
          <w:lang w:val="hy-AM"/>
        </w:rPr>
        <w:t>հետո</w:t>
      </w:r>
      <w:r w:rsidR="003B60D5" w:rsidRPr="00C032F4">
        <w:rPr>
          <w:rFonts w:ascii="GHEA Grapalat" w:hAnsi="GHEA Grapalat"/>
          <w:sz w:val="20"/>
          <w:lang w:val="af-ZA"/>
        </w:rPr>
        <w:t xml:space="preserve"> </w:t>
      </w:r>
      <w:r w:rsidR="003B60D5" w:rsidRPr="00C032F4">
        <w:rPr>
          <w:rFonts w:ascii="GHEA Grapalat" w:hAnsi="GHEA Grapalat"/>
          <w:sz w:val="20"/>
          <w:lang w:val="hy-AM"/>
        </w:rPr>
        <w:t>երկրորդ</w:t>
      </w:r>
      <w:r w:rsidR="003B60D5" w:rsidRPr="00C032F4">
        <w:rPr>
          <w:rFonts w:ascii="GHEA Grapalat" w:hAnsi="GHEA Grapalat"/>
          <w:sz w:val="20"/>
          <w:lang w:val="af-ZA"/>
        </w:rPr>
        <w:t xml:space="preserve"> </w:t>
      </w:r>
      <w:r w:rsidR="003B60D5" w:rsidRPr="00C032F4">
        <w:rPr>
          <w:rFonts w:ascii="GHEA Grapalat" w:hAnsi="GHEA Grapalat"/>
          <w:sz w:val="20"/>
          <w:lang w:val="hy-AM"/>
        </w:rPr>
        <w:t>բացող</w:t>
      </w:r>
      <w:r w:rsidR="003B60D5" w:rsidRPr="00C032F4">
        <w:rPr>
          <w:rFonts w:ascii="GHEA Grapalat" w:hAnsi="GHEA Grapalat"/>
          <w:sz w:val="20"/>
          <w:lang w:val="af-ZA"/>
        </w:rPr>
        <w:t xml:space="preserve"> </w:t>
      </w:r>
      <w:r w:rsidR="003B60D5" w:rsidRPr="00C032F4">
        <w:rPr>
          <w:rFonts w:ascii="GHEA Grapalat" w:hAnsi="GHEA Grapalat"/>
          <w:sz w:val="20"/>
          <w:lang w:val="hy-AM"/>
        </w:rPr>
        <w:t>անդամը</w:t>
      </w:r>
      <w:r w:rsidR="003B60D5" w:rsidRPr="00C032F4">
        <w:rPr>
          <w:rFonts w:ascii="GHEA Grapalat" w:hAnsi="GHEA Grapalat"/>
          <w:sz w:val="20"/>
          <w:lang w:val="af-ZA"/>
        </w:rPr>
        <w:t xml:space="preserve"> </w:t>
      </w:r>
      <w:r w:rsidR="003B60D5" w:rsidRPr="00C032F4">
        <w:rPr>
          <w:rFonts w:ascii="GHEA Grapalat" w:hAnsi="GHEA Grapalat"/>
          <w:sz w:val="20"/>
          <w:lang w:val="hy-AM"/>
        </w:rPr>
        <w:t>հաստատում</w:t>
      </w:r>
      <w:r w:rsidR="003B60D5" w:rsidRPr="00C032F4">
        <w:rPr>
          <w:rFonts w:ascii="GHEA Grapalat" w:hAnsi="GHEA Grapalat"/>
          <w:sz w:val="20"/>
          <w:lang w:val="af-ZA"/>
        </w:rPr>
        <w:t xml:space="preserve"> </w:t>
      </w:r>
      <w:r w:rsidR="003B60D5" w:rsidRPr="00C032F4">
        <w:rPr>
          <w:rFonts w:ascii="GHEA Grapalat" w:hAnsi="GHEA Grapalat"/>
          <w:sz w:val="20"/>
          <w:lang w:val="hy-AM"/>
        </w:rPr>
        <w:t>է</w:t>
      </w:r>
      <w:r w:rsidR="003B60D5" w:rsidRPr="00C032F4">
        <w:rPr>
          <w:rFonts w:ascii="GHEA Grapalat" w:hAnsi="GHEA Grapalat"/>
          <w:sz w:val="20"/>
          <w:lang w:val="af-ZA"/>
        </w:rPr>
        <w:t xml:space="preserve"> </w:t>
      </w:r>
      <w:r w:rsidR="003B60D5" w:rsidRPr="00C032F4">
        <w:rPr>
          <w:rFonts w:ascii="GHEA Grapalat" w:hAnsi="GHEA Grapalat"/>
          <w:sz w:val="20"/>
          <w:lang w:val="hy-AM"/>
        </w:rPr>
        <w:t>իրեն</w:t>
      </w:r>
      <w:r w:rsidR="003B60D5" w:rsidRPr="00C032F4">
        <w:rPr>
          <w:rFonts w:ascii="GHEA Grapalat" w:hAnsi="GHEA Grapalat"/>
          <w:sz w:val="20"/>
          <w:lang w:val="af-ZA"/>
        </w:rPr>
        <w:t xml:space="preserve"> </w:t>
      </w:r>
      <w:r w:rsidR="003B60D5" w:rsidRPr="00C032F4">
        <w:rPr>
          <w:rFonts w:ascii="GHEA Grapalat" w:hAnsi="GHEA Grapalat" w:cs="Sylfaen"/>
          <w:sz w:val="20"/>
          <w:lang w:val="hy-AM"/>
        </w:rPr>
        <w:t>ներկայացված</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հայտերի</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ցուցակը</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Հաստատումից</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հետո</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բեռնվում</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է</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հայտերի</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բացման</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մասին</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արձանագրությունը</w:t>
      </w:r>
      <w:r w:rsidR="003B60D5" w:rsidRPr="00C032F4">
        <w:rPr>
          <w:rFonts w:ascii="GHEA Grapalat" w:hAnsi="GHEA Grapalat" w:cs="Sylfaen"/>
          <w:sz w:val="20"/>
          <w:lang w:val="af-ZA"/>
        </w:rPr>
        <w:t xml:space="preserve"> (</w:t>
      </w:r>
      <w:r w:rsidR="00CB79A4" w:rsidRPr="00C032F4">
        <w:rPr>
          <w:rFonts w:ascii="GHEA Grapalat" w:hAnsi="GHEA Grapalat" w:cs="Sylfaen"/>
          <w:sz w:val="20"/>
          <w:lang w:val="hy-AM"/>
        </w:rPr>
        <w:t>հ</w:t>
      </w:r>
      <w:r w:rsidR="003B60D5" w:rsidRPr="00C032F4">
        <w:rPr>
          <w:rFonts w:ascii="GHEA Grapalat" w:hAnsi="GHEA Grapalat" w:cs="Sylfaen"/>
          <w:sz w:val="20"/>
          <w:lang w:val="hy-AM"/>
        </w:rPr>
        <w:t>ամակարգում՝</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հաշվետվություն</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որը</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հայտերի</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բացման</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օրը</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հանձնաժողովի</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քարտուղարը</w:t>
      </w:r>
      <w:r w:rsidR="003B60D5" w:rsidRPr="00C032F4">
        <w:rPr>
          <w:rFonts w:ascii="GHEA Grapalat" w:hAnsi="GHEA Grapalat" w:cs="Sylfaen"/>
          <w:sz w:val="20"/>
          <w:lang w:val="af-ZA"/>
        </w:rPr>
        <w:t xml:space="preserve"> </w:t>
      </w:r>
      <w:r w:rsidRPr="00C032F4">
        <w:rPr>
          <w:rFonts w:ascii="GHEA Grapalat" w:hAnsi="GHEA Grapalat" w:cs="Sylfaen"/>
          <w:sz w:val="20"/>
          <w:lang w:val="hy-AM"/>
        </w:rPr>
        <w:t xml:space="preserve"> </w:t>
      </w:r>
      <w:r w:rsidR="00CB79A4" w:rsidRPr="00C032F4">
        <w:rPr>
          <w:rFonts w:ascii="GHEA Grapalat" w:hAnsi="GHEA Grapalat" w:cs="Sylfaen"/>
          <w:sz w:val="20"/>
          <w:lang w:val="hy-AM"/>
        </w:rPr>
        <w:t xml:space="preserve">համակարգի </w:t>
      </w:r>
      <w:r w:rsidRPr="00C032F4">
        <w:rPr>
          <w:rFonts w:ascii="GHEA Grapalat" w:hAnsi="GHEA Grapalat" w:cs="Sylfaen"/>
          <w:sz w:val="20"/>
          <w:lang w:val="hy-AM"/>
        </w:rPr>
        <w:t>միջոցով</w:t>
      </w:r>
      <w:r w:rsidR="003B60D5" w:rsidRPr="00C032F4">
        <w:rPr>
          <w:rFonts w:ascii="GHEA Grapalat" w:hAnsi="GHEA Grapalat" w:cs="Sylfaen"/>
          <w:sz w:val="20"/>
          <w:lang w:val="af-ZA"/>
        </w:rPr>
        <w:t xml:space="preserve"> </w:t>
      </w:r>
      <w:r w:rsidRPr="00C032F4">
        <w:rPr>
          <w:rFonts w:ascii="GHEA Grapalat" w:hAnsi="GHEA Grapalat" w:cs="Sylfaen"/>
          <w:sz w:val="20"/>
          <w:lang w:val="hy-AM"/>
        </w:rPr>
        <w:t xml:space="preserve">ուղարկում է </w:t>
      </w:r>
      <w:r w:rsidR="00153C87" w:rsidRPr="00C032F4">
        <w:rPr>
          <w:rFonts w:ascii="GHEA Grapalat" w:hAnsi="GHEA Grapalat" w:cs="Sylfaen"/>
          <w:sz w:val="20"/>
          <w:lang w:val="hy-AM"/>
        </w:rPr>
        <w:t xml:space="preserve">մասնակիցների </w:t>
      </w:r>
      <w:r w:rsidRPr="00C032F4">
        <w:rPr>
          <w:rFonts w:ascii="GHEA Grapalat" w:hAnsi="GHEA Grapalat" w:cs="Sylfaen"/>
          <w:sz w:val="20"/>
          <w:lang w:val="hy-AM"/>
        </w:rPr>
        <w:t>էլեկտրոնային փոստերին</w:t>
      </w:r>
      <w:r w:rsidR="003B60D5" w:rsidRPr="00C032F4">
        <w:rPr>
          <w:rFonts w:ascii="GHEA Grapalat" w:hAnsi="GHEA Grapalat" w:cs="Sylfaen"/>
          <w:sz w:val="20"/>
          <w:lang w:val="af-ZA"/>
        </w:rPr>
        <w:t>:</w:t>
      </w:r>
    </w:p>
    <w:p w14:paraId="7F7C79B7" w14:textId="77777777" w:rsidR="009A796C" w:rsidRPr="00C032F4" w:rsidRDefault="00FD2748" w:rsidP="00EF3662">
      <w:pPr>
        <w:ind w:firstLine="567"/>
        <w:jc w:val="both"/>
        <w:rPr>
          <w:rFonts w:ascii="GHEA Grapalat" w:hAnsi="GHEA Grapalat" w:cs="Sylfaen"/>
          <w:sz w:val="20"/>
          <w:lang w:val="af-ZA"/>
        </w:rPr>
      </w:pPr>
      <w:r w:rsidRPr="00C032F4">
        <w:rPr>
          <w:rFonts w:ascii="GHEA Grapalat" w:hAnsi="GHEA Grapalat" w:cs="Sylfaen"/>
          <w:sz w:val="20"/>
          <w:lang w:val="af-ZA"/>
        </w:rPr>
        <w:t>8</w:t>
      </w:r>
      <w:r w:rsidR="00152564" w:rsidRPr="00C032F4">
        <w:rPr>
          <w:rFonts w:ascii="GHEA Grapalat" w:hAnsi="GHEA Grapalat" w:cs="Sylfaen"/>
          <w:sz w:val="20"/>
          <w:lang w:val="af-ZA"/>
        </w:rPr>
        <w:t>.</w:t>
      </w:r>
      <w:r w:rsidR="00C029B6" w:rsidRPr="00C032F4">
        <w:rPr>
          <w:rFonts w:ascii="GHEA Grapalat" w:hAnsi="GHEA Grapalat" w:cs="Sylfaen"/>
          <w:sz w:val="20"/>
          <w:lang w:val="af-ZA"/>
        </w:rPr>
        <w:t>2</w:t>
      </w:r>
      <w:r w:rsidR="00152564"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Հայտերը</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գնահատվում</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են</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սույն</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հրավերով</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սահմանված</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կարգով</w:t>
      </w:r>
      <w:proofErr w:type="spellEnd"/>
      <w:r w:rsidR="00152564" w:rsidRPr="00C032F4">
        <w:rPr>
          <w:rFonts w:ascii="GHEA Grapalat" w:hAnsi="GHEA Grapalat" w:cs="Sylfaen"/>
          <w:sz w:val="20"/>
          <w:lang w:val="af-ZA"/>
        </w:rPr>
        <w:t>:</w:t>
      </w:r>
      <w:r w:rsidR="00B46279" w:rsidRPr="00C032F4">
        <w:rPr>
          <w:rFonts w:ascii="GHEA Grapalat" w:hAnsi="GHEA Grapalat" w:cs="Sylfaen"/>
          <w:sz w:val="20"/>
          <w:lang w:val="af-ZA"/>
        </w:rPr>
        <w:t xml:space="preserve"> </w:t>
      </w:r>
    </w:p>
    <w:p w14:paraId="6556558B" w14:textId="77777777" w:rsidR="009A796C" w:rsidRPr="00C032F4" w:rsidRDefault="00F7009A" w:rsidP="00F7009A">
      <w:pPr>
        <w:ind w:firstLine="567"/>
        <w:jc w:val="both"/>
        <w:rPr>
          <w:rFonts w:ascii="GHEA Grapalat" w:hAnsi="GHEA Grapalat" w:cs="Sylfaen"/>
          <w:sz w:val="20"/>
          <w:lang w:val="af-ZA"/>
        </w:rPr>
      </w:pPr>
      <w:proofErr w:type="spellStart"/>
      <w:r w:rsidRPr="00C032F4">
        <w:rPr>
          <w:rFonts w:ascii="GHEA Grapalat" w:hAnsi="GHEA Grapalat" w:cs="Sylfaen"/>
          <w:sz w:val="20"/>
        </w:rPr>
        <w:t>Գնման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չափաբաժինների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քանակը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յոթանասունհինգը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չգերազանցելու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դեպքում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w:t>
      </w:r>
      <w:r w:rsidR="009A796C" w:rsidRPr="00C032F4">
        <w:rPr>
          <w:rFonts w:ascii="GHEA Grapalat" w:hAnsi="GHEA Grapalat" w:cs="Sylfaen"/>
          <w:sz w:val="20"/>
        </w:rPr>
        <w:t>այտերի</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գնահատումն</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իրականացվում</w:t>
      </w:r>
      <w:proofErr w:type="spellEnd"/>
      <w:r w:rsidR="009A796C" w:rsidRPr="00C032F4">
        <w:rPr>
          <w:rFonts w:ascii="GHEA Grapalat" w:hAnsi="GHEA Grapalat" w:cs="Sylfaen"/>
          <w:sz w:val="20"/>
          <w:lang w:val="af-ZA"/>
        </w:rPr>
        <w:t xml:space="preserve"> </w:t>
      </w:r>
      <w:r w:rsidR="009A796C" w:rsidRPr="00C032F4">
        <w:rPr>
          <w:rFonts w:ascii="GHEA Grapalat" w:hAnsi="GHEA Grapalat" w:cs="Sylfaen"/>
          <w:sz w:val="20"/>
        </w:rPr>
        <w:t>է</w:t>
      </w:r>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դրանց</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ներկայացման</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վերջնաժամկետը</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լրանալու</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օրվանից</w:t>
      </w:r>
      <w:proofErr w:type="spellEnd"/>
      <w:r w:rsidR="009A796C" w:rsidRPr="00C032F4">
        <w:rPr>
          <w:rFonts w:ascii="GHEA Grapalat" w:hAnsi="GHEA Grapalat" w:cs="Sylfaen"/>
          <w:sz w:val="20"/>
          <w:lang w:val="af-ZA"/>
        </w:rPr>
        <w:t xml:space="preserve"> </w:t>
      </w:r>
      <w:proofErr w:type="spellStart"/>
      <w:proofErr w:type="gramStart"/>
      <w:r w:rsidR="009A796C" w:rsidRPr="00C032F4">
        <w:rPr>
          <w:rFonts w:ascii="GHEA Grapalat" w:hAnsi="GHEA Grapalat" w:cs="Sylfaen"/>
          <w:sz w:val="20"/>
        </w:rPr>
        <w:t>հաշված</w:t>
      </w:r>
      <w:proofErr w:type="spellEnd"/>
      <w:r w:rsidR="009A796C" w:rsidRPr="00C032F4">
        <w:rPr>
          <w:rFonts w:ascii="GHEA Grapalat" w:hAnsi="GHEA Grapalat" w:cs="Sylfaen"/>
          <w:sz w:val="20"/>
          <w:lang w:val="af-ZA"/>
        </w:rPr>
        <w:t xml:space="preserve"> </w:t>
      </w:r>
      <w:r w:rsidR="00DA10C9"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տաս</w:t>
      </w:r>
      <w:proofErr w:type="spellEnd"/>
      <w:r w:rsidR="0043390C" w:rsidRPr="00C032F4">
        <w:rPr>
          <w:rFonts w:ascii="GHEA Grapalat" w:hAnsi="GHEA Grapalat" w:cs="Sylfaen"/>
          <w:sz w:val="20"/>
          <w:lang w:val="hy-AM"/>
        </w:rPr>
        <w:t>նհինգ</w:t>
      </w:r>
      <w:proofErr w:type="gramEnd"/>
      <w:r w:rsidRPr="00C032F4">
        <w:rPr>
          <w:rFonts w:ascii="GHEA Grapalat" w:hAnsi="GHEA Grapalat" w:cs="Sylfaen"/>
          <w:sz w:val="20"/>
          <w:lang w:val="af-ZA"/>
        </w:rPr>
        <w:t xml:space="preserve">, </w:t>
      </w:r>
      <w:proofErr w:type="spellStart"/>
      <w:r w:rsidRPr="00C032F4">
        <w:rPr>
          <w:rFonts w:ascii="GHEA Grapalat" w:hAnsi="GHEA Grapalat" w:cs="Sylfaen"/>
          <w:sz w:val="20"/>
        </w:rPr>
        <w:t>իսկ</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գերազանցելու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դեպքում</w:t>
      </w:r>
      <w:proofErr w:type="spellEnd"/>
      <w:r w:rsidRPr="00C032F4">
        <w:rPr>
          <w:rFonts w:ascii="GHEA Grapalat" w:hAnsi="GHEA Grapalat" w:cs="Sylfaen"/>
          <w:sz w:val="20"/>
        </w:rPr>
        <w:t>՝</w:t>
      </w:r>
      <w:r w:rsidR="009A796C" w:rsidRPr="00C032F4">
        <w:rPr>
          <w:rFonts w:ascii="GHEA Grapalat" w:hAnsi="GHEA Grapalat" w:cs="Sylfaen"/>
          <w:sz w:val="20"/>
          <w:lang w:val="af-ZA"/>
        </w:rPr>
        <w:t xml:space="preserve"> </w:t>
      </w:r>
      <w:r w:rsidR="0043390C" w:rsidRPr="00C032F4">
        <w:rPr>
          <w:rFonts w:ascii="GHEA Grapalat" w:hAnsi="GHEA Grapalat" w:cs="Sylfaen"/>
          <w:sz w:val="20"/>
          <w:lang w:val="hy-AM"/>
        </w:rPr>
        <w:t>քսան</w:t>
      </w:r>
      <w:r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աշխատանքային</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օրվա</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ընթացքում</w:t>
      </w:r>
      <w:proofErr w:type="spellEnd"/>
      <w:r w:rsidR="009A796C" w:rsidRPr="00C032F4">
        <w:rPr>
          <w:rFonts w:ascii="GHEA Grapalat" w:hAnsi="GHEA Grapalat" w:cs="Sylfaen"/>
          <w:sz w:val="20"/>
          <w:lang w:val="af-ZA"/>
        </w:rPr>
        <w:t>:</w:t>
      </w:r>
      <w:r w:rsidR="001E17BA" w:rsidRPr="00C032F4">
        <w:rPr>
          <w:rFonts w:ascii="GHEA Grapalat" w:hAnsi="GHEA Grapalat" w:cs="Sylfaen"/>
          <w:sz w:val="20"/>
          <w:lang w:val="af-ZA"/>
        </w:rPr>
        <w:t xml:space="preserve"> </w:t>
      </w:r>
    </w:p>
    <w:p w14:paraId="3C1C9D46" w14:textId="77777777" w:rsidR="00ED6836" w:rsidRPr="00C032F4" w:rsidRDefault="00745561" w:rsidP="00EF3662">
      <w:pPr>
        <w:ind w:firstLine="567"/>
        <w:jc w:val="both"/>
        <w:rPr>
          <w:rFonts w:ascii="GHEA Grapalat" w:hAnsi="GHEA Grapalat" w:cs="Sylfaen"/>
          <w:sz w:val="20"/>
          <w:lang w:val="af-ZA"/>
        </w:rPr>
      </w:pPr>
      <w:proofErr w:type="spellStart"/>
      <w:r w:rsidRPr="00C032F4">
        <w:rPr>
          <w:rFonts w:ascii="GHEA Grapalat" w:hAnsi="GHEA Grapalat" w:cs="Sylfaen"/>
          <w:sz w:val="20"/>
        </w:rPr>
        <w:t>Բավարար</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գնահատվում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հրավերով</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նախատեսված</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պայմաններին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համապատասխանող</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հայտերը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հակառակ</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դեպքում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հայտերը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գնահատվում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անբավարար</w:t>
      </w:r>
      <w:proofErr w:type="spellEnd"/>
      <w:r w:rsidRPr="00C032F4">
        <w:rPr>
          <w:rFonts w:ascii="GHEA Grapalat" w:hAnsi="GHEA Grapalat" w:cs="Sylfaen"/>
          <w:sz w:val="20"/>
          <w:lang w:val="af-ZA"/>
        </w:rPr>
        <w:t xml:space="preserve"> </w:t>
      </w:r>
      <w:r w:rsidRPr="00C032F4">
        <w:rPr>
          <w:rFonts w:ascii="GHEA Grapalat" w:hAnsi="GHEA Grapalat" w:cs="Sylfaen"/>
          <w:sz w:val="20"/>
        </w:rPr>
        <w:t>և</w:t>
      </w:r>
      <w:r w:rsidRPr="00C032F4">
        <w:rPr>
          <w:rFonts w:ascii="GHEA Grapalat" w:hAnsi="GHEA Grapalat" w:cs="Sylfaen"/>
          <w:sz w:val="20"/>
          <w:lang w:val="af-ZA"/>
        </w:rPr>
        <w:t xml:space="preserve"> </w:t>
      </w:r>
      <w:proofErr w:type="spellStart"/>
      <w:r w:rsidRPr="00C032F4">
        <w:rPr>
          <w:rFonts w:ascii="GHEA Grapalat" w:hAnsi="GHEA Grapalat" w:cs="Sylfaen"/>
          <w:sz w:val="20"/>
        </w:rPr>
        <w:t>մերժվում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են</w:t>
      </w:r>
      <w:proofErr w:type="spellEnd"/>
      <w:r w:rsidR="00F20DA5" w:rsidRPr="00C032F4">
        <w:rPr>
          <w:rFonts w:ascii="GHEA Grapalat" w:hAnsi="GHEA Grapalat" w:cs="Sylfaen"/>
          <w:sz w:val="20"/>
          <w:lang w:val="af-ZA"/>
        </w:rPr>
        <w:t>:</w:t>
      </w:r>
      <w:r w:rsidRPr="00C032F4">
        <w:rPr>
          <w:rFonts w:ascii="GHEA Grapalat" w:hAnsi="GHEA Grapalat" w:cs="Sylfaen"/>
          <w:sz w:val="20"/>
          <w:lang w:val="af-ZA"/>
        </w:rPr>
        <w:t xml:space="preserve"> </w:t>
      </w:r>
      <w:proofErr w:type="spellStart"/>
      <w:r w:rsidR="00B46279" w:rsidRPr="00C032F4">
        <w:rPr>
          <w:rFonts w:ascii="GHEA Grapalat" w:hAnsi="GHEA Grapalat" w:cs="Sylfaen"/>
          <w:sz w:val="20"/>
        </w:rPr>
        <w:t>Ընդ</w:t>
      </w:r>
      <w:proofErr w:type="spellEnd"/>
      <w:r w:rsidR="00B46279" w:rsidRPr="00C032F4">
        <w:rPr>
          <w:rFonts w:ascii="GHEA Grapalat" w:hAnsi="GHEA Grapalat" w:cs="Sylfaen"/>
          <w:sz w:val="20"/>
          <w:lang w:val="af-ZA"/>
        </w:rPr>
        <w:t xml:space="preserve"> որում հայտերի բացման </w:t>
      </w:r>
      <w:r w:rsidR="00F7009A" w:rsidRPr="00C032F4">
        <w:rPr>
          <w:rFonts w:ascii="GHEA Grapalat" w:hAnsi="GHEA Grapalat" w:cs="Sylfaen"/>
          <w:sz w:val="20"/>
          <w:lang w:val="af-ZA"/>
        </w:rPr>
        <w:t xml:space="preserve">և գնահատման </w:t>
      </w:r>
      <w:r w:rsidR="00B46279" w:rsidRPr="00C032F4">
        <w:rPr>
          <w:rFonts w:ascii="GHEA Grapalat" w:hAnsi="GHEA Grapalat" w:cs="Sylfaen"/>
          <w:sz w:val="20"/>
          <w:lang w:val="af-ZA"/>
        </w:rPr>
        <w:t xml:space="preserve">նիստում հանձնաժողովը մերժում է այն հայտերը, </w:t>
      </w:r>
      <w:proofErr w:type="spellStart"/>
      <w:r w:rsidR="00B46279" w:rsidRPr="00C032F4">
        <w:rPr>
          <w:rFonts w:ascii="GHEA Grapalat" w:hAnsi="GHEA Grapalat" w:cs="Sylfaen"/>
          <w:sz w:val="20"/>
        </w:rPr>
        <w:t>որոնցում</w:t>
      </w:r>
      <w:proofErr w:type="spellEnd"/>
      <w:r w:rsidR="00B46279"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բացակայում</w:t>
      </w:r>
      <w:proofErr w:type="spellEnd"/>
      <w:r w:rsidR="00ED6836" w:rsidRPr="00C032F4">
        <w:rPr>
          <w:rFonts w:ascii="GHEA Grapalat" w:hAnsi="GHEA Grapalat" w:cs="Sylfaen"/>
          <w:sz w:val="20"/>
          <w:lang w:val="af-ZA"/>
        </w:rPr>
        <w:t xml:space="preserve"> </w:t>
      </w:r>
      <w:r w:rsidR="0043390C" w:rsidRPr="00C032F4">
        <w:rPr>
          <w:rFonts w:ascii="GHEA Grapalat" w:hAnsi="GHEA Grapalat" w:cs="Sylfaen"/>
          <w:sz w:val="20"/>
          <w:lang w:val="hy-AM"/>
        </w:rPr>
        <w:t>են</w:t>
      </w:r>
      <w:r w:rsidR="00763EF7"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գնային</w:t>
      </w:r>
      <w:proofErr w:type="spellEnd"/>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առաջարկ</w:t>
      </w:r>
      <w:r w:rsidR="00771A92" w:rsidRPr="00C032F4">
        <w:rPr>
          <w:rFonts w:ascii="GHEA Grapalat" w:hAnsi="GHEA Grapalat" w:cs="Sylfaen"/>
          <w:sz w:val="20"/>
        </w:rPr>
        <w:t>ներ</w:t>
      </w:r>
      <w:r w:rsidR="00ED6836" w:rsidRPr="00C032F4">
        <w:rPr>
          <w:rFonts w:ascii="GHEA Grapalat" w:hAnsi="GHEA Grapalat" w:cs="Sylfaen"/>
          <w:sz w:val="20"/>
        </w:rPr>
        <w:t>ը</w:t>
      </w:r>
      <w:proofErr w:type="spellEnd"/>
      <w:r w:rsidR="0043390C" w:rsidRPr="00C032F4">
        <w:rPr>
          <w:rFonts w:ascii="GHEA Grapalat" w:hAnsi="GHEA Grapalat" w:cs="Sylfaen"/>
          <w:sz w:val="20"/>
          <w:lang w:val="hy-AM"/>
        </w:rPr>
        <w:t xml:space="preserve"> և/կամ հայտի ապահովումը</w:t>
      </w:r>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կամ</w:t>
      </w:r>
      <w:proofErr w:type="spellEnd"/>
      <w:r w:rsidR="00ED6836" w:rsidRPr="00C032F4">
        <w:rPr>
          <w:rFonts w:ascii="GHEA Grapalat" w:hAnsi="GHEA Grapalat" w:cs="Sylfaen"/>
          <w:sz w:val="20"/>
          <w:lang w:val="af-ZA"/>
        </w:rPr>
        <w:t xml:space="preserve"> </w:t>
      </w:r>
      <w:r w:rsidR="00771A92" w:rsidRPr="00C032F4">
        <w:rPr>
          <w:rFonts w:ascii="GHEA Grapalat" w:hAnsi="GHEA Grapalat" w:cs="Sylfaen"/>
          <w:sz w:val="20"/>
          <w:lang w:val="af-ZA"/>
        </w:rPr>
        <w:t xml:space="preserve">դրանք </w:t>
      </w:r>
      <w:proofErr w:type="spellStart"/>
      <w:r w:rsidR="00ED6836" w:rsidRPr="00C032F4">
        <w:rPr>
          <w:rFonts w:ascii="GHEA Grapalat" w:hAnsi="GHEA Grapalat" w:cs="Sylfaen"/>
          <w:sz w:val="20"/>
        </w:rPr>
        <w:t>ներկայացված</w:t>
      </w:r>
      <w:proofErr w:type="spellEnd"/>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են</w:t>
      </w:r>
      <w:proofErr w:type="spellEnd"/>
      <w:r w:rsidR="00B1695D"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հրավերի</w:t>
      </w:r>
      <w:proofErr w:type="spellEnd"/>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պահանջներին</w:t>
      </w:r>
      <w:proofErr w:type="spellEnd"/>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անհամապատասխան</w:t>
      </w:r>
      <w:proofErr w:type="spellEnd"/>
      <w:r w:rsidR="00B5713B" w:rsidRPr="00C032F4">
        <w:rPr>
          <w:rFonts w:ascii="GHEA Grapalat" w:hAnsi="GHEA Grapalat" w:cs="Sylfaen"/>
          <w:sz w:val="20"/>
          <w:lang w:val="hy-AM"/>
        </w:rPr>
        <w:t xml:space="preserve">, </w:t>
      </w:r>
      <w:proofErr w:type="gramStart"/>
      <w:r w:rsidR="00B5713B" w:rsidRPr="00C032F4">
        <w:rPr>
          <w:rFonts w:ascii="GHEA Grapalat" w:hAnsi="GHEA Grapalat" w:cs="Sylfaen"/>
          <w:sz w:val="20"/>
          <w:lang w:val="hy-AM"/>
        </w:rPr>
        <w:t xml:space="preserve">բացառությամբ </w:t>
      </w:r>
      <w:r w:rsidR="00270AF6" w:rsidRPr="00C032F4">
        <w:rPr>
          <w:rFonts w:ascii="GHEA Grapalat" w:hAnsi="GHEA Grapalat" w:cs="Sylfaen"/>
          <w:sz w:val="20"/>
          <w:lang w:val="hy-AM"/>
        </w:rPr>
        <w:t xml:space="preserve"> սույն</w:t>
      </w:r>
      <w:proofErr w:type="gramEnd"/>
      <w:r w:rsidR="00270AF6" w:rsidRPr="00C032F4">
        <w:rPr>
          <w:rFonts w:ascii="GHEA Grapalat" w:hAnsi="GHEA Grapalat" w:cs="Sylfaen"/>
          <w:sz w:val="20"/>
          <w:lang w:val="hy-AM"/>
        </w:rPr>
        <w:t xml:space="preserve"> հրավերի 1-ին մասի 8.9 կետով սահմանված դեպքի: </w:t>
      </w:r>
    </w:p>
    <w:p w14:paraId="30CA4FDC" w14:textId="77777777" w:rsidR="00096865" w:rsidRPr="00C032F4" w:rsidRDefault="00FD2748" w:rsidP="00EF3662">
      <w:pPr>
        <w:pStyle w:val="norm"/>
        <w:spacing w:line="240" w:lineRule="auto"/>
        <w:ind w:firstLine="567"/>
        <w:rPr>
          <w:rFonts w:ascii="GHEA Grapalat" w:hAnsi="GHEA Grapalat" w:cs="Sylfaen"/>
          <w:szCs w:val="24"/>
          <w:lang w:val="af-ZA"/>
        </w:rPr>
      </w:pPr>
      <w:r w:rsidRPr="00C032F4">
        <w:rPr>
          <w:rFonts w:ascii="GHEA Grapalat" w:hAnsi="GHEA Grapalat" w:cs="Sylfaen"/>
          <w:sz w:val="20"/>
          <w:lang w:val="af-ZA"/>
        </w:rPr>
        <w:t>8</w:t>
      </w:r>
      <w:r w:rsidR="00152564" w:rsidRPr="00C032F4">
        <w:rPr>
          <w:rFonts w:ascii="GHEA Grapalat" w:hAnsi="GHEA Grapalat" w:cs="Sylfaen"/>
          <w:sz w:val="20"/>
          <w:lang w:val="af-ZA"/>
        </w:rPr>
        <w:t>.</w:t>
      </w:r>
      <w:r w:rsidR="00C029B6" w:rsidRPr="00C032F4">
        <w:rPr>
          <w:rFonts w:ascii="GHEA Grapalat" w:hAnsi="GHEA Grapalat" w:cs="Sylfaen"/>
          <w:sz w:val="20"/>
          <w:lang w:val="af-ZA"/>
        </w:rPr>
        <w:t>3</w:t>
      </w:r>
      <w:r w:rsidR="00152564" w:rsidRPr="00C032F4">
        <w:rPr>
          <w:rFonts w:ascii="GHEA Grapalat" w:hAnsi="GHEA Grapalat" w:cs="Sylfaen"/>
          <w:sz w:val="20"/>
          <w:lang w:val="af-ZA"/>
        </w:rPr>
        <w:t xml:space="preserve"> </w:t>
      </w:r>
      <w:r w:rsidR="001669C1" w:rsidRPr="00C032F4">
        <w:rPr>
          <w:rFonts w:ascii="GHEA Grapalat" w:hAnsi="GHEA Grapalat" w:cs="Sylfaen"/>
          <w:sz w:val="20"/>
          <w:szCs w:val="24"/>
          <w:lang w:val="ru-RU" w:eastAsia="en-US"/>
        </w:rPr>
        <w:t>Ընտրված</w:t>
      </w:r>
      <w:r w:rsidR="001669C1" w:rsidRPr="00C032F4">
        <w:rPr>
          <w:rFonts w:ascii="GHEA Grapalat" w:hAnsi="GHEA Grapalat" w:cs="Sylfaen"/>
          <w:sz w:val="20"/>
          <w:szCs w:val="24"/>
          <w:lang w:val="af-ZA" w:eastAsia="en-US"/>
        </w:rPr>
        <w:t xml:space="preserve"> </w:t>
      </w:r>
      <w:r w:rsidR="003755FD" w:rsidRPr="00C032F4">
        <w:rPr>
          <w:rFonts w:ascii="GHEA Grapalat" w:hAnsi="GHEA Grapalat" w:cs="Sylfaen"/>
          <w:sz w:val="20"/>
          <w:szCs w:val="24"/>
          <w:lang w:eastAsia="en-US"/>
        </w:rPr>
        <w:t>և</w:t>
      </w:r>
      <w:r w:rsidR="003755FD" w:rsidRPr="00C032F4">
        <w:rPr>
          <w:rFonts w:ascii="GHEA Grapalat" w:hAnsi="GHEA Grapalat" w:cs="Sylfaen"/>
          <w:sz w:val="20"/>
          <w:szCs w:val="24"/>
          <w:lang w:val="af-ZA" w:eastAsia="en-US"/>
        </w:rPr>
        <w:t xml:space="preserve"> </w:t>
      </w:r>
      <w:r w:rsidR="0043390C" w:rsidRPr="00C032F4">
        <w:rPr>
          <w:rFonts w:ascii="GHEA Grapalat" w:hAnsi="GHEA Grapalat" w:cs="Sylfaen"/>
          <w:sz w:val="20"/>
          <w:szCs w:val="24"/>
          <w:lang w:val="hy-AM" w:eastAsia="en-US"/>
        </w:rPr>
        <w:t>այդպիսին չճանաչված</w:t>
      </w:r>
      <w:proofErr w:type="spellStart"/>
      <w:r w:rsidR="003755FD" w:rsidRPr="00C032F4">
        <w:rPr>
          <w:rFonts w:ascii="GHEA Grapalat" w:hAnsi="GHEA Grapalat" w:cs="Sylfaen"/>
          <w:sz w:val="20"/>
          <w:szCs w:val="24"/>
          <w:lang w:eastAsia="en-US"/>
        </w:rPr>
        <w:t>մասնակիցների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որոշման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նպատակով</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հանձնաժողովի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նախագահն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ավտոմատ</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եղանակով</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ստեղծում</w:t>
      </w:r>
      <w:proofErr w:type="spellEnd"/>
      <w:r w:rsidR="003755FD" w:rsidRPr="00C032F4">
        <w:rPr>
          <w:rFonts w:ascii="GHEA Grapalat" w:hAnsi="GHEA Grapalat" w:cs="Sylfaen"/>
          <w:sz w:val="20"/>
          <w:szCs w:val="24"/>
          <w:lang w:val="af-ZA" w:eastAsia="en-US"/>
        </w:rPr>
        <w:t xml:space="preserve"> </w:t>
      </w:r>
      <w:r w:rsidR="003755FD" w:rsidRPr="00C032F4">
        <w:rPr>
          <w:rFonts w:ascii="GHEA Grapalat" w:hAnsi="GHEA Grapalat" w:cs="Sylfaen"/>
          <w:sz w:val="20"/>
          <w:szCs w:val="24"/>
          <w:lang w:eastAsia="en-US"/>
        </w:rPr>
        <w:t>է</w:t>
      </w:r>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հայտերի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գնահատման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մասին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արձանագրություն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որը</w:t>
      </w:r>
      <w:proofErr w:type="spellEnd"/>
      <w:r w:rsidR="003755FD" w:rsidRPr="00C032F4">
        <w:rPr>
          <w:rFonts w:ascii="GHEA Grapalat" w:hAnsi="GHEA Grapalat" w:cs="Sylfaen"/>
          <w:sz w:val="20"/>
          <w:szCs w:val="24"/>
          <w:lang w:val="af-ZA" w:eastAsia="en-US"/>
        </w:rPr>
        <w:t xml:space="preserve"> </w:t>
      </w:r>
      <w:proofErr w:type="spellStart"/>
      <w:r w:rsidR="00153C87" w:rsidRPr="00C032F4">
        <w:rPr>
          <w:rFonts w:ascii="GHEA Grapalat" w:hAnsi="GHEA Grapalat" w:cs="Sylfaen"/>
          <w:sz w:val="20"/>
          <w:szCs w:val="24"/>
          <w:lang w:eastAsia="en-US"/>
        </w:rPr>
        <w:t>հ</w:t>
      </w:r>
      <w:r w:rsidR="003755FD" w:rsidRPr="00C032F4">
        <w:rPr>
          <w:rFonts w:ascii="GHEA Grapalat" w:hAnsi="GHEA Grapalat" w:cs="Sylfaen"/>
          <w:sz w:val="20"/>
          <w:szCs w:val="24"/>
          <w:lang w:eastAsia="en-US"/>
        </w:rPr>
        <w:t>ամակարգում</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հաստատվում</w:t>
      </w:r>
      <w:proofErr w:type="spellEnd"/>
      <w:r w:rsidR="003755FD" w:rsidRPr="00C032F4">
        <w:rPr>
          <w:rFonts w:ascii="GHEA Grapalat" w:hAnsi="GHEA Grapalat" w:cs="Sylfaen"/>
          <w:sz w:val="20"/>
          <w:szCs w:val="24"/>
          <w:lang w:val="af-ZA" w:eastAsia="en-US"/>
        </w:rPr>
        <w:t xml:space="preserve"> </w:t>
      </w:r>
      <w:r w:rsidR="003755FD" w:rsidRPr="00C032F4">
        <w:rPr>
          <w:rFonts w:ascii="GHEA Grapalat" w:hAnsi="GHEA Grapalat" w:cs="Sylfaen"/>
          <w:sz w:val="20"/>
          <w:szCs w:val="24"/>
          <w:lang w:eastAsia="en-US"/>
        </w:rPr>
        <w:t>է</w:t>
      </w:r>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հանձնաժողովի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անդամների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կողմից</w:t>
      </w:r>
      <w:proofErr w:type="spellEnd"/>
      <w:r w:rsidR="003755FD" w:rsidRPr="00C032F4">
        <w:rPr>
          <w:rFonts w:ascii="GHEA Grapalat" w:hAnsi="GHEA Grapalat" w:cs="Sylfaen"/>
          <w:sz w:val="20"/>
          <w:szCs w:val="24"/>
          <w:lang w:val="af-ZA" w:eastAsia="en-US"/>
        </w:rPr>
        <w:t xml:space="preserve">` </w:t>
      </w:r>
      <w:proofErr w:type="spellStart"/>
      <w:r w:rsidR="00AE4008" w:rsidRPr="00C032F4">
        <w:rPr>
          <w:rFonts w:ascii="GHEA Grapalat" w:hAnsi="GHEA Grapalat" w:cs="Sylfaen"/>
          <w:sz w:val="20"/>
          <w:szCs w:val="24"/>
          <w:lang w:eastAsia="en-US"/>
        </w:rPr>
        <w:t>հ</w:t>
      </w:r>
      <w:r w:rsidR="003755FD" w:rsidRPr="00C032F4">
        <w:rPr>
          <w:rFonts w:ascii="GHEA Grapalat" w:hAnsi="GHEA Grapalat" w:cs="Sylfaen"/>
          <w:sz w:val="20"/>
          <w:szCs w:val="24"/>
          <w:lang w:eastAsia="en-US"/>
        </w:rPr>
        <w:t>ամակարգում</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նշում</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կատարելու</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միջոցով</w:t>
      </w:r>
      <w:proofErr w:type="spellEnd"/>
      <w:r w:rsidR="003755FD" w:rsidRPr="00C032F4">
        <w:rPr>
          <w:rFonts w:ascii="GHEA Grapalat" w:hAnsi="GHEA Grapalat" w:cs="Sylfaen"/>
          <w:sz w:val="20"/>
          <w:szCs w:val="24"/>
          <w:lang w:val="af-ZA" w:eastAsia="en-US"/>
        </w:rPr>
        <w:t>:</w:t>
      </w:r>
    </w:p>
    <w:p w14:paraId="5C66850F" w14:textId="77777777" w:rsidR="00B514E8" w:rsidRPr="00C032F4" w:rsidRDefault="00FD2748"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rPr>
        <w:t>8</w:t>
      </w:r>
      <w:r w:rsidR="00096865" w:rsidRPr="00C032F4">
        <w:rPr>
          <w:rFonts w:ascii="GHEA Grapalat" w:hAnsi="GHEA Grapalat" w:cs="Sylfaen"/>
          <w:szCs w:val="24"/>
        </w:rPr>
        <w:t>.</w:t>
      </w:r>
      <w:r w:rsidR="00D770E9" w:rsidRPr="00C032F4">
        <w:rPr>
          <w:rFonts w:ascii="GHEA Grapalat" w:hAnsi="GHEA Grapalat" w:cs="Sylfaen"/>
          <w:szCs w:val="24"/>
          <w:lang w:val="hy-AM"/>
        </w:rPr>
        <w:t>4</w:t>
      </w:r>
      <w:r w:rsidR="00D7435F" w:rsidRPr="00C032F4">
        <w:rPr>
          <w:rFonts w:ascii="GHEA Grapalat" w:hAnsi="GHEA Grapalat" w:cs="Sylfaen"/>
          <w:szCs w:val="24"/>
        </w:rPr>
        <w:t xml:space="preserve"> </w:t>
      </w:r>
      <w:r w:rsidR="00A85E5D" w:rsidRPr="00C032F4">
        <w:rPr>
          <w:rFonts w:ascii="GHEA Grapalat" w:hAnsi="GHEA Grapalat" w:cs="Sylfaen"/>
          <w:szCs w:val="24"/>
          <w:lang w:val="hy-AM"/>
        </w:rPr>
        <w:t>Ընտրված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մասնակիցը</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որոշվում</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է</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բավարար</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գնահատված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հայտեր</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ներկայացրած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մասնակիցների</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թվից</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նվազագույն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գնային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առաջարկ</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ներկայացրած</w:t>
      </w:r>
      <w:r w:rsidR="00B514E8" w:rsidRPr="00C032F4">
        <w:rPr>
          <w:rFonts w:ascii="GHEA Grapalat" w:hAnsi="GHEA Grapalat" w:cs="Sylfaen"/>
          <w:szCs w:val="24"/>
        </w:rPr>
        <w:t xml:space="preserve"> </w:t>
      </w:r>
      <w:r w:rsidR="00153C87" w:rsidRPr="00C032F4">
        <w:rPr>
          <w:rFonts w:ascii="GHEA Grapalat" w:hAnsi="GHEA Grapalat" w:cs="Sylfaen"/>
          <w:szCs w:val="24"/>
          <w:lang w:val="en-US"/>
        </w:rPr>
        <w:t>մ</w:t>
      </w:r>
      <w:r w:rsidR="00153C87" w:rsidRPr="00C032F4">
        <w:rPr>
          <w:rFonts w:ascii="GHEA Grapalat" w:hAnsi="GHEA Grapalat" w:cs="Sylfaen"/>
          <w:szCs w:val="24"/>
          <w:lang w:val="ru-RU"/>
        </w:rPr>
        <w:t>ասնակցին</w:t>
      </w:r>
      <w:r w:rsidR="00153C87" w:rsidRPr="00C032F4">
        <w:rPr>
          <w:rFonts w:ascii="GHEA Grapalat" w:hAnsi="GHEA Grapalat" w:cs="Sylfaen"/>
          <w:szCs w:val="24"/>
        </w:rPr>
        <w:t xml:space="preserve"> </w:t>
      </w:r>
      <w:r w:rsidR="00B514E8" w:rsidRPr="00C032F4">
        <w:rPr>
          <w:rFonts w:ascii="GHEA Grapalat" w:hAnsi="GHEA Grapalat" w:cs="Sylfaen"/>
          <w:szCs w:val="24"/>
          <w:lang w:val="ru-RU"/>
        </w:rPr>
        <w:t>նախապատվություն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տալու</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սկզբունքով։</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Ընդ</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որում</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հանձնաժողովի</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կողմից</w:t>
      </w:r>
      <w:r w:rsidR="00B514E8" w:rsidRPr="00C032F4">
        <w:rPr>
          <w:rFonts w:ascii="GHEA Grapalat" w:hAnsi="GHEA Grapalat" w:cs="Sylfaen"/>
          <w:szCs w:val="24"/>
        </w:rPr>
        <w:t xml:space="preserve"> </w:t>
      </w:r>
      <w:r w:rsidR="00A85E5D" w:rsidRPr="00C032F4">
        <w:rPr>
          <w:rFonts w:ascii="GHEA Grapalat" w:hAnsi="GHEA Grapalat" w:cs="Sylfaen"/>
          <w:szCs w:val="24"/>
          <w:lang w:val="hy-AM"/>
        </w:rPr>
        <w:t>ընտրված</w:t>
      </w:r>
      <w:r w:rsidR="00A85E5D" w:rsidRPr="00C032F4">
        <w:rPr>
          <w:rFonts w:ascii="GHEA Grapalat" w:hAnsi="GHEA Grapalat" w:cs="Sylfaen"/>
          <w:szCs w:val="24"/>
        </w:rPr>
        <w:t xml:space="preserve"> </w:t>
      </w:r>
      <w:r w:rsidR="00B514E8" w:rsidRPr="00C032F4">
        <w:rPr>
          <w:rFonts w:ascii="GHEA Grapalat" w:hAnsi="GHEA Grapalat" w:cs="Sylfaen"/>
          <w:szCs w:val="24"/>
          <w:lang w:val="en-US"/>
        </w:rPr>
        <w:t>և</w:t>
      </w:r>
      <w:r w:rsidR="00B514E8" w:rsidRPr="00C032F4">
        <w:rPr>
          <w:rFonts w:ascii="GHEA Grapalat" w:hAnsi="GHEA Grapalat" w:cs="Sylfaen"/>
          <w:szCs w:val="24"/>
        </w:rPr>
        <w:t xml:space="preserve"> </w:t>
      </w:r>
      <w:r w:rsidR="0043390C" w:rsidRPr="00C032F4">
        <w:rPr>
          <w:rFonts w:ascii="GHEA Grapalat" w:hAnsi="GHEA Grapalat" w:cs="Sylfaen"/>
          <w:szCs w:val="24"/>
          <w:lang w:val="hy-AM"/>
        </w:rPr>
        <w:t>այդպիսին չճանաչված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մասնակիցներին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որոշելիս</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գնային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առաջարկների</w:t>
      </w:r>
      <w:r w:rsidR="00B514E8" w:rsidRPr="00C032F4">
        <w:rPr>
          <w:rFonts w:ascii="GHEA Grapalat" w:hAnsi="GHEA Grapalat" w:cs="Sylfaen"/>
          <w:szCs w:val="24"/>
        </w:rPr>
        <w:t xml:space="preserve"> գնահատումը և </w:t>
      </w:r>
      <w:r w:rsidR="00B514E8" w:rsidRPr="00C032F4">
        <w:rPr>
          <w:rFonts w:ascii="GHEA Grapalat" w:hAnsi="GHEA Grapalat" w:cs="Sylfaen"/>
          <w:szCs w:val="24"/>
          <w:lang w:val="ru-RU"/>
        </w:rPr>
        <w:t>համեմատումն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իրականացվում</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է</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առանց</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սույն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հրավերի</w:t>
      </w:r>
      <w:r w:rsidR="00B514E8" w:rsidRPr="00C032F4">
        <w:rPr>
          <w:rFonts w:ascii="GHEA Grapalat" w:hAnsi="GHEA Grapalat" w:cs="Sylfaen"/>
          <w:szCs w:val="24"/>
        </w:rPr>
        <w:t xml:space="preserve"> </w:t>
      </w:r>
      <w:r w:rsidR="00AE4008" w:rsidRPr="00C032F4">
        <w:rPr>
          <w:rFonts w:ascii="GHEA Grapalat" w:hAnsi="GHEA Grapalat" w:cs="Sylfaen"/>
          <w:szCs w:val="24"/>
        </w:rPr>
        <w:t>1-ին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մասի</w:t>
      </w:r>
      <w:r w:rsidR="00B514E8" w:rsidRPr="00C032F4">
        <w:rPr>
          <w:rFonts w:ascii="GHEA Grapalat" w:hAnsi="GHEA Grapalat" w:cs="Sylfaen"/>
          <w:szCs w:val="24"/>
        </w:rPr>
        <w:t xml:space="preserve"> </w:t>
      </w:r>
      <w:r w:rsidR="00AE4008" w:rsidRPr="00C032F4">
        <w:rPr>
          <w:rFonts w:ascii="GHEA Grapalat" w:hAnsi="GHEA Grapalat" w:cs="Sylfaen"/>
          <w:szCs w:val="24"/>
        </w:rPr>
        <w:t>5</w:t>
      </w:r>
      <w:r w:rsidR="00B514E8" w:rsidRPr="00C032F4">
        <w:rPr>
          <w:rFonts w:ascii="GHEA Grapalat" w:hAnsi="GHEA Grapalat" w:cs="Sylfaen"/>
          <w:szCs w:val="24"/>
        </w:rPr>
        <w:t>.2</w:t>
      </w:r>
      <w:r w:rsidR="00F20DA5" w:rsidRPr="00C032F4">
        <w:rPr>
          <w:rFonts w:ascii="GHEA Grapalat" w:hAnsi="GHEA Grapalat" w:cs="Sylfaen"/>
          <w:szCs w:val="24"/>
        </w:rPr>
        <w:t>-րդ</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կետում</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նշված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հարկի</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գումարի</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հաշվարկման</w:t>
      </w:r>
      <w:r w:rsidR="00F61898" w:rsidRPr="00C032F4">
        <w:rPr>
          <w:rFonts w:ascii="GHEA Grapalat" w:hAnsi="GHEA Grapalat" w:cs="Sylfaen"/>
          <w:szCs w:val="24"/>
          <w:lang w:val="hy-AM"/>
        </w:rPr>
        <w:t>, իսկ</w:t>
      </w:r>
      <w:r w:rsidR="00F61898" w:rsidRPr="00C032F4">
        <w:rPr>
          <w:rFonts w:ascii="GHEA Grapalat" w:hAnsi="GHEA Grapalat" w:cs="Sylfaen"/>
          <w:szCs w:val="24"/>
        </w:rPr>
        <w:t xml:space="preserve"> </w:t>
      </w:r>
      <w:r w:rsidR="00F61898" w:rsidRPr="00C032F4">
        <w:rPr>
          <w:rFonts w:ascii="GHEA Grapalat" w:hAnsi="GHEA Grapalat" w:cs="Sylfaen"/>
        </w:rPr>
        <w:t xml:space="preserve">հայտերը գնահատելիս </w:t>
      </w:r>
      <w:proofErr w:type="spellStart"/>
      <w:r w:rsidR="00F61898" w:rsidRPr="00C032F4">
        <w:rPr>
          <w:rFonts w:ascii="GHEA Grapalat" w:hAnsi="GHEA Grapalat" w:cs="Sylfaen"/>
          <w:lang w:val="en-US"/>
        </w:rPr>
        <w:t>հիմք</w:t>
      </w:r>
      <w:proofErr w:type="spellEnd"/>
      <w:r w:rsidR="00F61898" w:rsidRPr="00C032F4">
        <w:rPr>
          <w:rFonts w:ascii="GHEA Grapalat" w:hAnsi="GHEA Grapalat" w:cs="Sylfaen"/>
        </w:rPr>
        <w:t xml:space="preserve"> </w:t>
      </w:r>
      <w:r w:rsidR="00F61898" w:rsidRPr="00C032F4">
        <w:rPr>
          <w:rFonts w:ascii="GHEA Grapalat" w:hAnsi="GHEA Grapalat" w:cs="Sylfaen"/>
          <w:lang w:val="en-US"/>
        </w:rPr>
        <w:t>է</w:t>
      </w:r>
      <w:r w:rsidR="00F61898" w:rsidRPr="00C032F4">
        <w:rPr>
          <w:rFonts w:ascii="GHEA Grapalat" w:hAnsi="GHEA Grapalat" w:cs="Sylfaen"/>
        </w:rPr>
        <w:t xml:space="preserve"> </w:t>
      </w:r>
      <w:proofErr w:type="spellStart"/>
      <w:r w:rsidR="00F61898" w:rsidRPr="00C032F4">
        <w:rPr>
          <w:rFonts w:ascii="GHEA Grapalat" w:hAnsi="GHEA Grapalat" w:cs="Sylfaen"/>
          <w:lang w:val="en-US"/>
        </w:rPr>
        <w:t>ընդունում</w:t>
      </w:r>
      <w:proofErr w:type="spellEnd"/>
      <w:r w:rsidR="00F61898" w:rsidRPr="00C032F4">
        <w:rPr>
          <w:rFonts w:ascii="GHEA Grapalat" w:hAnsi="GHEA Grapalat" w:cs="Sylfaen"/>
        </w:rPr>
        <w:t xml:space="preserve"> </w:t>
      </w:r>
      <w:r w:rsidR="00153C87" w:rsidRPr="00C032F4">
        <w:rPr>
          <w:rFonts w:ascii="GHEA Grapalat" w:hAnsi="GHEA Grapalat" w:cs="Sylfaen"/>
        </w:rPr>
        <w:t>հ</w:t>
      </w:r>
      <w:proofErr w:type="spellStart"/>
      <w:r w:rsidR="00153C87" w:rsidRPr="00C032F4">
        <w:rPr>
          <w:rFonts w:ascii="GHEA Grapalat" w:hAnsi="GHEA Grapalat" w:cs="Sylfaen"/>
          <w:lang w:val="en-US"/>
        </w:rPr>
        <w:t>ամակարգում</w:t>
      </w:r>
      <w:proofErr w:type="spellEnd"/>
      <w:r w:rsidR="00153C87" w:rsidRPr="00C032F4">
        <w:rPr>
          <w:rFonts w:ascii="GHEA Grapalat" w:hAnsi="GHEA Grapalat" w:cs="Sylfaen"/>
        </w:rPr>
        <w:t xml:space="preserve"> </w:t>
      </w:r>
      <w:proofErr w:type="spellStart"/>
      <w:r w:rsidR="00F61898" w:rsidRPr="00C032F4">
        <w:rPr>
          <w:rFonts w:ascii="GHEA Grapalat" w:hAnsi="GHEA Grapalat" w:cs="Sylfaen"/>
          <w:lang w:val="en-US"/>
        </w:rPr>
        <w:t>կցված</w:t>
      </w:r>
      <w:proofErr w:type="spellEnd"/>
      <w:r w:rsidR="00F61898" w:rsidRPr="00C032F4">
        <w:rPr>
          <w:rFonts w:ascii="GHEA Grapalat" w:hAnsi="GHEA Grapalat" w:cs="Sylfaen"/>
        </w:rPr>
        <w:t xml:space="preserve">` </w:t>
      </w:r>
      <w:proofErr w:type="spellStart"/>
      <w:r w:rsidR="00AE4008" w:rsidRPr="00C032F4">
        <w:rPr>
          <w:rFonts w:ascii="GHEA Grapalat" w:hAnsi="GHEA Grapalat" w:cs="Sylfaen"/>
          <w:lang w:val="en-US"/>
        </w:rPr>
        <w:t>մ</w:t>
      </w:r>
      <w:r w:rsidR="00F61898" w:rsidRPr="00C032F4">
        <w:rPr>
          <w:rFonts w:ascii="GHEA Grapalat" w:hAnsi="GHEA Grapalat" w:cs="Sylfaen"/>
          <w:lang w:val="en-US"/>
        </w:rPr>
        <w:t>ասնակցի</w:t>
      </w:r>
      <w:proofErr w:type="spellEnd"/>
      <w:r w:rsidR="00F61898" w:rsidRPr="00C032F4">
        <w:rPr>
          <w:rFonts w:ascii="GHEA Grapalat" w:hAnsi="GHEA Grapalat" w:cs="Sylfaen"/>
        </w:rPr>
        <w:t xml:space="preserve"> </w:t>
      </w:r>
      <w:proofErr w:type="spellStart"/>
      <w:r w:rsidR="00F61898" w:rsidRPr="00C032F4">
        <w:rPr>
          <w:rFonts w:ascii="GHEA Grapalat" w:hAnsi="GHEA Grapalat" w:cs="Sylfaen"/>
          <w:lang w:val="en-US"/>
        </w:rPr>
        <w:t>կողմից</w:t>
      </w:r>
      <w:proofErr w:type="spellEnd"/>
      <w:r w:rsidR="00F61898" w:rsidRPr="00C032F4">
        <w:rPr>
          <w:rFonts w:ascii="GHEA Grapalat" w:hAnsi="GHEA Grapalat" w:cs="Sylfaen"/>
        </w:rPr>
        <w:t xml:space="preserve"> </w:t>
      </w:r>
      <w:proofErr w:type="spellStart"/>
      <w:r w:rsidR="00F61898" w:rsidRPr="00C032F4">
        <w:rPr>
          <w:rFonts w:ascii="GHEA Grapalat" w:hAnsi="GHEA Grapalat" w:cs="Sylfaen"/>
          <w:lang w:val="en-US"/>
        </w:rPr>
        <w:t>հաստատված</w:t>
      </w:r>
      <w:proofErr w:type="spellEnd"/>
      <w:r w:rsidR="00F61898" w:rsidRPr="00C032F4">
        <w:rPr>
          <w:rFonts w:ascii="GHEA Grapalat" w:hAnsi="GHEA Grapalat" w:cs="Sylfaen"/>
        </w:rPr>
        <w:t xml:space="preserve"> </w:t>
      </w:r>
      <w:proofErr w:type="spellStart"/>
      <w:r w:rsidR="00F61898" w:rsidRPr="00C032F4">
        <w:rPr>
          <w:rFonts w:ascii="GHEA Grapalat" w:hAnsi="GHEA Grapalat" w:cs="Sylfaen"/>
          <w:lang w:val="en-US"/>
        </w:rPr>
        <w:t>գնային</w:t>
      </w:r>
      <w:proofErr w:type="spellEnd"/>
      <w:r w:rsidR="00F61898" w:rsidRPr="00C032F4">
        <w:rPr>
          <w:rFonts w:ascii="GHEA Grapalat" w:hAnsi="GHEA Grapalat" w:cs="Sylfaen"/>
        </w:rPr>
        <w:t xml:space="preserve"> </w:t>
      </w:r>
      <w:proofErr w:type="spellStart"/>
      <w:r w:rsidR="00F61898" w:rsidRPr="00C032F4">
        <w:rPr>
          <w:rFonts w:ascii="GHEA Grapalat" w:hAnsi="GHEA Grapalat" w:cs="Sylfaen"/>
          <w:lang w:val="en-US"/>
        </w:rPr>
        <w:t>առաջարկը</w:t>
      </w:r>
      <w:proofErr w:type="spellEnd"/>
      <w:r w:rsidR="00F61898" w:rsidRPr="00C032F4">
        <w:rPr>
          <w:rFonts w:ascii="GHEA Grapalat" w:hAnsi="GHEA Grapalat" w:cs="Sylfaen"/>
          <w:lang w:val="hy-AM"/>
        </w:rPr>
        <w:t>:</w:t>
      </w:r>
    </w:p>
    <w:p w14:paraId="43994BF3" w14:textId="77777777" w:rsidR="00CF18EF" w:rsidRPr="00C032F4" w:rsidRDefault="00FD2748" w:rsidP="00CF18EF">
      <w:pPr>
        <w:pStyle w:val="BodyTextIndent"/>
        <w:spacing w:line="240" w:lineRule="auto"/>
        <w:ind w:firstLine="567"/>
        <w:rPr>
          <w:rFonts w:ascii="GHEA Grapalat" w:hAnsi="GHEA Grapalat" w:cs="Sylfaen"/>
          <w:i w:val="0"/>
          <w:szCs w:val="24"/>
          <w:lang w:val="af-ZA"/>
        </w:rPr>
      </w:pPr>
      <w:r w:rsidRPr="00C032F4">
        <w:rPr>
          <w:rFonts w:ascii="GHEA Grapalat" w:hAnsi="GHEA Grapalat" w:cs="Sylfaen"/>
          <w:i w:val="0"/>
          <w:szCs w:val="24"/>
          <w:lang w:val="af-ZA"/>
        </w:rPr>
        <w:t>8</w:t>
      </w:r>
      <w:r w:rsidR="00096865" w:rsidRPr="00C032F4">
        <w:rPr>
          <w:rFonts w:ascii="GHEA Grapalat" w:hAnsi="GHEA Grapalat" w:cs="Sylfaen"/>
          <w:i w:val="0"/>
          <w:szCs w:val="24"/>
          <w:lang w:val="af-ZA"/>
        </w:rPr>
        <w:t>.</w:t>
      </w:r>
      <w:r w:rsidR="00D770E9" w:rsidRPr="00C032F4">
        <w:rPr>
          <w:rFonts w:ascii="GHEA Grapalat" w:hAnsi="GHEA Grapalat" w:cs="Sylfaen"/>
          <w:i w:val="0"/>
          <w:szCs w:val="24"/>
          <w:lang w:val="hy-AM"/>
        </w:rPr>
        <w:t>5</w:t>
      </w:r>
      <w:r w:rsidR="00D7435F"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Եթե</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հայտում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անհամապատասխանություն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է</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տեղ</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գտել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տառերով</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թվերով</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գրված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գումարների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միջև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ապա</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հիմք</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է</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ընդունվում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տառերով</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գրված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գումարը</w:t>
      </w:r>
      <w:r w:rsidR="004D5671" w:rsidRPr="00C032F4">
        <w:rPr>
          <w:rFonts w:ascii="GHEA Grapalat" w:hAnsi="GHEA Grapalat" w:cs="Sylfaen"/>
          <w:i w:val="0"/>
          <w:szCs w:val="24"/>
          <w:lang w:val="hy-AM"/>
        </w:rPr>
        <w:t>։</w:t>
      </w:r>
      <w:r w:rsidR="00096865"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Եթե</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առաջարկվող</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գները</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ներկայացված</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են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երկու</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կամ</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ավելի</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արժույթներով</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ապա</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դրանք</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համեմատվում</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են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Հայաստանի</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Հանրապետության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դրամով</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Կենտրոնական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բանկի</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կողմից</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հայտերի</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բացման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օրվա</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սահմանված</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փոխարժեքով։</w:t>
      </w:r>
      <w:r w:rsidR="00CF18EF" w:rsidRPr="00C032F4">
        <w:rPr>
          <w:rFonts w:ascii="GHEA Grapalat" w:hAnsi="GHEA Grapalat" w:cs="Sylfaen"/>
          <w:i w:val="0"/>
          <w:szCs w:val="24"/>
          <w:lang w:val="af-ZA"/>
        </w:rPr>
        <w:t xml:space="preserve"> </w:t>
      </w:r>
    </w:p>
    <w:p w14:paraId="12E71D29" w14:textId="65D55135" w:rsidR="009B6D58" w:rsidRPr="00C032F4" w:rsidRDefault="00FD2748" w:rsidP="00CF18EF">
      <w:pPr>
        <w:pStyle w:val="BodyTextIndent"/>
        <w:spacing w:line="240" w:lineRule="auto"/>
        <w:ind w:firstLine="567"/>
        <w:rPr>
          <w:rFonts w:ascii="GHEA Grapalat" w:hAnsi="GHEA Grapalat" w:cs="Sylfaen"/>
          <w:szCs w:val="24"/>
          <w:lang w:val="af-ZA"/>
        </w:rPr>
      </w:pPr>
      <w:r w:rsidRPr="00C032F4">
        <w:rPr>
          <w:rFonts w:ascii="GHEA Grapalat" w:hAnsi="GHEA Grapalat"/>
          <w:i w:val="0"/>
          <w:iCs/>
          <w:lang w:val="af-ZA" w:eastAsia="x-none"/>
        </w:rPr>
        <w:t>8</w:t>
      </w:r>
      <w:r w:rsidR="00633389" w:rsidRPr="00C032F4">
        <w:rPr>
          <w:rFonts w:ascii="GHEA Grapalat" w:hAnsi="GHEA Grapalat"/>
          <w:i w:val="0"/>
          <w:iCs/>
          <w:lang w:val="af-ZA" w:eastAsia="x-none"/>
        </w:rPr>
        <w:t>.</w:t>
      </w:r>
      <w:r w:rsidR="00DA10D3" w:rsidRPr="00C032F4">
        <w:rPr>
          <w:rFonts w:ascii="GHEA Grapalat" w:hAnsi="GHEA Grapalat"/>
          <w:i w:val="0"/>
          <w:iCs/>
          <w:lang w:val="hy-AM" w:eastAsia="x-none"/>
        </w:rPr>
        <w:t>6</w:t>
      </w:r>
      <w:r w:rsidR="00D7435F" w:rsidRPr="00C032F4">
        <w:rPr>
          <w:rFonts w:ascii="GHEA Grapalat" w:hAnsi="GHEA Grapalat"/>
          <w:i w:val="0"/>
          <w:iCs/>
          <w:lang w:val="af-ZA" w:eastAsia="x-none"/>
        </w:rPr>
        <w:t xml:space="preserve"> </w:t>
      </w:r>
      <w:r w:rsidR="00973FB1" w:rsidRPr="00C032F4">
        <w:rPr>
          <w:rFonts w:ascii="GHEA Grapalat" w:hAnsi="GHEA Grapalat"/>
          <w:i w:val="0"/>
          <w:iCs/>
          <w:lang w:val="af-ZA" w:eastAsia="x-none"/>
        </w:rPr>
        <w:t>Հ</w:t>
      </w:r>
      <w:r w:rsidR="00973FB1" w:rsidRPr="00C032F4">
        <w:rPr>
          <w:rFonts w:ascii="GHEA Grapalat" w:hAnsi="GHEA Grapalat" w:cs="Sylfaen"/>
          <w:i w:val="0"/>
          <w:iCs/>
          <w:szCs w:val="24"/>
          <w:lang w:val="ru-RU"/>
        </w:rPr>
        <w:t>անձնաժողովը</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հրավերի</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պահանջների</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նկատմամբ</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բավարար</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գնահատված</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հայտեր</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ներկայացրած</w:t>
      </w:r>
      <w:r w:rsidR="00973FB1" w:rsidRPr="00C032F4">
        <w:rPr>
          <w:rFonts w:ascii="GHEA Grapalat" w:hAnsi="GHEA Grapalat" w:cs="Sylfaen"/>
          <w:i w:val="0"/>
          <w:iCs/>
          <w:szCs w:val="24"/>
          <w:lang w:val="af-ZA"/>
        </w:rPr>
        <w:t xml:space="preserve"> </w:t>
      </w:r>
      <w:r w:rsidRPr="00C032F4">
        <w:rPr>
          <w:rFonts w:ascii="GHEA Grapalat" w:hAnsi="GHEA Grapalat" w:cs="Sylfaen"/>
          <w:i w:val="0"/>
          <w:iCs/>
          <w:szCs w:val="24"/>
        </w:rPr>
        <w:t>մ</w:t>
      </w:r>
      <w:r w:rsidR="00973FB1" w:rsidRPr="00C032F4">
        <w:rPr>
          <w:rFonts w:ascii="GHEA Grapalat" w:hAnsi="GHEA Grapalat" w:cs="Sylfaen"/>
          <w:i w:val="0"/>
          <w:iCs/>
          <w:szCs w:val="24"/>
          <w:lang w:val="ru-RU"/>
        </w:rPr>
        <w:t>ասնակիցներից</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որոշում</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և</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հայտարարում</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է</w:t>
      </w:r>
      <w:r w:rsidR="00973FB1" w:rsidRPr="00C032F4">
        <w:rPr>
          <w:rFonts w:ascii="GHEA Grapalat" w:hAnsi="GHEA Grapalat" w:cs="Sylfaen"/>
          <w:i w:val="0"/>
          <w:iCs/>
          <w:szCs w:val="24"/>
          <w:lang w:val="af-ZA"/>
        </w:rPr>
        <w:t xml:space="preserve"> </w:t>
      </w:r>
      <w:r w:rsidR="00D32414" w:rsidRPr="00C032F4">
        <w:rPr>
          <w:rFonts w:ascii="GHEA Grapalat" w:hAnsi="GHEA Grapalat" w:cs="Sylfaen"/>
          <w:i w:val="0"/>
          <w:iCs/>
          <w:szCs w:val="24"/>
          <w:lang w:val="hy-AM"/>
        </w:rPr>
        <w:t>ընտրված</w:t>
      </w:r>
      <w:r w:rsidR="00D32414" w:rsidRPr="00C032F4">
        <w:rPr>
          <w:rFonts w:ascii="GHEA Grapalat" w:hAnsi="GHEA Grapalat" w:cs="Sylfaen"/>
          <w:i w:val="0"/>
          <w:iCs/>
          <w:szCs w:val="24"/>
          <w:lang w:val="af-ZA"/>
        </w:rPr>
        <w:t xml:space="preserve"> </w:t>
      </w:r>
      <w:r w:rsidR="001B4854" w:rsidRPr="00C032F4">
        <w:rPr>
          <w:rFonts w:ascii="GHEA Grapalat" w:hAnsi="GHEA Grapalat" w:cs="Sylfaen"/>
          <w:i w:val="0"/>
          <w:iCs/>
          <w:szCs w:val="24"/>
          <w:lang w:val="hy-AM"/>
        </w:rPr>
        <w:t xml:space="preserve">և </w:t>
      </w:r>
      <w:r w:rsidR="0043390C" w:rsidRPr="00C032F4">
        <w:rPr>
          <w:rFonts w:ascii="GHEA Grapalat" w:hAnsi="GHEA Grapalat" w:cs="Sylfaen"/>
          <w:i w:val="0"/>
          <w:iCs/>
          <w:szCs w:val="24"/>
          <w:lang w:val="hy-AM"/>
        </w:rPr>
        <w:t xml:space="preserve">այդպիսին չճանաչված </w:t>
      </w:r>
      <w:r w:rsidR="00973FB1" w:rsidRPr="00C032F4">
        <w:rPr>
          <w:rFonts w:ascii="GHEA Grapalat" w:hAnsi="GHEA Grapalat" w:cs="Sylfaen"/>
          <w:i w:val="0"/>
          <w:iCs/>
          <w:szCs w:val="24"/>
          <w:lang w:val="ru-RU"/>
        </w:rPr>
        <w:t>մասնակիցներին</w:t>
      </w:r>
      <w:r w:rsidR="00973FB1" w:rsidRPr="00C032F4">
        <w:rPr>
          <w:rFonts w:ascii="GHEA Grapalat" w:hAnsi="GHEA Grapalat" w:cs="Sylfaen"/>
          <w:i w:val="0"/>
          <w:iCs/>
          <w:szCs w:val="24"/>
          <w:lang w:val="af-ZA"/>
        </w:rPr>
        <w:t>:</w:t>
      </w:r>
      <w:r w:rsidR="00D32414"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Առաջարկված</w:t>
      </w:r>
      <w:r w:rsidR="009B6D58"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նվազագույն</w:t>
      </w:r>
      <w:r w:rsidR="009B6D58"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գների</w:t>
      </w:r>
      <w:r w:rsidR="009B6D58"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հավասարության</w:t>
      </w:r>
      <w:r w:rsidR="009B6D58"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դեպքում</w:t>
      </w:r>
      <w:r w:rsidR="009B6D58" w:rsidRPr="00C032F4">
        <w:rPr>
          <w:rFonts w:ascii="GHEA Grapalat" w:hAnsi="GHEA Grapalat" w:cs="Sylfaen"/>
          <w:szCs w:val="24"/>
          <w:lang w:val="af-ZA"/>
        </w:rPr>
        <w:t xml:space="preserve"> </w:t>
      </w:r>
    </w:p>
    <w:p w14:paraId="47566FE8" w14:textId="1B0A0E4F" w:rsidR="009B6D58" w:rsidRPr="00C032F4" w:rsidRDefault="009B6D58" w:rsidP="00EF3662">
      <w:pPr>
        <w:pStyle w:val="norm"/>
        <w:spacing w:line="240" w:lineRule="auto"/>
        <w:rPr>
          <w:rFonts w:ascii="GHEA Grapalat" w:hAnsi="GHEA Grapalat" w:cs="Sylfaen"/>
          <w:sz w:val="20"/>
          <w:szCs w:val="24"/>
          <w:lang w:val="af-ZA" w:eastAsia="en-US"/>
        </w:rPr>
      </w:pPr>
      <w:r w:rsidRPr="00C032F4">
        <w:rPr>
          <w:rFonts w:ascii="GHEA Grapalat" w:hAnsi="GHEA Grapalat" w:cs="Sylfaen"/>
          <w:sz w:val="20"/>
          <w:szCs w:val="24"/>
          <w:lang w:val="ru-RU" w:eastAsia="en-US"/>
        </w:rPr>
        <w:t>ա</w:t>
      </w:r>
      <w:r w:rsidRPr="00C032F4">
        <w:rPr>
          <w:rFonts w:ascii="GHEA Grapalat" w:hAnsi="GHEA Grapalat" w:cs="Sylfaen"/>
          <w:sz w:val="20"/>
          <w:szCs w:val="24"/>
          <w:lang w:val="af-ZA" w:eastAsia="en-US"/>
        </w:rPr>
        <w:t xml:space="preserve">. </w:t>
      </w:r>
      <w:r w:rsidR="00E34189" w:rsidRPr="00C032F4">
        <w:rPr>
          <w:rFonts w:ascii="GHEA Grapalat" w:hAnsi="GHEA Grapalat" w:cs="Sylfaen"/>
          <w:sz w:val="20"/>
          <w:szCs w:val="24"/>
          <w:lang w:val="hy-AM" w:eastAsia="en-US"/>
        </w:rPr>
        <w:t>ընտրված</w:t>
      </w:r>
      <w:r w:rsidR="00E34189"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և</w:t>
      </w:r>
      <w:r w:rsidRPr="00C032F4">
        <w:rPr>
          <w:rFonts w:ascii="GHEA Grapalat" w:hAnsi="GHEA Grapalat" w:cs="Sylfaen"/>
          <w:sz w:val="20"/>
          <w:szCs w:val="24"/>
          <w:lang w:val="af-ZA" w:eastAsia="en-US"/>
        </w:rPr>
        <w:t xml:space="preserve"> </w:t>
      </w:r>
      <w:r w:rsidR="004E2F96" w:rsidRPr="00C032F4">
        <w:rPr>
          <w:rFonts w:ascii="GHEA Grapalat" w:hAnsi="GHEA Grapalat" w:cs="Sylfaen"/>
          <w:sz w:val="20"/>
          <w:szCs w:val="24"/>
          <w:lang w:val="hy-AM" w:eastAsia="en-US"/>
        </w:rPr>
        <w:t>այդպիսին չճանաչված</w:t>
      </w:r>
      <w:r w:rsidR="004E2F96" w:rsidRPr="00C032F4">
        <w:rPr>
          <w:rFonts w:ascii="GHEA Grapalat" w:hAnsi="GHEA Grapalat" w:cs="Sylfaen"/>
          <w:sz w:val="20"/>
          <w:szCs w:val="24"/>
          <w:lang w:val="af-ZA" w:eastAsia="en-US"/>
        </w:rPr>
        <w:t xml:space="preserve"> </w:t>
      </w:r>
      <w:r w:rsidR="00FD2748" w:rsidRPr="00C032F4">
        <w:rPr>
          <w:rFonts w:ascii="GHEA Grapalat" w:hAnsi="GHEA Grapalat" w:cs="Sylfaen"/>
          <w:sz w:val="20"/>
          <w:szCs w:val="24"/>
          <w:lang w:val="af-ZA" w:eastAsia="en-US"/>
        </w:rPr>
        <w:t>մ</w:t>
      </w:r>
      <w:r w:rsidRPr="00C032F4">
        <w:rPr>
          <w:rFonts w:ascii="GHEA Grapalat" w:hAnsi="GHEA Grapalat" w:cs="Sylfaen"/>
          <w:sz w:val="20"/>
          <w:szCs w:val="24"/>
          <w:lang w:val="ru-RU" w:eastAsia="en-US"/>
        </w:rPr>
        <w:t>ասնակիցներին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որոշելու</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նպատակով</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հանձնաժողովի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նիստում</w:t>
      </w:r>
      <w:r w:rsidRPr="00C032F4">
        <w:rPr>
          <w:rFonts w:ascii="GHEA Grapalat" w:hAnsi="GHEA Grapalat" w:cs="Sylfaen"/>
          <w:sz w:val="20"/>
          <w:szCs w:val="24"/>
          <w:lang w:val="af-ZA" w:eastAsia="en-US"/>
        </w:rPr>
        <w:t xml:space="preserve"> </w:t>
      </w:r>
      <w:r w:rsidR="00DA10D3" w:rsidRPr="00C032F4">
        <w:rPr>
          <w:rFonts w:ascii="GHEA Grapalat" w:hAnsi="GHEA Grapalat" w:cs="Sylfaen"/>
          <w:sz w:val="20"/>
          <w:szCs w:val="24"/>
          <w:lang w:val="hy-AM" w:eastAsia="en-US"/>
        </w:rPr>
        <w:t xml:space="preserve">հավասար գներ ներկայացրած </w:t>
      </w:r>
      <w:r w:rsidR="00FD2748" w:rsidRPr="00C032F4">
        <w:rPr>
          <w:rFonts w:ascii="GHEA Grapalat" w:hAnsi="GHEA Grapalat" w:cs="Sylfaen"/>
          <w:sz w:val="20"/>
          <w:szCs w:val="24"/>
          <w:lang w:val="af-ZA" w:eastAsia="en-US"/>
        </w:rPr>
        <w:t>մ</w:t>
      </w:r>
      <w:r w:rsidRPr="00C032F4">
        <w:rPr>
          <w:rFonts w:ascii="GHEA Grapalat" w:hAnsi="GHEA Grapalat" w:cs="Sylfaen"/>
          <w:sz w:val="20"/>
          <w:szCs w:val="24"/>
          <w:lang w:val="ru-RU" w:eastAsia="en-US"/>
        </w:rPr>
        <w:t>ասնակիցների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հետ</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վարվում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միաժամանակյա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բանակցություններ</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եթե</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նիստին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ներկա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են</w:t>
      </w:r>
      <w:r w:rsidRPr="00C032F4">
        <w:rPr>
          <w:rFonts w:ascii="GHEA Grapalat" w:hAnsi="GHEA Grapalat" w:cs="Sylfaen"/>
          <w:sz w:val="20"/>
          <w:szCs w:val="24"/>
          <w:lang w:val="af-ZA" w:eastAsia="en-US"/>
        </w:rPr>
        <w:t xml:space="preserve"> </w:t>
      </w:r>
      <w:r w:rsidR="00DA10D3" w:rsidRPr="00C032F4">
        <w:rPr>
          <w:rFonts w:ascii="GHEA Grapalat" w:hAnsi="GHEA Grapalat" w:cs="Sylfaen"/>
          <w:sz w:val="20"/>
          <w:szCs w:val="24"/>
          <w:lang w:val="hy-AM" w:eastAsia="en-US"/>
        </w:rPr>
        <w:t>այդ</w:t>
      </w:r>
      <w:r w:rsidR="00FD2748" w:rsidRPr="00C032F4">
        <w:rPr>
          <w:rFonts w:ascii="GHEA Grapalat" w:hAnsi="GHEA Grapalat" w:cs="Sylfaen"/>
          <w:sz w:val="20"/>
          <w:szCs w:val="24"/>
          <w:lang w:val="af-ZA" w:eastAsia="en-US"/>
        </w:rPr>
        <w:t>մ</w:t>
      </w:r>
      <w:r w:rsidRPr="00C032F4">
        <w:rPr>
          <w:rFonts w:ascii="GHEA Grapalat" w:hAnsi="GHEA Grapalat" w:cs="Sylfaen"/>
          <w:sz w:val="20"/>
          <w:szCs w:val="24"/>
          <w:lang w:val="ru-RU" w:eastAsia="en-US"/>
        </w:rPr>
        <w:t>ասնակիցները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համապատասխան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լիազորություն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ունեցող</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ներկայացուցիչները</w:t>
      </w:r>
      <w:r w:rsidRPr="00C032F4">
        <w:rPr>
          <w:rFonts w:ascii="GHEA Grapalat" w:hAnsi="GHEA Grapalat" w:cs="Sylfaen"/>
          <w:sz w:val="20"/>
          <w:szCs w:val="24"/>
          <w:lang w:val="af-ZA" w:eastAsia="en-US"/>
        </w:rPr>
        <w:t>),</w:t>
      </w:r>
    </w:p>
    <w:p w14:paraId="5A0FF218" w14:textId="4667E3CF" w:rsidR="009B6D58" w:rsidRPr="00C032F4" w:rsidRDefault="009B6D58" w:rsidP="00EF3662">
      <w:pPr>
        <w:pStyle w:val="norm"/>
        <w:spacing w:line="240" w:lineRule="auto"/>
        <w:rPr>
          <w:rFonts w:ascii="GHEA Grapalat" w:hAnsi="GHEA Grapalat" w:cs="Sylfaen"/>
          <w:sz w:val="20"/>
          <w:szCs w:val="24"/>
          <w:lang w:val="af-ZA" w:eastAsia="en-US"/>
        </w:rPr>
      </w:pPr>
      <w:r w:rsidRPr="00C032F4">
        <w:rPr>
          <w:rFonts w:ascii="GHEA Grapalat" w:hAnsi="GHEA Grapalat" w:cs="Sylfaen"/>
          <w:sz w:val="20"/>
          <w:szCs w:val="24"/>
          <w:lang w:val="ru-RU" w:eastAsia="en-US"/>
        </w:rPr>
        <w:t>բ</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հակառակ</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դեպքում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հանձնաժողովի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նիստը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կասեցվում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է</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և</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մեկ</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աշխատանքային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օրվա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ընթացքում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հանձնաժողովի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քարտուղարը</w:t>
      </w:r>
      <w:r w:rsidRPr="00C032F4">
        <w:rPr>
          <w:rFonts w:ascii="GHEA Grapalat" w:hAnsi="GHEA Grapalat" w:cs="Sylfaen"/>
          <w:sz w:val="20"/>
          <w:szCs w:val="24"/>
          <w:lang w:val="af-ZA" w:eastAsia="en-US"/>
        </w:rPr>
        <w:t xml:space="preserve"> </w:t>
      </w:r>
      <w:r w:rsidR="00DA10D3" w:rsidRPr="00C032F4">
        <w:rPr>
          <w:rFonts w:ascii="GHEA Grapalat" w:hAnsi="GHEA Grapalat" w:cs="Sylfaen"/>
          <w:sz w:val="20"/>
          <w:szCs w:val="24"/>
          <w:lang w:val="hy-AM" w:eastAsia="en-US"/>
        </w:rPr>
        <w:t>հավասար գներ</w:t>
      </w:r>
      <w:r w:rsidR="00143E8C" w:rsidRPr="00C032F4">
        <w:rPr>
          <w:rFonts w:ascii="GHEA Grapalat" w:hAnsi="GHEA Grapalat" w:cs="Sylfaen"/>
          <w:sz w:val="20"/>
          <w:szCs w:val="24"/>
          <w:lang w:val="ru-RU" w:eastAsia="en-US"/>
        </w:rPr>
        <w:t>ներկայացրած</w:t>
      </w:r>
      <w:r w:rsidR="00143E8C" w:rsidRPr="00C032F4">
        <w:rPr>
          <w:rFonts w:ascii="GHEA Grapalat" w:hAnsi="GHEA Grapalat" w:cs="Sylfaen"/>
          <w:sz w:val="20"/>
          <w:szCs w:val="24"/>
          <w:lang w:val="af-ZA" w:eastAsia="en-US"/>
        </w:rPr>
        <w:t xml:space="preserve"> </w:t>
      </w:r>
      <w:r w:rsidR="00143E8C" w:rsidRPr="00C032F4">
        <w:rPr>
          <w:rFonts w:ascii="GHEA Grapalat" w:hAnsi="GHEA Grapalat" w:cs="Sylfaen"/>
          <w:sz w:val="20"/>
          <w:szCs w:val="24"/>
          <w:lang w:val="ru-RU" w:eastAsia="en-US"/>
        </w:rPr>
        <w:t>մասնակիցներին</w:t>
      </w:r>
      <w:r w:rsidR="00143E8C" w:rsidRPr="00C032F4">
        <w:rPr>
          <w:rFonts w:ascii="GHEA Grapalat" w:hAnsi="GHEA Grapalat" w:cs="Sylfaen"/>
          <w:sz w:val="20"/>
          <w:szCs w:val="24"/>
          <w:lang w:val="af-ZA" w:eastAsia="en-US"/>
        </w:rPr>
        <w:t xml:space="preserve"> </w:t>
      </w:r>
      <w:r w:rsidR="00143E8C" w:rsidRPr="00C032F4">
        <w:rPr>
          <w:rFonts w:ascii="GHEA Grapalat" w:hAnsi="GHEA Grapalat" w:cs="Sylfaen"/>
          <w:sz w:val="20"/>
          <w:szCs w:val="24"/>
          <w:lang w:val="ru-RU" w:eastAsia="en-US"/>
        </w:rPr>
        <w:t>համակարգի</w:t>
      </w:r>
      <w:r w:rsidR="00143E8C" w:rsidRPr="00C032F4">
        <w:rPr>
          <w:rFonts w:ascii="GHEA Grapalat" w:hAnsi="GHEA Grapalat" w:cs="Sylfaen"/>
          <w:sz w:val="20"/>
          <w:szCs w:val="24"/>
          <w:lang w:val="af-ZA" w:eastAsia="en-US"/>
        </w:rPr>
        <w:t xml:space="preserve"> </w:t>
      </w:r>
      <w:r w:rsidR="00143E8C" w:rsidRPr="00C032F4">
        <w:rPr>
          <w:rFonts w:ascii="GHEA Grapalat" w:hAnsi="GHEA Grapalat" w:cs="Sylfaen"/>
          <w:sz w:val="20"/>
          <w:szCs w:val="24"/>
          <w:lang w:val="ru-RU" w:eastAsia="en-US"/>
        </w:rPr>
        <w:t>միջոցով</w:t>
      </w:r>
      <w:r w:rsidR="00DA10D3" w:rsidRPr="00C032F4">
        <w:rPr>
          <w:rFonts w:ascii="GHEA Grapalat" w:hAnsi="GHEA Grapalat" w:cs="Sylfaen"/>
          <w:sz w:val="20"/>
          <w:szCs w:val="24"/>
          <w:lang w:val="hy-AM" w:eastAsia="en-US"/>
        </w:rPr>
        <w:t>՝ ոչ ավտոմատ ծանուցման եղանակով,</w:t>
      </w:r>
      <w:r w:rsidR="00143E8C"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միաժամանակ</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ծանուցում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է</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գների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նվազեցման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շուրջ</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միաժամանակյա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բանակցությունների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վարման</w:t>
      </w:r>
      <w:r w:rsidR="004E2F96" w:rsidRPr="00C032F4">
        <w:rPr>
          <w:rFonts w:ascii="GHEA Grapalat" w:hAnsi="GHEA Grapalat" w:cs="Sylfaen"/>
          <w:sz w:val="20"/>
          <w:szCs w:val="24"/>
          <w:lang w:val="hy-AM" w:eastAsia="en-US"/>
        </w:rPr>
        <w:t xml:space="preserve"> պայմանների, տևողության,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օրվա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ժամի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և</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վայրի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մասին</w:t>
      </w:r>
      <w:r w:rsidRPr="00C032F4">
        <w:rPr>
          <w:rFonts w:ascii="GHEA Grapalat" w:hAnsi="GHEA Grapalat" w:cs="Sylfaen"/>
          <w:sz w:val="20"/>
          <w:szCs w:val="24"/>
          <w:lang w:val="af-ZA" w:eastAsia="en-US"/>
        </w:rPr>
        <w:t>,</w:t>
      </w:r>
    </w:p>
    <w:p w14:paraId="30C76241" w14:textId="77777777" w:rsidR="009B6D58" w:rsidRPr="00C032F4" w:rsidRDefault="009B6D58" w:rsidP="00EF3662">
      <w:pPr>
        <w:pStyle w:val="norm"/>
        <w:spacing w:line="240" w:lineRule="auto"/>
        <w:rPr>
          <w:rFonts w:ascii="GHEA Grapalat" w:hAnsi="GHEA Grapalat" w:cs="Sylfaen"/>
          <w:color w:val="FF0000"/>
          <w:sz w:val="20"/>
          <w:szCs w:val="24"/>
          <w:lang w:val="af-ZA" w:eastAsia="en-US"/>
        </w:rPr>
      </w:pPr>
      <w:r w:rsidRPr="00C032F4">
        <w:rPr>
          <w:rFonts w:ascii="GHEA Grapalat" w:hAnsi="GHEA Grapalat" w:cs="Sylfaen"/>
          <w:sz w:val="20"/>
          <w:szCs w:val="24"/>
          <w:lang w:val="ru-RU" w:eastAsia="en-US"/>
        </w:rPr>
        <w:t>գ</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բանակցությունները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վարվում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ոչ</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շուտ</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քան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ծանուցումն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ուղարկվելու</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օրվան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հաջորդող</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օրվանից</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երկրորդ</w:t>
      </w:r>
      <w:r w:rsidRPr="00C032F4">
        <w:rPr>
          <w:rFonts w:ascii="GHEA Grapalat" w:hAnsi="GHEA Grapalat" w:cs="Sylfaen"/>
          <w:sz w:val="20"/>
          <w:szCs w:val="24"/>
          <w:lang w:val="af-ZA" w:eastAsia="en-US"/>
        </w:rPr>
        <w:t xml:space="preserve"> </w:t>
      </w:r>
      <w:r w:rsidR="00973FB1" w:rsidRPr="00C032F4">
        <w:rPr>
          <w:rFonts w:ascii="GHEA Grapalat" w:hAnsi="GHEA Grapalat" w:cs="Sylfaen"/>
          <w:sz w:val="20"/>
          <w:szCs w:val="24"/>
          <w:lang w:val="af-ZA" w:eastAsia="en-US"/>
        </w:rPr>
        <w:t xml:space="preserve">և ոչ ուշ, քան </w:t>
      </w:r>
      <w:r w:rsidR="008A2FF1" w:rsidRPr="00C032F4">
        <w:rPr>
          <w:rFonts w:ascii="GHEA Grapalat" w:hAnsi="GHEA Grapalat" w:cs="Sylfaen"/>
          <w:sz w:val="20"/>
          <w:szCs w:val="24"/>
          <w:lang w:val="hy-AM" w:eastAsia="en-US"/>
        </w:rPr>
        <w:t>հինգերորդ</w:t>
      </w:r>
      <w:r w:rsidR="008A2FF1"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աշխատանքային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օրը</w:t>
      </w:r>
      <w:r w:rsidRPr="00C032F4">
        <w:rPr>
          <w:rFonts w:ascii="GHEA Grapalat" w:hAnsi="GHEA Grapalat" w:cs="Sylfaen"/>
          <w:sz w:val="20"/>
          <w:szCs w:val="24"/>
          <w:lang w:val="af-ZA" w:eastAsia="en-US"/>
        </w:rPr>
        <w:t xml:space="preserve">, </w:t>
      </w:r>
    </w:p>
    <w:p w14:paraId="6C1121CA" w14:textId="7CE73CB5" w:rsidR="009B6D58" w:rsidRPr="00C032F4" w:rsidRDefault="009B6D58" w:rsidP="00EF3662">
      <w:pPr>
        <w:pStyle w:val="norm"/>
        <w:spacing w:line="240" w:lineRule="auto"/>
        <w:rPr>
          <w:rFonts w:ascii="GHEA Grapalat" w:hAnsi="GHEA Grapalat" w:cs="Sylfaen"/>
          <w:sz w:val="20"/>
          <w:szCs w:val="24"/>
          <w:lang w:val="af-ZA" w:eastAsia="en-US"/>
        </w:rPr>
      </w:pPr>
      <w:r w:rsidRPr="00C032F4">
        <w:rPr>
          <w:rFonts w:ascii="GHEA Grapalat" w:hAnsi="GHEA Grapalat" w:cs="Sylfaen"/>
          <w:sz w:val="20"/>
          <w:szCs w:val="24"/>
          <w:lang w:val="ru-RU" w:eastAsia="en-US"/>
        </w:rPr>
        <w:t>դ</w:t>
      </w:r>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յուրաքանչյուր</w:t>
      </w:r>
      <w:proofErr w:type="spellEnd"/>
      <w:r w:rsidRPr="00C032F4">
        <w:rPr>
          <w:rFonts w:ascii="GHEA Grapalat" w:hAnsi="GHEA Grapalat" w:cs="Sylfaen"/>
          <w:sz w:val="20"/>
          <w:szCs w:val="24"/>
          <w:lang w:val="af-ZA" w:eastAsia="en-US"/>
        </w:rPr>
        <w:t xml:space="preserve"> </w:t>
      </w:r>
      <w:proofErr w:type="spellStart"/>
      <w:r w:rsidR="007210AC" w:rsidRPr="00C032F4">
        <w:rPr>
          <w:rFonts w:ascii="GHEA Grapalat" w:hAnsi="GHEA Grapalat" w:cs="Sylfaen"/>
          <w:sz w:val="20"/>
          <w:szCs w:val="24"/>
          <w:lang w:eastAsia="en-US"/>
        </w:rPr>
        <w:t>մ</w:t>
      </w:r>
      <w:r w:rsidR="003B1FC0" w:rsidRPr="00C032F4">
        <w:rPr>
          <w:rFonts w:ascii="GHEA Grapalat" w:hAnsi="GHEA Grapalat" w:cs="Sylfaen"/>
          <w:sz w:val="20"/>
          <w:szCs w:val="24"/>
          <w:lang w:eastAsia="en-US"/>
        </w:rPr>
        <w:t>ա</w:t>
      </w:r>
      <w:r w:rsidRPr="00C032F4">
        <w:rPr>
          <w:rFonts w:ascii="GHEA Grapalat" w:hAnsi="GHEA Grapalat" w:cs="Sylfaen"/>
          <w:sz w:val="20"/>
          <w:szCs w:val="24"/>
          <w:lang w:eastAsia="en-US"/>
        </w:rPr>
        <w:t>սնակցի</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տվյալ</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պահին</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ներկայացրած</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գնային</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առաջարկը</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հրապարակվում</w:t>
      </w:r>
      <w:proofErr w:type="spellEnd"/>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eastAsia="en-US"/>
        </w:rPr>
        <w:t>է</w:t>
      </w:r>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մյուս</w:t>
      </w:r>
      <w:proofErr w:type="spellEnd"/>
      <w:r w:rsidRPr="00C032F4">
        <w:rPr>
          <w:rFonts w:ascii="GHEA Grapalat" w:hAnsi="GHEA Grapalat" w:cs="Sylfaen"/>
          <w:sz w:val="20"/>
          <w:szCs w:val="24"/>
          <w:lang w:val="af-ZA" w:eastAsia="en-US"/>
        </w:rPr>
        <w:t xml:space="preserve"> </w:t>
      </w:r>
      <w:proofErr w:type="spellStart"/>
      <w:r w:rsidR="00DA10D3" w:rsidRPr="00C032F4">
        <w:rPr>
          <w:rFonts w:ascii="GHEA Grapalat" w:hAnsi="GHEA Grapalat" w:cs="Sylfaen"/>
          <w:sz w:val="20"/>
          <w:szCs w:val="24"/>
          <w:lang w:eastAsia="en-US"/>
        </w:rPr>
        <w:t>մասնակցի</w:t>
      </w:r>
      <w:proofErr w:type="spellEnd"/>
      <w:r w:rsidR="00DA10D3"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համար</w:t>
      </w:r>
      <w:proofErr w:type="spellEnd"/>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eastAsia="en-US"/>
        </w:rPr>
        <w:t>և</w:t>
      </w:r>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մինչև</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բանակցությունների</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համար</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նախատեսված</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վերջնաժամկետի</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ավարտը</w:t>
      </w:r>
      <w:proofErr w:type="spellEnd"/>
      <w:r w:rsidRPr="00C032F4">
        <w:rPr>
          <w:rFonts w:ascii="GHEA Grapalat" w:hAnsi="GHEA Grapalat" w:cs="Sylfaen"/>
          <w:sz w:val="20"/>
          <w:szCs w:val="24"/>
          <w:lang w:val="af-ZA" w:eastAsia="en-US"/>
        </w:rPr>
        <w:t xml:space="preserve"> </w:t>
      </w:r>
      <w:proofErr w:type="spellStart"/>
      <w:r w:rsidR="007210AC" w:rsidRPr="00C032F4">
        <w:rPr>
          <w:rFonts w:ascii="GHEA Grapalat" w:hAnsi="GHEA Grapalat" w:cs="Sylfaen"/>
          <w:sz w:val="20"/>
          <w:szCs w:val="24"/>
          <w:lang w:eastAsia="en-US"/>
        </w:rPr>
        <w:t>մ</w:t>
      </w:r>
      <w:r w:rsidRPr="00C032F4">
        <w:rPr>
          <w:rFonts w:ascii="GHEA Grapalat" w:hAnsi="GHEA Grapalat" w:cs="Sylfaen"/>
          <w:sz w:val="20"/>
          <w:szCs w:val="24"/>
          <w:lang w:eastAsia="en-US"/>
        </w:rPr>
        <w:t>ասնակիցը</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կարող</w:t>
      </w:r>
      <w:proofErr w:type="spellEnd"/>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eastAsia="en-US"/>
        </w:rPr>
        <w:t>է</w:t>
      </w:r>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վերանայել</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իր</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գնային</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առաջարկը</w:t>
      </w:r>
      <w:proofErr w:type="spellEnd"/>
      <w:r w:rsidRPr="00C032F4">
        <w:rPr>
          <w:rFonts w:ascii="GHEA Grapalat" w:hAnsi="GHEA Grapalat" w:cs="Sylfaen"/>
          <w:sz w:val="20"/>
          <w:szCs w:val="24"/>
          <w:lang w:val="af-ZA" w:eastAsia="en-US"/>
        </w:rPr>
        <w:t>,</w:t>
      </w:r>
    </w:p>
    <w:p w14:paraId="08A7CCF1" w14:textId="361FC879" w:rsidR="00DA10D3" w:rsidRPr="00C032F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C032F4">
        <w:rPr>
          <w:rFonts w:ascii="GHEA Grapalat" w:hAnsi="GHEA Grapalat" w:cs="Sylfaen"/>
          <w:sz w:val="20"/>
          <w:lang w:val="hy-AM"/>
        </w:rPr>
        <w:t xml:space="preserve">       </w:t>
      </w:r>
      <w:r w:rsidR="009B6D58" w:rsidRPr="00C032F4">
        <w:rPr>
          <w:rFonts w:ascii="GHEA Grapalat" w:hAnsi="GHEA Grapalat" w:cs="Sylfaen"/>
          <w:sz w:val="20"/>
          <w:lang w:val="hy-AM"/>
        </w:rPr>
        <w:t>ե. բանակցությունների համար սահմանված վերջնաժամկետը լրանալու պահին, ըստ</w:t>
      </w:r>
      <w:r w:rsidR="00F4506C" w:rsidRPr="00C032F4">
        <w:rPr>
          <w:rFonts w:ascii="GHEA Grapalat" w:hAnsi="GHEA Grapalat" w:cs="Sylfaen"/>
          <w:sz w:val="20"/>
          <w:lang w:val="hy-AM"/>
        </w:rPr>
        <w:t xml:space="preserve"> դրան ներկա</w:t>
      </w:r>
      <w:r w:rsidR="009B6D58" w:rsidRPr="00C032F4">
        <w:rPr>
          <w:rFonts w:ascii="GHEA Grapalat" w:hAnsi="GHEA Grapalat" w:cs="Sylfaen"/>
          <w:sz w:val="20"/>
          <w:lang w:val="hy-AM"/>
        </w:rPr>
        <w:t xml:space="preserve"> </w:t>
      </w:r>
      <w:r w:rsidR="007210AC" w:rsidRPr="00C032F4">
        <w:rPr>
          <w:rFonts w:ascii="GHEA Grapalat" w:hAnsi="GHEA Grapalat" w:cs="Sylfaen"/>
          <w:sz w:val="20"/>
          <w:lang w:val="hy-AM"/>
        </w:rPr>
        <w:t>մ</w:t>
      </w:r>
      <w:r w:rsidR="009B6D58" w:rsidRPr="00C032F4">
        <w:rPr>
          <w:rFonts w:ascii="GHEA Grapalat" w:hAnsi="GHEA Grapalat" w:cs="Sylfaen"/>
          <w:sz w:val="20"/>
          <w:lang w:val="hy-AM"/>
        </w:rPr>
        <w:t xml:space="preserve">ասնակիցների ներկայացրած գներիորոշվում և հայտարարվում են </w:t>
      </w:r>
      <w:r w:rsidR="00AB1DD6" w:rsidRPr="00C032F4">
        <w:rPr>
          <w:rFonts w:ascii="GHEA Grapalat" w:hAnsi="GHEA Grapalat" w:cs="Sylfaen"/>
          <w:sz w:val="20"/>
          <w:lang w:val="hy-AM"/>
        </w:rPr>
        <w:t xml:space="preserve">ընտրված </w:t>
      </w:r>
      <w:r w:rsidR="009B6D58" w:rsidRPr="00C032F4">
        <w:rPr>
          <w:rFonts w:ascii="GHEA Grapalat" w:hAnsi="GHEA Grapalat" w:cs="Sylfaen"/>
          <w:sz w:val="20"/>
          <w:lang w:val="hy-AM"/>
        </w:rPr>
        <w:t xml:space="preserve">և </w:t>
      </w:r>
      <w:r w:rsidR="004E2F96" w:rsidRPr="00C032F4">
        <w:rPr>
          <w:rFonts w:ascii="GHEA Grapalat" w:hAnsi="GHEA Grapalat" w:cs="Sylfaen"/>
          <w:sz w:val="20"/>
          <w:lang w:val="hy-AM"/>
        </w:rPr>
        <w:t xml:space="preserve">այդպիսին չճանաչված </w:t>
      </w:r>
      <w:r w:rsidR="007210AC" w:rsidRPr="00C032F4">
        <w:rPr>
          <w:rFonts w:ascii="GHEA Grapalat" w:hAnsi="GHEA Grapalat" w:cs="Sylfaen"/>
          <w:sz w:val="20"/>
          <w:lang w:val="hy-AM"/>
        </w:rPr>
        <w:t>մ</w:t>
      </w:r>
      <w:r w:rsidR="009B6D58" w:rsidRPr="00C032F4">
        <w:rPr>
          <w:rFonts w:ascii="GHEA Grapalat" w:hAnsi="GHEA Grapalat" w:cs="Sylfaen"/>
          <w:sz w:val="20"/>
          <w:lang w:val="hy-AM"/>
        </w:rPr>
        <w:t>ասնակիցները</w:t>
      </w:r>
      <w:r w:rsidR="00DA10D3" w:rsidRPr="00C032F4">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C032F4"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C032F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w:t>
      </w:r>
      <w:r w:rsidRPr="00C032F4">
        <w:rPr>
          <w:rFonts w:ascii="GHEA Grapalat" w:hAnsi="GHEA Grapalat" w:cs="Sylfaen"/>
          <w:sz w:val="20"/>
          <w:lang w:val="hy-AM"/>
        </w:rPr>
        <w:lastRenderedPageBreak/>
        <w:t>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C032F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C032F4">
        <w:rPr>
          <w:rFonts w:ascii="GHEA Grapalat" w:hAnsi="GHEA Grapalat" w:cs="Sylfaen"/>
          <w:sz w:val="20"/>
          <w:lang w:val="hy-AM"/>
        </w:rPr>
        <w:t xml:space="preserve">Սույն կետի չկիրառման դեպքում ընթացակարգը </w:t>
      </w:r>
      <w:r w:rsidR="00F71502" w:rsidRPr="00C032F4">
        <w:rPr>
          <w:rFonts w:ascii="GHEA Grapalat" w:hAnsi="GHEA Grapalat" w:cs="Sylfaen"/>
          <w:sz w:val="20"/>
          <w:lang w:val="hy-AM"/>
        </w:rPr>
        <w:t>Օ</w:t>
      </w:r>
      <w:r w:rsidRPr="00C032F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C032F4" w:rsidRDefault="00FD2748"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8</w:t>
      </w:r>
      <w:r w:rsidR="00C82BD2" w:rsidRPr="00C032F4">
        <w:rPr>
          <w:rFonts w:ascii="GHEA Grapalat" w:hAnsi="GHEA Grapalat"/>
          <w:lang w:eastAsia="x-none"/>
        </w:rPr>
        <w:t>.</w:t>
      </w:r>
      <w:r w:rsidR="00D770E9" w:rsidRPr="00C032F4">
        <w:rPr>
          <w:rFonts w:ascii="GHEA Grapalat" w:hAnsi="GHEA Grapalat"/>
          <w:lang w:val="hy-AM" w:eastAsia="x-none"/>
        </w:rPr>
        <w:t>8</w:t>
      </w:r>
      <w:r w:rsidR="00E24EBF" w:rsidRPr="00C032F4">
        <w:rPr>
          <w:rFonts w:ascii="GHEA Grapalat" w:hAnsi="GHEA Grapalat"/>
          <w:lang w:eastAsia="x-none"/>
        </w:rPr>
        <w:t xml:space="preserve"> </w:t>
      </w:r>
      <w:r w:rsidR="00753C9B" w:rsidRPr="00C032F4">
        <w:rPr>
          <w:rFonts w:ascii="GHEA Grapalat" w:hAnsi="GHEA Grapalat"/>
          <w:lang w:eastAsia="x-none"/>
        </w:rPr>
        <w:t>Պ</w:t>
      </w:r>
      <w:r w:rsidR="00B514E8" w:rsidRPr="00C032F4">
        <w:rPr>
          <w:rFonts w:ascii="GHEA Grapalat" w:hAnsi="GHEA Grapalat"/>
          <w:lang w:eastAsia="x-none"/>
        </w:rPr>
        <w:t xml:space="preserve">ահանջի դեպքում </w:t>
      </w:r>
      <w:r w:rsidR="00AD522C" w:rsidRPr="00C032F4">
        <w:rPr>
          <w:rFonts w:ascii="GHEA Grapalat" w:hAnsi="GHEA Grapalat"/>
          <w:lang w:eastAsia="x-none"/>
        </w:rPr>
        <w:t xml:space="preserve">որևէ </w:t>
      </w:r>
      <w:r w:rsidR="007210AC" w:rsidRPr="00C032F4">
        <w:rPr>
          <w:rFonts w:ascii="GHEA Grapalat" w:hAnsi="GHEA Grapalat"/>
          <w:lang w:eastAsia="x-none"/>
        </w:rPr>
        <w:t>մ</w:t>
      </w:r>
      <w:r w:rsidR="00B514E8" w:rsidRPr="00C032F4">
        <w:rPr>
          <w:rFonts w:ascii="GHEA Grapalat" w:hAnsi="GHEA Grapalat"/>
          <w:lang w:eastAsia="x-none"/>
        </w:rPr>
        <w:t xml:space="preserve">ասնակցի հայտիպատճենները հանձնաժողովի քարտուղարն անհապաղ տրամադրում է նման պահանջ ներկայացրած </w:t>
      </w:r>
      <w:r w:rsidR="00A66431" w:rsidRPr="00C032F4">
        <w:rPr>
          <w:rFonts w:ascii="GHEA Grapalat" w:hAnsi="GHEA Grapalat"/>
          <w:lang w:eastAsia="x-none"/>
        </w:rPr>
        <w:t xml:space="preserve">այլ </w:t>
      </w:r>
      <w:r w:rsidR="007B36E4" w:rsidRPr="00C032F4">
        <w:rPr>
          <w:rFonts w:ascii="GHEA Grapalat" w:hAnsi="GHEA Grapalat"/>
          <w:lang w:eastAsia="x-none"/>
        </w:rPr>
        <w:t>մ</w:t>
      </w:r>
      <w:r w:rsidR="00B514E8" w:rsidRPr="00C032F4">
        <w:rPr>
          <w:rFonts w:ascii="GHEA Grapalat" w:hAnsi="GHEA Grapalat"/>
          <w:lang w:eastAsia="x-none"/>
        </w:rPr>
        <w:t>ասնակցին:</w:t>
      </w:r>
      <w:r w:rsidR="007B6811" w:rsidRPr="00C032F4">
        <w:rPr>
          <w:rFonts w:ascii="GHEA Grapalat" w:hAnsi="GHEA Grapalat"/>
          <w:lang w:val="hy-AM" w:eastAsia="x-none"/>
        </w:rPr>
        <w:t xml:space="preserve"> </w:t>
      </w:r>
      <w:r w:rsidR="007B6811" w:rsidRPr="00C032F4">
        <w:rPr>
          <w:rFonts w:ascii="GHEA Grapalat" w:hAnsi="GHEA Grapalat"/>
          <w:lang w:eastAsia="x-none"/>
        </w:rPr>
        <w:t xml:space="preserve">Պահանջի կատարման անհնարինության դեպքում պահանջ ներկայացրած անձին անհապաղ տրամադրվում է </w:t>
      </w:r>
      <w:r w:rsidR="00410B68" w:rsidRPr="00C032F4">
        <w:rPr>
          <w:rFonts w:ascii="GHEA Grapalat" w:hAnsi="GHEA Grapalat"/>
          <w:lang w:val="hy-AM" w:eastAsia="x-none"/>
        </w:rPr>
        <w:t xml:space="preserve">հայտում ներառված </w:t>
      </w:r>
      <w:r w:rsidR="007B6811" w:rsidRPr="00C032F4">
        <w:rPr>
          <w:rFonts w:ascii="GHEA Grapalat" w:hAnsi="GHEA Grapalat"/>
          <w:lang w:eastAsia="x-none"/>
        </w:rPr>
        <w:t xml:space="preserve">փաստաթղթերը, որոնց վերջինս ծանոթանում է տեղում, իրավունք ունի լուսանկարել դրանք և վերադարձնում է </w:t>
      </w:r>
      <w:r w:rsidR="00CA4AB2" w:rsidRPr="00C032F4">
        <w:rPr>
          <w:rFonts w:ascii="GHEA Grapalat" w:hAnsi="GHEA Grapalat"/>
          <w:lang w:eastAsia="x-none"/>
        </w:rPr>
        <w:t xml:space="preserve">հանձնաժողովի </w:t>
      </w:r>
      <w:r w:rsidR="007B6811" w:rsidRPr="00C032F4">
        <w:rPr>
          <w:rFonts w:ascii="GHEA Grapalat" w:hAnsi="GHEA Grapalat"/>
          <w:lang w:eastAsia="x-none"/>
        </w:rPr>
        <w:t>քարտուղարին նիստի ընթացքում՝ առանց խոչընդոտելու հանձնաժողովի բնականոն գործունեությանը:</w:t>
      </w:r>
    </w:p>
    <w:p w14:paraId="43E6F6D3" w14:textId="77777777" w:rsidR="00BF1619" w:rsidRPr="00C032F4" w:rsidRDefault="00BF1619"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 դեպքի,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0E97DB24" w14:textId="77777777" w:rsidR="00BF1619" w:rsidRPr="00C032F4" w:rsidRDefault="00BF1619"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 xml:space="preserve">Մասնակցին ուղարկվող ծանուցման մեջ մանրամասն նկարագրվում են հայտի գնահատման ընթացքում հայտնաբերված բոլոր անհամապատասխանությունները:  </w:t>
      </w:r>
    </w:p>
    <w:p w14:paraId="72BEA96D" w14:textId="77777777" w:rsidR="00BF1619" w:rsidRPr="00C032F4" w:rsidRDefault="00BF1619"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 xml:space="preserve">8.9.1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p>
    <w:p w14:paraId="77DA6769" w14:textId="77777777" w:rsidR="00BF1619" w:rsidRPr="00C032F4" w:rsidRDefault="00BF1619"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8.10 Եթե սույն հրավերի 8.9-րդ կետով սահմանված ժամկետում մասնակիցը շտկում է արձանագրված անհամապատասխանությունը, ապա վերջինիս հայտը գնահատվում է բավարար: Հակառակ դեպքում տվյալ մասնակցի հայտը գնահատվում է անբավարար և մերժվում է, իսկ ընտրված մասնակից է ճանաչվում հաջորդող տեղ զբաղեցրած մասնակիցը:</w:t>
      </w:r>
    </w:p>
    <w:p w14:paraId="2DCED675" w14:textId="7CAC44DA" w:rsidR="006A15BC" w:rsidRPr="00C032F4" w:rsidRDefault="00A150A9" w:rsidP="00BF1619">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rPr>
        <w:t>8</w:t>
      </w:r>
      <w:r w:rsidR="002B121D" w:rsidRPr="00C032F4">
        <w:rPr>
          <w:rFonts w:ascii="GHEA Grapalat" w:hAnsi="GHEA Grapalat" w:cs="Sylfaen"/>
          <w:szCs w:val="24"/>
        </w:rPr>
        <w:t>.</w:t>
      </w:r>
      <w:r w:rsidR="00D770E9" w:rsidRPr="00C032F4">
        <w:rPr>
          <w:rFonts w:ascii="GHEA Grapalat" w:hAnsi="GHEA Grapalat" w:cs="Sylfaen"/>
          <w:szCs w:val="24"/>
          <w:lang w:val="hy-AM"/>
        </w:rPr>
        <w:t>1</w:t>
      </w:r>
      <w:r w:rsidR="00EA58C8" w:rsidRPr="00C032F4">
        <w:rPr>
          <w:rFonts w:ascii="GHEA Grapalat" w:hAnsi="GHEA Grapalat" w:cs="Sylfaen"/>
          <w:szCs w:val="24"/>
          <w:lang w:val="hy-AM"/>
        </w:rPr>
        <w:t>1</w:t>
      </w:r>
      <w:r w:rsidR="002B121D" w:rsidRPr="00C032F4">
        <w:rPr>
          <w:rFonts w:ascii="GHEA Grapalat" w:hAnsi="GHEA Grapalat" w:cs="Sylfaen"/>
          <w:szCs w:val="24"/>
        </w:rPr>
        <w:t xml:space="preserve"> </w:t>
      </w:r>
      <w:r w:rsidR="004E2F96" w:rsidRPr="00C032F4">
        <w:rPr>
          <w:rFonts w:ascii="GHEA Grapalat" w:hAnsi="GHEA Grapalat" w:cs="Sylfaen"/>
          <w:szCs w:val="24"/>
          <w:lang w:val="hy-AM"/>
        </w:rPr>
        <w:t>Հանձնաժողովի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անդամը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քարտուղարը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չի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կարող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մասնակցել</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հանձնաժողովի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աշխատանքներին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եթե հանձնաժողովի գործունեության ընթացքումպարզվում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է</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որ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վերջիններիս</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կողմից</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հիմնադրված</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բաժնեմաս</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փայաբաժին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ունեցող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կազմակերպությունը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իրենց</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մերձավոր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ազգակցությամբ</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խնամիությամբ</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կապված</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անձը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ծնող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ամուսին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երեխա</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եղբայր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քույր</w:t>
      </w:r>
      <w:r w:rsidR="004E2F96" w:rsidRPr="00C032F4">
        <w:rPr>
          <w:rFonts w:ascii="GHEA Grapalat" w:hAnsi="GHEA Grapalat" w:cs="Sylfaen"/>
          <w:szCs w:val="24"/>
        </w:rPr>
        <w:t>,</w:t>
      </w:r>
      <w:r w:rsidR="004E2F96" w:rsidRPr="00C032F4">
        <w:rPr>
          <w:rFonts w:ascii="GHEA Grapalat" w:hAnsi="GHEA Grapalat" w:cs="Sylfaen"/>
          <w:szCs w:val="24"/>
          <w:lang w:val="hy-AM"/>
        </w:rPr>
        <w:t>տատ, պապ, թոռ,</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ինչպես</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նաև</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ամուսնու</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ծնող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երեխա</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եղբայր,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քույր, տատ, պապ, թոռ</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այդ</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անձի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կողմից</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հիմնադրված</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բաժնեմաս</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փայաբաժին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ունեցող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կազմակերպությունը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սույն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ընթացակարգին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մասնակցելու</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համար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ներկայացրել</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է</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հայտ</w:t>
      </w:r>
      <w:r w:rsidR="004E2F96" w:rsidRPr="00C032F4">
        <w:rPr>
          <w:rFonts w:ascii="GHEA Grapalat" w:hAnsi="GHEA Grapalat" w:cs="Sylfaen"/>
          <w:szCs w:val="24"/>
        </w:rPr>
        <w:t>:</w:t>
      </w:r>
      <w:r w:rsidR="004E2F96" w:rsidRPr="00C032F4">
        <w:rPr>
          <w:rFonts w:ascii="GHEA Grapalat" w:hAnsi="GHEA Grapalat" w:cs="Sylfaen"/>
          <w:szCs w:val="24"/>
          <w:lang w:val="hy-AM"/>
        </w:rPr>
        <w:t xml:space="preserve"> Եթե</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առկա</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է</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սույն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կետով</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նախատեսված</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պայմանը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ապա</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 xml:space="preserve"> սույն ընթացակարգի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առնչությամբ</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շահերի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բախում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ունեցող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հանձնաժողովի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անդամը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քարտուղարը անհապաղ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ինքնաբացարկ</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է</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հայտնում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սույնընթացակարգից</w:t>
      </w:r>
      <w:r w:rsidR="004E2F96" w:rsidRPr="00C032F4">
        <w:rPr>
          <w:rFonts w:ascii="GHEA Grapalat" w:hAnsi="GHEA Grapalat" w:cs="Sylfaen"/>
          <w:szCs w:val="24"/>
        </w:rPr>
        <w:t xml:space="preserve">: </w:t>
      </w:r>
      <w:r w:rsidRPr="00C032F4">
        <w:rPr>
          <w:rFonts w:ascii="GHEA Grapalat" w:hAnsi="GHEA Grapalat" w:cs="Sylfaen"/>
          <w:szCs w:val="24"/>
          <w:lang w:val="hy-AM"/>
        </w:rPr>
        <w:t>8</w:t>
      </w:r>
      <w:r w:rsidR="005E0E50" w:rsidRPr="00C032F4">
        <w:rPr>
          <w:rFonts w:ascii="GHEA Grapalat" w:hAnsi="GHEA Grapalat" w:cs="Sylfaen"/>
          <w:szCs w:val="24"/>
          <w:lang w:val="hy-AM"/>
        </w:rPr>
        <w:t xml:space="preserve">.12 </w:t>
      </w:r>
      <w:proofErr w:type="spellStart"/>
      <w:r w:rsidR="00EA58C8" w:rsidRPr="00C032F4">
        <w:rPr>
          <w:rFonts w:ascii="GHEA Grapalat" w:hAnsi="GHEA Grapalat" w:cs="Sylfaen"/>
          <w:szCs w:val="24"/>
          <w:lang w:val="es-ES"/>
        </w:rPr>
        <w:t>Հայտերը</w:t>
      </w:r>
      <w:proofErr w:type="spellEnd"/>
      <w:r w:rsidR="00EA58C8" w:rsidRPr="00C032F4">
        <w:rPr>
          <w:rFonts w:ascii="GHEA Grapalat" w:hAnsi="GHEA Grapalat" w:cs="Sylfaen"/>
          <w:szCs w:val="24"/>
          <w:lang w:val="es-ES"/>
        </w:rPr>
        <w:t xml:space="preserve"> </w:t>
      </w:r>
      <w:proofErr w:type="spellStart"/>
      <w:r w:rsidR="00EA58C8" w:rsidRPr="00C032F4">
        <w:rPr>
          <w:rFonts w:ascii="GHEA Grapalat" w:hAnsi="GHEA Grapalat" w:cs="Sylfaen"/>
          <w:szCs w:val="24"/>
          <w:lang w:val="es-ES"/>
        </w:rPr>
        <w:t>բացվելուց</w:t>
      </w:r>
      <w:proofErr w:type="spellEnd"/>
      <w:r w:rsidR="00EA58C8" w:rsidRPr="00C032F4">
        <w:rPr>
          <w:rFonts w:ascii="GHEA Grapalat" w:hAnsi="GHEA Grapalat" w:cs="Sylfaen"/>
          <w:szCs w:val="24"/>
          <w:lang w:val="es-ES"/>
        </w:rPr>
        <w:t xml:space="preserve"> </w:t>
      </w:r>
      <w:r w:rsidR="007A3F75" w:rsidRPr="00C032F4">
        <w:rPr>
          <w:rFonts w:ascii="GHEA Grapalat" w:hAnsi="GHEA Grapalat" w:cs="Sylfaen"/>
          <w:szCs w:val="24"/>
          <w:lang w:val="es-ES"/>
        </w:rPr>
        <w:t xml:space="preserve">և </w:t>
      </w:r>
      <w:proofErr w:type="spellStart"/>
      <w:r w:rsidR="007A3F75" w:rsidRPr="00C032F4">
        <w:rPr>
          <w:rFonts w:ascii="GHEA Grapalat" w:hAnsi="GHEA Grapalat" w:cs="Sylfaen"/>
          <w:szCs w:val="24"/>
          <w:lang w:val="es-ES"/>
        </w:rPr>
        <w:t>գնահատվելուց</w:t>
      </w:r>
      <w:proofErr w:type="spellEnd"/>
      <w:r w:rsidR="007A3F75" w:rsidRPr="00C032F4">
        <w:rPr>
          <w:rFonts w:ascii="GHEA Grapalat" w:hAnsi="GHEA Grapalat" w:cs="Sylfaen"/>
          <w:szCs w:val="24"/>
          <w:lang w:val="es-ES"/>
        </w:rPr>
        <w:t xml:space="preserve">  </w:t>
      </w:r>
      <w:proofErr w:type="spellStart"/>
      <w:r w:rsidR="00EA58C8" w:rsidRPr="00C032F4">
        <w:rPr>
          <w:rFonts w:ascii="GHEA Grapalat" w:hAnsi="GHEA Grapalat" w:cs="Sylfaen"/>
          <w:szCs w:val="24"/>
          <w:lang w:val="es-ES"/>
        </w:rPr>
        <w:t>հետո</w:t>
      </w:r>
      <w:proofErr w:type="spellEnd"/>
      <w:r w:rsidR="00EA58C8" w:rsidRPr="00C032F4">
        <w:rPr>
          <w:rFonts w:ascii="GHEA Grapalat" w:hAnsi="GHEA Grapalat" w:cs="Sylfaen"/>
          <w:szCs w:val="24"/>
          <w:lang w:val="es-ES"/>
        </w:rPr>
        <w:t xml:space="preserve"> </w:t>
      </w:r>
      <w:proofErr w:type="spellStart"/>
      <w:r w:rsidR="00EA58C8" w:rsidRPr="00C032F4">
        <w:rPr>
          <w:rFonts w:ascii="GHEA Grapalat" w:hAnsi="GHEA Grapalat" w:cs="Sylfaen"/>
          <w:szCs w:val="24"/>
          <w:lang w:val="es-ES"/>
        </w:rPr>
        <w:t>կազմվում</w:t>
      </w:r>
      <w:proofErr w:type="spellEnd"/>
      <w:r w:rsidR="00EA58C8" w:rsidRPr="00C032F4">
        <w:rPr>
          <w:rFonts w:ascii="GHEA Grapalat" w:hAnsi="GHEA Grapalat" w:cs="Sylfaen"/>
          <w:szCs w:val="24"/>
          <w:lang w:val="es-ES"/>
        </w:rPr>
        <w:t xml:space="preserve"> է </w:t>
      </w:r>
      <w:proofErr w:type="spellStart"/>
      <w:r w:rsidR="00EA58C8" w:rsidRPr="00C032F4">
        <w:rPr>
          <w:rFonts w:ascii="GHEA Grapalat" w:hAnsi="GHEA Grapalat" w:cs="Sylfaen"/>
          <w:szCs w:val="24"/>
          <w:lang w:val="es-ES"/>
        </w:rPr>
        <w:t>արձանագրություն</w:t>
      </w:r>
      <w:proofErr w:type="spellEnd"/>
      <w:r w:rsidR="00EA58C8" w:rsidRPr="00C032F4">
        <w:rPr>
          <w:rFonts w:ascii="GHEA Grapalat" w:hAnsi="GHEA Grapalat" w:cs="Sylfaen"/>
          <w:szCs w:val="24"/>
          <w:lang w:val="es-ES"/>
        </w:rPr>
        <w:t>`</w:t>
      </w:r>
      <w:r w:rsidR="00EA58C8" w:rsidRPr="00C032F4">
        <w:rPr>
          <w:rFonts w:ascii="GHEA Grapalat" w:hAnsi="GHEA Grapalat" w:cs="Sylfaen"/>
        </w:rPr>
        <w:t xml:space="preserve"> գնումների մասին ՀՀ օրենսդրությամբ սահմանված կարգով</w:t>
      </w:r>
      <w:r w:rsidR="00EA58C8" w:rsidRPr="00C032F4">
        <w:rPr>
          <w:rFonts w:ascii="GHEA Grapalat" w:hAnsi="GHEA Grapalat" w:cs="Sylfaen"/>
          <w:lang w:val="hy-AM"/>
        </w:rPr>
        <w:t>:</w:t>
      </w:r>
      <w:r w:rsidR="00D571F0" w:rsidRPr="00C032F4">
        <w:rPr>
          <w:rFonts w:ascii="GHEA Grapalat" w:hAnsi="GHEA Grapalat" w:cs="Sylfaen"/>
          <w:lang w:val="hy-AM"/>
        </w:rPr>
        <w:t xml:space="preserve"> </w:t>
      </w:r>
      <w:r w:rsidR="00F025FC" w:rsidRPr="00C032F4">
        <w:rPr>
          <w:rFonts w:ascii="GHEA Grapalat" w:hAnsi="GHEA Grapalat" w:cs="Sylfaen"/>
          <w:lang w:val="hy-AM"/>
        </w:rPr>
        <w:t>Ընդ որում հանձնաժողովի նիստի արձանագր</w:t>
      </w:r>
      <w:r w:rsidR="007A3F75" w:rsidRPr="00C032F4">
        <w:rPr>
          <w:rFonts w:ascii="GHEA Grapalat" w:hAnsi="GHEA Grapalat" w:cs="Sylfaen"/>
          <w:lang w:val="hy-AM"/>
        </w:rPr>
        <w:t>ու</w:t>
      </w:r>
      <w:r w:rsidR="00F025FC" w:rsidRPr="00C032F4">
        <w:rPr>
          <w:rFonts w:ascii="GHEA Grapalat" w:hAnsi="GHEA Grapalat" w:cs="Sylfaen"/>
          <w:lang w:val="hy-AM"/>
        </w:rPr>
        <w:t>թյ</w:t>
      </w:r>
      <w:r w:rsidR="007A3F75" w:rsidRPr="00C032F4">
        <w:rPr>
          <w:rFonts w:ascii="GHEA Grapalat" w:hAnsi="GHEA Grapalat" w:cs="Sylfaen"/>
          <w:lang w:val="hy-AM"/>
        </w:rPr>
        <w:t>ա</w:t>
      </w:r>
      <w:r w:rsidR="00F025FC" w:rsidRPr="00C032F4">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C032F4">
        <w:rPr>
          <w:rFonts w:ascii="GHEA Grapalat" w:hAnsi="GHEA Grapalat" w:cs="Sylfaen"/>
          <w:lang w:val="hy-AM"/>
        </w:rPr>
        <w:t xml:space="preserve"> </w:t>
      </w:r>
      <w:r w:rsidR="007A3F75" w:rsidRPr="00C032F4">
        <w:rPr>
          <w:rFonts w:ascii="GHEA Grapalat" w:hAnsi="GHEA Grapalat" w:cs="Sylfaen"/>
          <w:szCs w:val="24"/>
          <w:lang w:val="hy-AM"/>
        </w:rPr>
        <w:t>Արձանագրությունն</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ստորագրում</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են</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հանձնաժողովի</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նիստին</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ներկա</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անդամները։</w:t>
      </w:r>
    </w:p>
    <w:p w14:paraId="730623A3" w14:textId="77777777" w:rsidR="00E65F37" w:rsidRPr="00C032F4" w:rsidRDefault="00A150A9" w:rsidP="00D571F0">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8</w:t>
      </w:r>
      <w:r w:rsidR="005E2F4D" w:rsidRPr="00C032F4">
        <w:rPr>
          <w:rFonts w:ascii="GHEA Grapalat" w:hAnsi="GHEA Grapalat" w:cs="Sylfaen"/>
          <w:szCs w:val="24"/>
          <w:lang w:val="hy-AM"/>
        </w:rPr>
        <w:t>.</w:t>
      </w:r>
      <w:r w:rsidR="00EA58C8" w:rsidRPr="00C032F4">
        <w:rPr>
          <w:rFonts w:ascii="GHEA Grapalat" w:hAnsi="GHEA Grapalat" w:cs="Sylfaen"/>
          <w:szCs w:val="24"/>
          <w:lang w:val="hy-AM"/>
        </w:rPr>
        <w:t>1</w:t>
      </w:r>
      <w:r w:rsidR="005E0E50" w:rsidRPr="00C032F4">
        <w:rPr>
          <w:rFonts w:ascii="GHEA Grapalat" w:hAnsi="GHEA Grapalat" w:cs="Sylfaen"/>
          <w:szCs w:val="24"/>
          <w:lang w:val="hy-AM"/>
        </w:rPr>
        <w:t>3</w:t>
      </w:r>
      <w:r w:rsidR="00EA58C8" w:rsidRPr="00C032F4">
        <w:rPr>
          <w:rFonts w:ascii="GHEA Grapalat" w:hAnsi="GHEA Grapalat" w:cs="Sylfaen"/>
          <w:szCs w:val="24"/>
          <w:lang w:val="hy-AM"/>
        </w:rPr>
        <w:t xml:space="preserve"> </w:t>
      </w:r>
      <w:r w:rsidR="005E3501" w:rsidRPr="00C032F4">
        <w:rPr>
          <w:rFonts w:ascii="GHEA Grapalat" w:hAnsi="GHEA Grapalat" w:cs="Sylfaen"/>
          <w:szCs w:val="24"/>
        </w:rPr>
        <w:t xml:space="preserve"> </w:t>
      </w:r>
      <w:r w:rsidR="009A171D" w:rsidRPr="00C032F4">
        <w:rPr>
          <w:rFonts w:ascii="GHEA Grapalat" w:hAnsi="GHEA Grapalat" w:cs="Sylfaen"/>
          <w:szCs w:val="24"/>
        </w:rPr>
        <w:t>Հ</w:t>
      </w:r>
      <w:r w:rsidR="005E3501" w:rsidRPr="00C032F4">
        <w:rPr>
          <w:rFonts w:ascii="GHEA Grapalat" w:hAnsi="GHEA Grapalat" w:cs="Sylfaen"/>
          <w:szCs w:val="24"/>
        </w:rPr>
        <w:t xml:space="preserve">անձնաժողովի քարտուղարը </w:t>
      </w:r>
      <w:r w:rsidR="00E65F37" w:rsidRPr="00C032F4">
        <w:rPr>
          <w:rFonts w:ascii="GHEA Grapalat" w:hAnsi="GHEA Grapalat" w:cs="Sylfaen"/>
          <w:szCs w:val="24"/>
        </w:rPr>
        <w:t xml:space="preserve">հայտերի </w:t>
      </w:r>
      <w:r w:rsidR="00D11611" w:rsidRPr="00C032F4">
        <w:rPr>
          <w:rFonts w:ascii="GHEA Grapalat" w:hAnsi="GHEA Grapalat" w:cs="Sylfaen"/>
          <w:szCs w:val="24"/>
        </w:rPr>
        <w:t>բացման</w:t>
      </w:r>
      <w:r w:rsidR="006D5E0B" w:rsidRPr="00C032F4">
        <w:rPr>
          <w:rFonts w:ascii="GHEA Grapalat" w:hAnsi="GHEA Grapalat" w:cs="Sylfaen"/>
          <w:szCs w:val="24"/>
          <w:lang w:val="hy-AM"/>
        </w:rPr>
        <w:t xml:space="preserve"> և գնահատման</w:t>
      </w:r>
      <w:r w:rsidR="00D11611" w:rsidRPr="00C032F4">
        <w:rPr>
          <w:rFonts w:ascii="GHEA Grapalat" w:hAnsi="GHEA Grapalat" w:cs="Sylfaen"/>
          <w:szCs w:val="24"/>
        </w:rPr>
        <w:t xml:space="preserve"> նիստի ավարտից հետո ոչ ուշ քան</w:t>
      </w:r>
      <w:r w:rsidR="00D11611" w:rsidRPr="00C032F4">
        <w:rPr>
          <w:rFonts w:ascii="GHEA Grapalat" w:hAnsi="GHEA Grapalat" w:cs="Arial"/>
          <w:spacing w:val="-8"/>
          <w:sz w:val="24"/>
          <w:szCs w:val="24"/>
        </w:rPr>
        <w:t xml:space="preserve"> </w:t>
      </w:r>
      <w:r w:rsidR="00E65F37" w:rsidRPr="00C032F4">
        <w:rPr>
          <w:rFonts w:ascii="GHEA Grapalat" w:hAnsi="GHEA Grapalat" w:cs="Sylfaen"/>
          <w:szCs w:val="24"/>
        </w:rPr>
        <w:t xml:space="preserve"> հաջորդող աշխատանքային օրը` </w:t>
      </w:r>
    </w:p>
    <w:p w14:paraId="4D921BF3" w14:textId="77777777" w:rsidR="00B56A92" w:rsidRPr="00C032F4" w:rsidRDefault="00A24827" w:rsidP="00EF3662">
      <w:pPr>
        <w:pStyle w:val="BodyTextIndent2"/>
        <w:spacing w:line="240" w:lineRule="auto"/>
        <w:ind w:firstLine="567"/>
        <w:rPr>
          <w:rFonts w:ascii="GHEA Grapalat" w:hAnsi="GHEA Grapalat" w:cs="Sylfaen"/>
          <w:lang w:val="hy-AM"/>
        </w:rPr>
      </w:pPr>
      <w:r w:rsidRPr="00C032F4">
        <w:rPr>
          <w:rFonts w:ascii="GHEA Grapalat" w:hAnsi="GHEA Grapalat" w:cs="Sylfaen"/>
          <w:lang w:val="hy-AM"/>
        </w:rPr>
        <w:t xml:space="preserve">1) հայտերի բացման </w:t>
      </w:r>
      <w:r w:rsidR="006E3FB9" w:rsidRPr="00C032F4">
        <w:rPr>
          <w:rFonts w:ascii="GHEA Grapalat" w:hAnsi="GHEA Grapalat" w:cs="Sylfaen"/>
        </w:rPr>
        <w:t xml:space="preserve">և գնահատման </w:t>
      </w:r>
      <w:r w:rsidRPr="00C032F4">
        <w:rPr>
          <w:rFonts w:ascii="GHEA Grapalat" w:hAnsi="GHEA Grapalat" w:cs="Sylfaen"/>
          <w:lang w:val="hy-AM"/>
        </w:rPr>
        <w:t>նիստի արձանագրության բնօրինակից արտատպված (սկանավորված) տարբերակը</w:t>
      </w:r>
      <w:r w:rsidR="009A30B4" w:rsidRPr="00C032F4">
        <w:rPr>
          <w:rFonts w:ascii="GHEA Grapalat" w:hAnsi="GHEA Grapalat" w:cs="Sylfaen"/>
          <w:lang w:val="hy-AM"/>
        </w:rPr>
        <w:t xml:space="preserve"> և սույն </w:t>
      </w:r>
      <w:r w:rsidR="00E30D12" w:rsidRPr="00C032F4">
        <w:rPr>
          <w:rFonts w:ascii="GHEA Grapalat" w:hAnsi="GHEA Grapalat" w:cs="Sylfaen"/>
          <w:lang w:val="hy-AM"/>
        </w:rPr>
        <w:t>հրավերի 1-ին մասի 3.5 կետում նշված</w:t>
      </w:r>
      <w:r w:rsidR="009A30B4" w:rsidRPr="00C032F4">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C032F4">
        <w:rPr>
          <w:rFonts w:ascii="GHEA Grapalat" w:hAnsi="GHEA Grapalat" w:cs="Sylfaen"/>
          <w:lang w:val="hy-AM"/>
        </w:rPr>
        <w:t xml:space="preserve"> հրապարակում է տեղեկագրում</w:t>
      </w:r>
      <w:r w:rsidR="00902BB9" w:rsidRPr="00C032F4">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C032F4" w:rsidRDefault="008B73CD"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rPr>
        <w:t xml:space="preserve">2) իր և գնահատող հանձնաժողովի` հայտերի բացման </w:t>
      </w:r>
      <w:r w:rsidR="009A6B5D" w:rsidRPr="00C032F4">
        <w:rPr>
          <w:rFonts w:ascii="GHEA Grapalat" w:hAnsi="GHEA Grapalat" w:cs="Sylfaen"/>
          <w:szCs w:val="24"/>
          <w:lang w:val="hy-AM"/>
        </w:rPr>
        <w:t xml:space="preserve">և գնահատման </w:t>
      </w:r>
      <w:r w:rsidRPr="00C032F4">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C032F4">
        <w:rPr>
          <w:rFonts w:ascii="GHEA Grapalat" w:hAnsi="GHEA Grapalat" w:cs="Sylfaen"/>
          <w:szCs w:val="24"/>
        </w:rPr>
        <w:t>Հ</w:t>
      </w:r>
      <w:r w:rsidRPr="00C032F4">
        <w:rPr>
          <w:rFonts w:ascii="GHEA Grapalat" w:hAnsi="GHEA Grapalat" w:cs="Sylfaen"/>
          <w:szCs w:val="24"/>
        </w:rPr>
        <w:t xml:space="preserve">անձնաժողովի այն անդամները, որոնք </w:t>
      </w:r>
      <w:r w:rsidRPr="00C032F4">
        <w:rPr>
          <w:rFonts w:ascii="GHEA Grapalat" w:hAnsi="GHEA Grapalat" w:cs="Sylfaen"/>
          <w:szCs w:val="24"/>
        </w:rPr>
        <w:lastRenderedPageBreak/>
        <w:t xml:space="preserve">հանձնաժողովի աշխատանքների մասնակցում են հայտերի բացման </w:t>
      </w:r>
      <w:r w:rsidR="007A3F75" w:rsidRPr="00C032F4">
        <w:rPr>
          <w:rFonts w:ascii="GHEA Grapalat" w:hAnsi="GHEA Grapalat" w:cs="Sylfaen"/>
          <w:szCs w:val="24"/>
        </w:rPr>
        <w:t xml:space="preserve">և գնահատման </w:t>
      </w:r>
      <w:r w:rsidRPr="00C032F4">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551BF0" w14:textId="20471B1E" w:rsidR="003D47ED" w:rsidRPr="00C032F4" w:rsidRDefault="008769B4" w:rsidP="00EF3662">
      <w:pPr>
        <w:ind w:firstLine="375"/>
        <w:jc w:val="both"/>
        <w:rPr>
          <w:rFonts w:ascii="GHEA Grapalat" w:hAnsi="GHEA Grapalat" w:cs="Sylfaen"/>
          <w:sz w:val="20"/>
          <w:lang w:val="af-ZA"/>
        </w:rPr>
      </w:pPr>
      <w:r w:rsidRPr="00C032F4">
        <w:rPr>
          <w:rFonts w:ascii="GHEA Grapalat" w:hAnsi="GHEA Grapalat"/>
          <w:lang w:val="af-ZA"/>
        </w:rPr>
        <w:tab/>
      </w:r>
      <w:r w:rsidR="00A150A9" w:rsidRPr="00C032F4">
        <w:rPr>
          <w:rFonts w:ascii="GHEA Grapalat" w:hAnsi="GHEA Grapalat" w:cs="Sylfaen"/>
          <w:sz w:val="20"/>
          <w:lang w:val="af-ZA"/>
        </w:rPr>
        <w:t>8</w:t>
      </w:r>
      <w:r w:rsidR="0036230B" w:rsidRPr="00C032F4">
        <w:rPr>
          <w:rFonts w:ascii="GHEA Grapalat" w:hAnsi="GHEA Grapalat" w:cs="Sylfaen"/>
          <w:sz w:val="20"/>
          <w:lang w:val="af-ZA"/>
        </w:rPr>
        <w:t>.</w:t>
      </w:r>
      <w:r w:rsidR="009D03A4" w:rsidRPr="00C032F4">
        <w:rPr>
          <w:rFonts w:ascii="GHEA Grapalat" w:hAnsi="GHEA Grapalat" w:cs="Sylfaen"/>
          <w:sz w:val="20"/>
          <w:lang w:val="af-ZA"/>
        </w:rPr>
        <w:t>1</w:t>
      </w:r>
      <w:r w:rsidR="00B56A92" w:rsidRPr="00C032F4">
        <w:rPr>
          <w:rFonts w:ascii="GHEA Grapalat" w:hAnsi="GHEA Grapalat" w:cs="Sylfaen"/>
          <w:sz w:val="20"/>
          <w:lang w:val="af-ZA"/>
        </w:rPr>
        <w:t>4</w:t>
      </w:r>
      <w:r w:rsidR="009D03A4"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Օրենքի</w:t>
      </w:r>
      <w:proofErr w:type="spellEnd"/>
      <w:r w:rsidR="0036230B" w:rsidRPr="00C032F4">
        <w:rPr>
          <w:rFonts w:ascii="GHEA Grapalat" w:hAnsi="GHEA Grapalat" w:cs="Sylfaen"/>
          <w:sz w:val="20"/>
          <w:lang w:val="af-ZA"/>
        </w:rPr>
        <w:t xml:space="preserve"> 6-</w:t>
      </w:r>
      <w:proofErr w:type="spellStart"/>
      <w:r w:rsidR="0036230B" w:rsidRPr="00C032F4">
        <w:rPr>
          <w:rFonts w:ascii="GHEA Grapalat" w:hAnsi="GHEA Grapalat" w:cs="Sylfaen"/>
          <w:sz w:val="20"/>
        </w:rPr>
        <w:t>րդ</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հոդվածի</w:t>
      </w:r>
      <w:proofErr w:type="spellEnd"/>
      <w:r w:rsidR="0036230B" w:rsidRPr="00C032F4">
        <w:rPr>
          <w:rFonts w:ascii="GHEA Grapalat" w:hAnsi="GHEA Grapalat" w:cs="Sylfaen"/>
          <w:sz w:val="20"/>
          <w:lang w:val="af-ZA"/>
        </w:rPr>
        <w:t xml:space="preserve"> 1-</w:t>
      </w:r>
      <w:proofErr w:type="spellStart"/>
      <w:r w:rsidR="0036230B" w:rsidRPr="00C032F4">
        <w:rPr>
          <w:rFonts w:ascii="GHEA Grapalat" w:hAnsi="GHEA Grapalat" w:cs="Sylfaen"/>
          <w:sz w:val="20"/>
        </w:rPr>
        <w:t>ին</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մասի</w:t>
      </w:r>
      <w:proofErr w:type="spellEnd"/>
      <w:r w:rsidR="0036230B" w:rsidRPr="00C032F4">
        <w:rPr>
          <w:rFonts w:ascii="GHEA Grapalat" w:hAnsi="GHEA Grapalat" w:cs="Sylfaen"/>
          <w:sz w:val="20"/>
          <w:lang w:val="af-ZA"/>
        </w:rPr>
        <w:t xml:space="preserve"> 6-</w:t>
      </w:r>
      <w:proofErr w:type="spellStart"/>
      <w:r w:rsidR="0036230B" w:rsidRPr="00C032F4">
        <w:rPr>
          <w:rFonts w:ascii="GHEA Grapalat" w:hAnsi="GHEA Grapalat" w:cs="Sylfaen"/>
          <w:sz w:val="20"/>
        </w:rPr>
        <w:t>րդ</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կետով</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նախատեսված</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հիմքերն</w:t>
      </w:r>
      <w:proofErr w:type="spellEnd"/>
      <w:r w:rsidR="0036230B" w:rsidRPr="00C032F4">
        <w:rPr>
          <w:rFonts w:ascii="GHEA Grapalat" w:hAnsi="GHEA Grapalat" w:cs="Sylfaen"/>
          <w:sz w:val="20"/>
          <w:lang w:val="af-ZA"/>
        </w:rPr>
        <w:t xml:space="preserve"> </w:t>
      </w:r>
      <w:r w:rsidR="0036230B" w:rsidRPr="00C032F4">
        <w:rPr>
          <w:rFonts w:ascii="GHEA Grapalat" w:hAnsi="GHEA Grapalat" w:cs="Sylfaen"/>
          <w:sz w:val="20"/>
        </w:rPr>
        <w:t>ի</w:t>
      </w:r>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հայտ</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գալու</w:t>
      </w:r>
      <w:proofErr w:type="spellEnd"/>
      <w:r w:rsidR="0036230B" w:rsidRPr="00C032F4">
        <w:rPr>
          <w:rFonts w:ascii="GHEA Grapalat" w:hAnsi="GHEA Grapalat" w:cs="Sylfaen"/>
          <w:sz w:val="20"/>
          <w:lang w:val="af-ZA"/>
        </w:rPr>
        <w:t xml:space="preserve"> </w:t>
      </w:r>
      <w:r w:rsidR="004E2F96" w:rsidRPr="00C032F4">
        <w:rPr>
          <w:rFonts w:ascii="GHEA Grapalat" w:hAnsi="GHEA Grapalat" w:cs="Sylfaen"/>
          <w:sz w:val="20"/>
          <w:lang w:val="ru-RU"/>
        </w:rPr>
        <w:t>դեպքում</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պատվիրատուի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ղեկավարի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պատճառաբանված</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որոշման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հիման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վրա</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լիազորված</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մարմինը</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մասնակցին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ներառում</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է</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գնումների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գործընթացին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մասնակցելու</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իրավունք</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չունեցող</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մասնակիցների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ցուցակում</w:t>
      </w:r>
      <w:r w:rsidR="00C01DE0" w:rsidRPr="00C032F4">
        <w:rPr>
          <w:rFonts w:ascii="GHEA Grapalat" w:hAnsi="GHEA Grapalat" w:cs="Sylfaen"/>
          <w:sz w:val="20"/>
          <w:lang w:val="hy-AM"/>
        </w:rPr>
        <w:t>:</w:t>
      </w:r>
      <w:r w:rsidR="00180D94" w:rsidRPr="00C032F4">
        <w:rPr>
          <w:rFonts w:ascii="GHEA Grapalat" w:hAnsi="GHEA Grapalat" w:cs="Sylfaen"/>
          <w:sz w:val="20"/>
          <w:lang w:val="hy-AM"/>
        </w:rPr>
        <w:t xml:space="preserve"> </w:t>
      </w:r>
      <w:r w:rsidR="00C01DE0" w:rsidRPr="00C032F4">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sidRPr="00C032F4">
        <w:rPr>
          <w:rFonts w:ascii="GHEA Grapalat" w:hAnsi="GHEA Grapalat" w:cs="Sylfaen"/>
          <w:sz w:val="20"/>
        </w:rPr>
        <w:t>՝</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որոշումը</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ստանալու</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օրվան</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հաջորդող</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հինգ</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աշխատանքային</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օրվա</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ընթացքում</w:t>
      </w:r>
      <w:r w:rsidR="004E2F96" w:rsidRPr="00C032F4">
        <w:rPr>
          <w:rFonts w:ascii="GHEA Grapalat" w:hAnsi="GHEA Grapalat" w:cs="Sylfaen"/>
          <w:sz w:val="20"/>
          <w:lang w:val="ru-RU"/>
        </w:rPr>
        <w:t>։</w:t>
      </w:r>
      <w:r w:rsidR="004E2F96" w:rsidRPr="00C032F4">
        <w:rPr>
          <w:rFonts w:ascii="GHEA Grapalat" w:hAnsi="GHEA Grapalat" w:cs="Sylfaen"/>
          <w:sz w:val="20"/>
          <w:lang w:val="af-ZA"/>
        </w:rPr>
        <w:t xml:space="preserve"> </w:t>
      </w:r>
    </w:p>
    <w:p w14:paraId="383C25FC" w14:textId="44B1995B" w:rsidR="003D0C33" w:rsidRPr="00C032F4" w:rsidRDefault="004E2F96" w:rsidP="00EF3662">
      <w:pPr>
        <w:ind w:firstLine="375"/>
        <w:jc w:val="both"/>
        <w:rPr>
          <w:rFonts w:ascii="GHEA Grapalat" w:hAnsi="GHEA Grapalat" w:cs="Sylfaen"/>
          <w:sz w:val="20"/>
          <w:lang w:val="hy-AM"/>
        </w:rPr>
      </w:pPr>
      <w:r w:rsidRPr="00C032F4">
        <w:rPr>
          <w:rFonts w:ascii="GHEA Grapalat" w:hAnsi="GHEA Grapalat" w:cs="Sylfaen"/>
          <w:sz w:val="20"/>
          <w:lang w:val="ru-RU"/>
        </w:rPr>
        <w:t>Ընդ</w:t>
      </w:r>
      <w:r w:rsidRPr="00C032F4">
        <w:rPr>
          <w:rFonts w:ascii="GHEA Grapalat" w:hAnsi="GHEA Grapalat" w:cs="Sylfaen"/>
          <w:sz w:val="20"/>
          <w:lang w:val="af-ZA"/>
        </w:rPr>
        <w:t xml:space="preserve"> </w:t>
      </w:r>
      <w:r w:rsidRPr="00C032F4">
        <w:rPr>
          <w:rFonts w:ascii="GHEA Grapalat" w:hAnsi="GHEA Grapalat" w:cs="Sylfaen"/>
          <w:sz w:val="20"/>
          <w:lang w:val="ru-RU"/>
        </w:rPr>
        <w:t>որում</w:t>
      </w:r>
      <w:r w:rsidRPr="00C032F4">
        <w:rPr>
          <w:rFonts w:ascii="GHEA Grapalat" w:hAnsi="GHEA Grapalat" w:cs="Sylfaen"/>
          <w:sz w:val="20"/>
          <w:lang w:val="af-ZA"/>
        </w:rPr>
        <w:t xml:space="preserve"> </w:t>
      </w:r>
      <w:r w:rsidRPr="00C032F4">
        <w:rPr>
          <w:rFonts w:ascii="Calibri" w:hAnsi="Calibri" w:cs="Calibri"/>
          <w:sz w:val="20"/>
          <w:lang w:val="af-ZA"/>
        </w:rPr>
        <w:t> </w:t>
      </w:r>
      <w:r w:rsidRPr="00C032F4">
        <w:rPr>
          <w:rFonts w:ascii="GHEA Grapalat" w:hAnsi="GHEA Grapalat" w:cs="Sylfaen"/>
          <w:sz w:val="20"/>
          <w:lang w:val="ru-RU"/>
        </w:rPr>
        <w:t>սույն</w:t>
      </w:r>
      <w:r w:rsidRPr="00C032F4">
        <w:rPr>
          <w:rFonts w:ascii="GHEA Grapalat" w:hAnsi="GHEA Grapalat" w:cs="Sylfaen"/>
          <w:sz w:val="20"/>
          <w:lang w:val="af-ZA"/>
        </w:rPr>
        <w:t xml:space="preserve"> </w:t>
      </w:r>
      <w:r w:rsidRPr="00C032F4">
        <w:rPr>
          <w:rFonts w:ascii="GHEA Grapalat" w:hAnsi="GHEA Grapalat" w:cs="Sylfaen"/>
          <w:sz w:val="20"/>
          <w:lang w:val="ru-RU"/>
        </w:rPr>
        <w:t>կետում</w:t>
      </w:r>
      <w:r w:rsidRPr="00C032F4">
        <w:rPr>
          <w:rFonts w:ascii="GHEA Grapalat" w:hAnsi="GHEA Grapalat" w:cs="Sylfaen"/>
          <w:sz w:val="20"/>
          <w:lang w:val="af-ZA"/>
        </w:rPr>
        <w:t xml:space="preserve"> </w:t>
      </w:r>
      <w:r w:rsidRPr="00C032F4">
        <w:rPr>
          <w:rFonts w:ascii="GHEA Grapalat" w:hAnsi="GHEA Grapalat" w:cs="Sylfaen"/>
          <w:sz w:val="20"/>
          <w:lang w:val="ru-RU"/>
        </w:rPr>
        <w:t>նշված</w:t>
      </w:r>
      <w:r w:rsidRPr="00C032F4">
        <w:rPr>
          <w:rFonts w:ascii="GHEA Grapalat" w:hAnsi="GHEA Grapalat" w:cs="Sylfaen"/>
          <w:sz w:val="20"/>
          <w:lang w:val="af-ZA"/>
        </w:rPr>
        <w:t xml:space="preserve"> </w:t>
      </w:r>
      <w:r w:rsidRPr="00C032F4">
        <w:rPr>
          <w:rFonts w:ascii="GHEA Grapalat" w:hAnsi="GHEA Grapalat" w:cs="Sylfaen"/>
          <w:sz w:val="20"/>
          <w:lang w:val="ru-RU"/>
        </w:rPr>
        <w:t>որոշումը</w:t>
      </w:r>
      <w:r w:rsidRPr="00C032F4">
        <w:rPr>
          <w:rFonts w:ascii="GHEA Grapalat" w:hAnsi="GHEA Grapalat" w:cs="Sylfaen"/>
          <w:sz w:val="20"/>
          <w:lang w:val="af-ZA"/>
        </w:rPr>
        <w:t xml:space="preserve"> </w:t>
      </w:r>
      <w:r w:rsidRPr="00C032F4">
        <w:rPr>
          <w:rFonts w:ascii="GHEA Grapalat" w:hAnsi="GHEA Grapalat" w:cs="Sylfaen"/>
          <w:sz w:val="20"/>
          <w:lang w:val="ru-RU"/>
        </w:rPr>
        <w:t>պատվիրատուի</w:t>
      </w:r>
      <w:r w:rsidRPr="00C032F4">
        <w:rPr>
          <w:rFonts w:ascii="GHEA Grapalat" w:hAnsi="GHEA Grapalat" w:cs="Sylfaen"/>
          <w:sz w:val="20"/>
          <w:lang w:val="af-ZA"/>
        </w:rPr>
        <w:t xml:space="preserve"> </w:t>
      </w:r>
      <w:r w:rsidRPr="00C032F4">
        <w:rPr>
          <w:rFonts w:ascii="GHEA Grapalat" w:hAnsi="GHEA Grapalat" w:cs="Sylfaen"/>
          <w:sz w:val="20"/>
          <w:lang w:val="ru-RU"/>
        </w:rPr>
        <w:t>ղեկավարը</w:t>
      </w:r>
      <w:r w:rsidRPr="00C032F4">
        <w:rPr>
          <w:rFonts w:ascii="GHEA Grapalat" w:hAnsi="GHEA Grapalat" w:cs="Sylfaen"/>
          <w:sz w:val="20"/>
          <w:lang w:val="af-ZA"/>
        </w:rPr>
        <w:t xml:space="preserve"> </w:t>
      </w:r>
      <w:r w:rsidRPr="00C032F4">
        <w:rPr>
          <w:rFonts w:ascii="GHEA Grapalat" w:hAnsi="GHEA Grapalat" w:cs="Sylfaen"/>
          <w:sz w:val="20"/>
          <w:lang w:val="ru-RU"/>
        </w:rPr>
        <w:t>կայացնում</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գնման</w:t>
      </w:r>
      <w:r w:rsidRPr="00C032F4">
        <w:rPr>
          <w:rFonts w:ascii="GHEA Grapalat" w:hAnsi="GHEA Grapalat" w:cs="Sylfaen"/>
          <w:sz w:val="20"/>
          <w:lang w:val="af-ZA"/>
        </w:rPr>
        <w:t xml:space="preserve"> </w:t>
      </w:r>
      <w:r w:rsidRPr="00C032F4">
        <w:rPr>
          <w:rFonts w:ascii="GHEA Grapalat" w:hAnsi="GHEA Grapalat" w:cs="Sylfaen"/>
          <w:sz w:val="20"/>
          <w:lang w:val="ru-RU"/>
        </w:rPr>
        <w:t>ընթացակարգը</w:t>
      </w:r>
      <w:r w:rsidRPr="00C032F4">
        <w:rPr>
          <w:rFonts w:ascii="GHEA Grapalat" w:hAnsi="GHEA Grapalat" w:cs="Sylfaen"/>
          <w:sz w:val="20"/>
          <w:lang w:val="af-ZA"/>
        </w:rPr>
        <w:t xml:space="preserve"> </w:t>
      </w:r>
      <w:r w:rsidRPr="00C032F4">
        <w:rPr>
          <w:rFonts w:ascii="GHEA Grapalat" w:hAnsi="GHEA Grapalat" w:cs="Sylfaen"/>
          <w:sz w:val="20"/>
          <w:lang w:val="ru-RU"/>
        </w:rPr>
        <w:t>չկայացած</w:t>
      </w:r>
      <w:r w:rsidRPr="00C032F4">
        <w:rPr>
          <w:rFonts w:ascii="GHEA Grapalat" w:hAnsi="GHEA Grapalat" w:cs="Sylfaen"/>
          <w:sz w:val="20"/>
          <w:lang w:val="af-ZA"/>
        </w:rPr>
        <w:t xml:space="preserve"> </w:t>
      </w:r>
      <w:r w:rsidRPr="00C032F4">
        <w:rPr>
          <w:rFonts w:ascii="GHEA Grapalat" w:hAnsi="GHEA Grapalat" w:cs="Sylfaen"/>
          <w:sz w:val="20"/>
          <w:lang w:val="ru-RU"/>
        </w:rPr>
        <w:t>հայտարարվելու</w:t>
      </w:r>
      <w:r w:rsidRPr="00C032F4">
        <w:rPr>
          <w:rFonts w:ascii="GHEA Grapalat" w:hAnsi="GHEA Grapalat" w:cs="Sylfaen"/>
          <w:sz w:val="20"/>
          <w:lang w:val="af-ZA"/>
        </w:rPr>
        <w:t xml:space="preserve"> </w:t>
      </w:r>
      <w:r w:rsidRPr="00C032F4">
        <w:rPr>
          <w:rFonts w:ascii="GHEA Grapalat" w:hAnsi="GHEA Grapalat" w:cs="Sylfaen"/>
          <w:sz w:val="20"/>
          <w:lang w:val="ru-RU"/>
        </w:rPr>
        <w:t>կամ</w:t>
      </w:r>
      <w:r w:rsidRPr="00C032F4">
        <w:rPr>
          <w:rFonts w:ascii="GHEA Grapalat" w:hAnsi="GHEA Grapalat" w:cs="Sylfaen"/>
          <w:sz w:val="20"/>
          <w:lang w:val="af-ZA"/>
        </w:rPr>
        <w:t xml:space="preserve"> </w:t>
      </w:r>
      <w:r w:rsidRPr="00C032F4">
        <w:rPr>
          <w:rFonts w:ascii="GHEA Grapalat" w:hAnsi="GHEA Grapalat" w:cs="Sylfaen"/>
          <w:sz w:val="20"/>
          <w:lang w:val="ru-RU"/>
        </w:rPr>
        <w:t>կնքված</w:t>
      </w:r>
      <w:r w:rsidRPr="00C032F4">
        <w:rPr>
          <w:rFonts w:ascii="GHEA Grapalat" w:hAnsi="GHEA Grapalat" w:cs="Sylfaen"/>
          <w:sz w:val="20"/>
          <w:lang w:val="af-ZA"/>
        </w:rPr>
        <w:t xml:space="preserve"> </w:t>
      </w:r>
      <w:r w:rsidRPr="00C032F4">
        <w:rPr>
          <w:rFonts w:ascii="GHEA Grapalat" w:hAnsi="GHEA Grapalat" w:cs="Sylfaen"/>
          <w:sz w:val="20"/>
          <w:lang w:val="ru-RU"/>
        </w:rPr>
        <w:t>պայմանագրի</w:t>
      </w:r>
      <w:r w:rsidRPr="00C032F4">
        <w:rPr>
          <w:rFonts w:ascii="GHEA Grapalat" w:hAnsi="GHEA Grapalat" w:cs="Sylfaen"/>
          <w:sz w:val="20"/>
          <w:lang w:val="af-ZA"/>
        </w:rPr>
        <w:t xml:space="preserve"> </w:t>
      </w:r>
      <w:r w:rsidRPr="00C032F4">
        <w:rPr>
          <w:rFonts w:ascii="GHEA Grapalat" w:hAnsi="GHEA Grapalat" w:cs="Sylfaen"/>
          <w:sz w:val="20"/>
          <w:lang w:val="ru-RU"/>
        </w:rPr>
        <w:t>վերաբերյալ</w:t>
      </w:r>
      <w:r w:rsidRPr="00C032F4">
        <w:rPr>
          <w:rFonts w:ascii="GHEA Grapalat" w:hAnsi="GHEA Grapalat" w:cs="Sylfaen"/>
          <w:sz w:val="20"/>
          <w:lang w:val="af-ZA"/>
        </w:rPr>
        <w:t xml:space="preserve"> </w:t>
      </w:r>
      <w:r w:rsidRPr="00C032F4">
        <w:rPr>
          <w:rFonts w:ascii="GHEA Grapalat" w:hAnsi="GHEA Grapalat" w:cs="Sylfaen"/>
          <w:sz w:val="20"/>
          <w:lang w:val="ru-RU"/>
        </w:rPr>
        <w:t>հայտարարությունը</w:t>
      </w:r>
      <w:r w:rsidRPr="00C032F4">
        <w:rPr>
          <w:rFonts w:ascii="GHEA Grapalat" w:hAnsi="GHEA Grapalat" w:cs="Sylfaen"/>
          <w:sz w:val="20"/>
          <w:lang w:val="af-ZA"/>
        </w:rPr>
        <w:t xml:space="preserve"> </w:t>
      </w:r>
      <w:r w:rsidRPr="00C032F4">
        <w:rPr>
          <w:rFonts w:ascii="GHEA Grapalat" w:hAnsi="GHEA Grapalat" w:cs="Sylfaen"/>
          <w:sz w:val="20"/>
          <w:lang w:val="ru-RU"/>
        </w:rPr>
        <w:t>հրապարակելու</w:t>
      </w:r>
      <w:r w:rsidRPr="00C032F4">
        <w:rPr>
          <w:rFonts w:ascii="GHEA Grapalat" w:hAnsi="GHEA Grapalat" w:cs="Sylfaen"/>
          <w:sz w:val="20"/>
          <w:lang w:val="af-ZA"/>
        </w:rPr>
        <w:t xml:space="preserve"> </w:t>
      </w:r>
      <w:r w:rsidRPr="00C032F4">
        <w:rPr>
          <w:rFonts w:ascii="GHEA Grapalat" w:hAnsi="GHEA Grapalat" w:cs="Sylfaen"/>
          <w:sz w:val="20"/>
          <w:lang w:val="ru-RU"/>
        </w:rPr>
        <w:t>կամ</w:t>
      </w:r>
      <w:r w:rsidRPr="00C032F4">
        <w:rPr>
          <w:rFonts w:ascii="GHEA Grapalat" w:hAnsi="GHEA Grapalat" w:cs="Sylfaen"/>
          <w:sz w:val="20"/>
          <w:lang w:val="af-ZA"/>
        </w:rPr>
        <w:t xml:space="preserve"> </w:t>
      </w:r>
      <w:r w:rsidRPr="00C032F4">
        <w:rPr>
          <w:rFonts w:ascii="GHEA Grapalat" w:hAnsi="GHEA Grapalat" w:cs="Sylfaen"/>
          <w:sz w:val="20"/>
          <w:lang w:val="ru-RU"/>
        </w:rPr>
        <w:t>պայմանագիրը</w:t>
      </w:r>
      <w:r w:rsidRPr="00C032F4">
        <w:rPr>
          <w:rFonts w:ascii="GHEA Grapalat" w:hAnsi="GHEA Grapalat" w:cs="Sylfaen"/>
          <w:sz w:val="20"/>
          <w:lang w:val="af-ZA"/>
        </w:rPr>
        <w:t xml:space="preserve"> </w:t>
      </w:r>
      <w:r w:rsidRPr="00C032F4">
        <w:rPr>
          <w:rFonts w:ascii="GHEA Grapalat" w:hAnsi="GHEA Grapalat" w:cs="Sylfaen"/>
          <w:sz w:val="20"/>
          <w:lang w:val="ru-RU"/>
        </w:rPr>
        <w:t>միակողմանի</w:t>
      </w:r>
      <w:r w:rsidRPr="00C032F4">
        <w:rPr>
          <w:rFonts w:ascii="GHEA Grapalat" w:hAnsi="GHEA Grapalat" w:cs="Sylfaen"/>
          <w:sz w:val="20"/>
          <w:lang w:val="af-ZA"/>
        </w:rPr>
        <w:t xml:space="preserve"> </w:t>
      </w:r>
      <w:r w:rsidRPr="00C032F4">
        <w:rPr>
          <w:rFonts w:ascii="GHEA Grapalat" w:hAnsi="GHEA Grapalat" w:cs="Sylfaen"/>
          <w:sz w:val="20"/>
          <w:lang w:val="ru-RU"/>
        </w:rPr>
        <w:t>լուծելու</w:t>
      </w:r>
      <w:r w:rsidRPr="00C032F4">
        <w:rPr>
          <w:rFonts w:ascii="GHEA Grapalat" w:hAnsi="GHEA Grapalat" w:cs="Sylfaen"/>
          <w:sz w:val="20"/>
          <w:lang w:val="af-ZA"/>
        </w:rPr>
        <w:t xml:space="preserve"> </w:t>
      </w:r>
      <w:r w:rsidRPr="00C032F4">
        <w:rPr>
          <w:rFonts w:ascii="GHEA Grapalat" w:hAnsi="GHEA Grapalat" w:cs="Sylfaen"/>
          <w:sz w:val="20"/>
          <w:lang w:val="ru-RU"/>
        </w:rPr>
        <w:t>մասին</w:t>
      </w:r>
      <w:r w:rsidRPr="00C032F4">
        <w:rPr>
          <w:rFonts w:ascii="GHEA Grapalat" w:hAnsi="GHEA Grapalat" w:cs="Sylfaen"/>
          <w:sz w:val="20"/>
          <w:lang w:val="af-ZA"/>
        </w:rPr>
        <w:t xml:space="preserve"> </w:t>
      </w:r>
      <w:r w:rsidRPr="00C032F4">
        <w:rPr>
          <w:rFonts w:ascii="GHEA Grapalat" w:hAnsi="GHEA Grapalat" w:cs="Sylfaen"/>
          <w:sz w:val="20"/>
          <w:lang w:val="ru-RU"/>
        </w:rPr>
        <w:t>հայտարարությունը</w:t>
      </w:r>
      <w:r w:rsidRPr="00C032F4">
        <w:rPr>
          <w:rFonts w:ascii="GHEA Grapalat" w:hAnsi="GHEA Grapalat" w:cs="Sylfaen"/>
          <w:sz w:val="20"/>
          <w:lang w:val="af-ZA"/>
        </w:rPr>
        <w:t xml:space="preserve"> </w:t>
      </w:r>
      <w:r w:rsidR="003D0C33" w:rsidRPr="00C032F4">
        <w:rPr>
          <w:rFonts w:ascii="GHEA Grapalat" w:hAnsi="GHEA Grapalat" w:cs="Sylfaen"/>
          <w:sz w:val="20"/>
          <w:lang w:val="af-ZA"/>
        </w:rPr>
        <w:t>(</w:t>
      </w:r>
      <w:r w:rsidR="003D0C33" w:rsidRPr="00C032F4">
        <w:rPr>
          <w:rFonts w:ascii="GHEA Grapalat" w:hAnsi="GHEA Grapalat" w:cs="Sylfaen"/>
          <w:sz w:val="20"/>
          <w:lang w:val="hy-AM"/>
        </w:rPr>
        <w:t>ծանուցումը</w:t>
      </w:r>
      <w:r w:rsidR="003D0C33" w:rsidRPr="00C032F4">
        <w:rPr>
          <w:rFonts w:ascii="GHEA Grapalat" w:hAnsi="GHEA Grapalat" w:cs="Sylfaen"/>
          <w:sz w:val="20"/>
          <w:lang w:val="af-ZA"/>
        </w:rPr>
        <w:t xml:space="preserve">) </w:t>
      </w:r>
      <w:r w:rsidRPr="00C032F4">
        <w:rPr>
          <w:rFonts w:ascii="GHEA Grapalat" w:hAnsi="GHEA Grapalat" w:cs="Sylfaen"/>
          <w:sz w:val="20"/>
          <w:lang w:val="ru-RU"/>
        </w:rPr>
        <w:t>հրապարակելու</w:t>
      </w:r>
      <w:r w:rsidRPr="00C032F4">
        <w:rPr>
          <w:rFonts w:ascii="GHEA Grapalat" w:hAnsi="GHEA Grapalat" w:cs="Sylfaen"/>
          <w:sz w:val="20"/>
          <w:lang w:val="af-ZA"/>
        </w:rPr>
        <w:t xml:space="preserve"> </w:t>
      </w:r>
      <w:r w:rsidRPr="00C032F4">
        <w:rPr>
          <w:rFonts w:ascii="GHEA Grapalat" w:hAnsi="GHEA Grapalat" w:cs="Sylfaen"/>
          <w:sz w:val="20"/>
          <w:lang w:val="ru-RU"/>
        </w:rPr>
        <w:t>օրվան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տասն</w:t>
      </w:r>
      <w:r w:rsidR="003D0C33" w:rsidRPr="00C032F4">
        <w:rPr>
          <w:rFonts w:ascii="GHEA Grapalat" w:hAnsi="GHEA Grapalat" w:cs="Sylfaen"/>
          <w:sz w:val="20"/>
          <w:lang w:val="hy-AM"/>
        </w:rPr>
        <w:t>երորդ օրը</w:t>
      </w:r>
      <w:r w:rsidRPr="00C032F4">
        <w:rPr>
          <w:rFonts w:ascii="GHEA Grapalat" w:hAnsi="GHEA Grapalat" w:cs="Sylfaen"/>
          <w:sz w:val="20"/>
          <w:lang w:val="af-ZA"/>
        </w:rPr>
        <w:t xml:space="preserve">: </w:t>
      </w:r>
      <w:r w:rsidRPr="00C032F4">
        <w:rPr>
          <w:rFonts w:ascii="GHEA Grapalat" w:hAnsi="GHEA Grapalat" w:cs="Sylfaen"/>
          <w:sz w:val="20"/>
          <w:lang w:val="ru-RU"/>
        </w:rPr>
        <w:t>Որոշումը</w:t>
      </w:r>
      <w:r w:rsidRPr="00C032F4">
        <w:rPr>
          <w:rFonts w:ascii="GHEA Grapalat" w:hAnsi="GHEA Grapalat" w:cs="Sylfaen"/>
          <w:sz w:val="20"/>
          <w:lang w:val="af-ZA"/>
        </w:rPr>
        <w:t xml:space="preserve"> </w:t>
      </w:r>
      <w:r w:rsidRPr="00C032F4">
        <w:rPr>
          <w:rFonts w:ascii="GHEA Grapalat" w:hAnsi="GHEA Grapalat" w:cs="Sylfaen"/>
          <w:sz w:val="20"/>
          <w:lang w:val="ru-RU"/>
        </w:rPr>
        <w:t>կայացվելուն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օրը</w:t>
      </w:r>
      <w:r w:rsidRPr="00C032F4">
        <w:rPr>
          <w:rFonts w:ascii="GHEA Grapalat" w:hAnsi="GHEA Grapalat" w:cs="Sylfaen"/>
          <w:sz w:val="20"/>
          <w:lang w:val="af-ZA"/>
        </w:rPr>
        <w:t xml:space="preserve"> </w:t>
      </w:r>
      <w:r w:rsidRPr="00C032F4">
        <w:rPr>
          <w:rFonts w:ascii="GHEA Grapalat" w:hAnsi="GHEA Grapalat" w:cs="Sylfaen"/>
          <w:sz w:val="20"/>
          <w:lang w:val="ru-RU"/>
        </w:rPr>
        <w:t>այն</w:t>
      </w:r>
      <w:r w:rsidRPr="00C032F4">
        <w:rPr>
          <w:rFonts w:ascii="GHEA Grapalat" w:hAnsi="GHEA Grapalat" w:cs="Sylfaen"/>
          <w:sz w:val="20"/>
          <w:lang w:val="af-ZA"/>
        </w:rPr>
        <w:t xml:space="preserve"> գրավոր </w:t>
      </w:r>
      <w:r w:rsidRPr="00C032F4">
        <w:rPr>
          <w:rFonts w:ascii="GHEA Grapalat" w:hAnsi="GHEA Grapalat" w:cs="Sylfaen"/>
          <w:sz w:val="20"/>
          <w:lang w:val="ru-RU"/>
        </w:rPr>
        <w:t>տրամադրվում</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լիազորված</w:t>
      </w:r>
      <w:r w:rsidRPr="00C032F4">
        <w:rPr>
          <w:rFonts w:ascii="GHEA Grapalat" w:hAnsi="GHEA Grapalat" w:cs="Sylfaen"/>
          <w:sz w:val="20"/>
          <w:lang w:val="af-ZA"/>
        </w:rPr>
        <w:t xml:space="preserve"> </w:t>
      </w:r>
      <w:r w:rsidRPr="00C032F4">
        <w:rPr>
          <w:rFonts w:ascii="GHEA Grapalat" w:hAnsi="GHEA Grapalat" w:cs="Sylfaen"/>
          <w:sz w:val="20"/>
          <w:lang w:val="ru-RU"/>
        </w:rPr>
        <w:t>մարմնին</w:t>
      </w:r>
      <w:r w:rsidRPr="00C032F4">
        <w:rPr>
          <w:rFonts w:ascii="GHEA Grapalat" w:hAnsi="GHEA Grapalat" w:cs="Sylfaen"/>
          <w:sz w:val="20"/>
          <w:lang w:val="af-ZA"/>
        </w:rPr>
        <w:t xml:space="preserve"> </w:t>
      </w:r>
      <w:r w:rsidRPr="00C032F4">
        <w:rPr>
          <w:rFonts w:ascii="GHEA Grapalat" w:hAnsi="GHEA Grapalat" w:cs="Sylfaen"/>
          <w:sz w:val="20"/>
          <w:lang w:val="ru-RU"/>
        </w:rPr>
        <w:t>և</w:t>
      </w:r>
      <w:r w:rsidRPr="00C032F4">
        <w:rPr>
          <w:rFonts w:ascii="GHEA Grapalat" w:hAnsi="GHEA Grapalat" w:cs="Sylfaen"/>
          <w:sz w:val="20"/>
          <w:lang w:val="af-ZA"/>
        </w:rPr>
        <w:t xml:space="preserve"> </w:t>
      </w:r>
      <w:r w:rsidRPr="00C032F4">
        <w:rPr>
          <w:rFonts w:ascii="GHEA Grapalat" w:hAnsi="GHEA Grapalat" w:cs="Sylfaen"/>
          <w:sz w:val="20"/>
          <w:lang w:val="ru-RU"/>
        </w:rPr>
        <w:t>մասնակցին</w:t>
      </w:r>
      <w:r w:rsidRPr="00C032F4">
        <w:rPr>
          <w:rFonts w:ascii="GHEA Grapalat" w:hAnsi="GHEA Grapalat" w:cs="Sylfaen"/>
          <w:sz w:val="20"/>
          <w:lang w:val="af-ZA"/>
        </w:rPr>
        <w:t xml:space="preserve">: </w:t>
      </w:r>
      <w:r w:rsidRPr="00C032F4">
        <w:rPr>
          <w:rFonts w:ascii="GHEA Grapalat" w:hAnsi="GHEA Grapalat" w:cs="Sylfaen"/>
          <w:sz w:val="20"/>
          <w:lang w:val="ru-RU"/>
        </w:rPr>
        <w:t>Լիազորված</w:t>
      </w:r>
      <w:r w:rsidRPr="00C032F4">
        <w:rPr>
          <w:rFonts w:ascii="GHEA Grapalat" w:hAnsi="GHEA Grapalat" w:cs="Sylfaen"/>
          <w:sz w:val="20"/>
          <w:lang w:val="af-ZA"/>
        </w:rPr>
        <w:t xml:space="preserve"> </w:t>
      </w:r>
      <w:r w:rsidRPr="00C032F4">
        <w:rPr>
          <w:rFonts w:ascii="GHEA Grapalat" w:hAnsi="GHEA Grapalat" w:cs="Sylfaen"/>
          <w:sz w:val="20"/>
          <w:lang w:val="ru-RU"/>
        </w:rPr>
        <w:t>մարմինը</w:t>
      </w:r>
      <w:r w:rsidRPr="00C032F4">
        <w:rPr>
          <w:rFonts w:ascii="GHEA Grapalat" w:hAnsi="GHEA Grapalat" w:cs="Sylfaen"/>
          <w:sz w:val="20"/>
          <w:lang w:val="af-ZA"/>
        </w:rPr>
        <w:t xml:space="preserve"> </w:t>
      </w:r>
      <w:r w:rsidRPr="00C032F4">
        <w:rPr>
          <w:rFonts w:ascii="GHEA Grapalat" w:hAnsi="GHEA Grapalat" w:cs="Sylfaen"/>
          <w:sz w:val="20"/>
          <w:lang w:val="ru-RU"/>
        </w:rPr>
        <w:t>մասնակցին</w:t>
      </w:r>
      <w:r w:rsidRPr="00C032F4">
        <w:rPr>
          <w:rFonts w:ascii="GHEA Grapalat" w:hAnsi="GHEA Grapalat" w:cs="Sylfaen"/>
          <w:sz w:val="20"/>
          <w:lang w:val="af-ZA"/>
        </w:rPr>
        <w:t xml:space="preserve"> </w:t>
      </w:r>
      <w:r w:rsidRPr="00C032F4">
        <w:rPr>
          <w:rFonts w:ascii="GHEA Grapalat" w:hAnsi="GHEA Grapalat" w:cs="Sylfaen"/>
          <w:sz w:val="20"/>
          <w:lang w:val="ru-RU"/>
        </w:rPr>
        <w:t>ներառում</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գնումների</w:t>
      </w:r>
      <w:r w:rsidRPr="00C032F4">
        <w:rPr>
          <w:rFonts w:ascii="GHEA Grapalat" w:hAnsi="GHEA Grapalat" w:cs="Sylfaen"/>
          <w:sz w:val="20"/>
          <w:lang w:val="af-ZA"/>
        </w:rPr>
        <w:t xml:space="preserve"> </w:t>
      </w:r>
      <w:r w:rsidRPr="00C032F4">
        <w:rPr>
          <w:rFonts w:ascii="GHEA Grapalat" w:hAnsi="GHEA Grapalat" w:cs="Sylfaen"/>
          <w:sz w:val="20"/>
          <w:lang w:val="ru-RU"/>
        </w:rPr>
        <w:t>գործընթացին</w:t>
      </w:r>
      <w:r w:rsidRPr="00C032F4">
        <w:rPr>
          <w:rFonts w:ascii="GHEA Grapalat" w:hAnsi="GHEA Grapalat" w:cs="Sylfaen"/>
          <w:sz w:val="20"/>
          <w:lang w:val="af-ZA"/>
        </w:rPr>
        <w:t xml:space="preserve"> </w:t>
      </w:r>
      <w:r w:rsidRPr="00C032F4">
        <w:rPr>
          <w:rFonts w:ascii="GHEA Grapalat" w:hAnsi="GHEA Grapalat" w:cs="Sylfaen"/>
          <w:sz w:val="20"/>
          <w:lang w:val="ru-RU"/>
        </w:rPr>
        <w:t>մասնակցելու</w:t>
      </w:r>
      <w:r w:rsidRPr="00C032F4">
        <w:rPr>
          <w:rFonts w:ascii="GHEA Grapalat" w:hAnsi="GHEA Grapalat" w:cs="Sylfaen"/>
          <w:sz w:val="20"/>
          <w:lang w:val="af-ZA"/>
        </w:rPr>
        <w:t xml:space="preserve"> </w:t>
      </w:r>
      <w:r w:rsidRPr="00C032F4">
        <w:rPr>
          <w:rFonts w:ascii="GHEA Grapalat" w:hAnsi="GHEA Grapalat" w:cs="Sylfaen"/>
          <w:sz w:val="20"/>
          <w:lang w:val="ru-RU"/>
        </w:rPr>
        <w:t>իրավունք</w:t>
      </w:r>
      <w:r w:rsidRPr="00C032F4">
        <w:rPr>
          <w:rFonts w:ascii="GHEA Grapalat" w:hAnsi="GHEA Grapalat" w:cs="Sylfaen"/>
          <w:sz w:val="20"/>
          <w:lang w:val="af-ZA"/>
        </w:rPr>
        <w:t xml:space="preserve"> </w:t>
      </w:r>
      <w:r w:rsidRPr="00C032F4">
        <w:rPr>
          <w:rFonts w:ascii="GHEA Grapalat" w:hAnsi="GHEA Grapalat" w:cs="Sylfaen"/>
          <w:sz w:val="20"/>
          <w:lang w:val="ru-RU"/>
        </w:rPr>
        <w:t>չունեցող</w:t>
      </w:r>
      <w:r w:rsidRPr="00C032F4">
        <w:rPr>
          <w:rFonts w:ascii="GHEA Grapalat" w:hAnsi="GHEA Grapalat" w:cs="Sylfaen"/>
          <w:sz w:val="20"/>
          <w:lang w:val="af-ZA"/>
        </w:rPr>
        <w:t xml:space="preserve"> </w:t>
      </w:r>
      <w:r w:rsidRPr="00C032F4">
        <w:rPr>
          <w:rFonts w:ascii="GHEA Grapalat" w:hAnsi="GHEA Grapalat" w:cs="Sylfaen"/>
          <w:sz w:val="20"/>
          <w:lang w:val="ru-RU"/>
        </w:rPr>
        <w:t>մասնակիցների</w:t>
      </w:r>
      <w:r w:rsidRPr="00C032F4">
        <w:rPr>
          <w:rFonts w:ascii="GHEA Grapalat" w:hAnsi="GHEA Grapalat" w:cs="Sylfaen"/>
          <w:sz w:val="20"/>
          <w:lang w:val="af-ZA"/>
        </w:rPr>
        <w:t xml:space="preserve"> </w:t>
      </w:r>
      <w:r w:rsidRPr="00C032F4">
        <w:rPr>
          <w:rFonts w:ascii="GHEA Grapalat" w:hAnsi="GHEA Grapalat" w:cs="Sylfaen"/>
          <w:sz w:val="20"/>
          <w:lang w:val="ru-RU"/>
        </w:rPr>
        <w:t>ցուցակում</w:t>
      </w:r>
      <w:r w:rsidRPr="00C032F4">
        <w:rPr>
          <w:rFonts w:ascii="GHEA Grapalat" w:hAnsi="GHEA Grapalat" w:cs="Sylfaen"/>
          <w:sz w:val="20"/>
          <w:lang w:val="af-ZA"/>
        </w:rPr>
        <w:t xml:space="preserve"> </w:t>
      </w:r>
      <w:r w:rsidRPr="00C032F4">
        <w:rPr>
          <w:rFonts w:ascii="GHEA Grapalat" w:hAnsi="GHEA Grapalat" w:cs="Sylfaen"/>
          <w:sz w:val="20"/>
          <w:lang w:val="ru-RU"/>
        </w:rPr>
        <w:t>որոշումն</w:t>
      </w:r>
      <w:r w:rsidRPr="00C032F4">
        <w:rPr>
          <w:rFonts w:ascii="GHEA Grapalat" w:hAnsi="GHEA Grapalat" w:cs="Sylfaen"/>
          <w:sz w:val="20"/>
          <w:lang w:val="af-ZA"/>
        </w:rPr>
        <w:t xml:space="preserve"> </w:t>
      </w:r>
      <w:r w:rsidRPr="00C032F4">
        <w:rPr>
          <w:rFonts w:ascii="GHEA Grapalat" w:hAnsi="GHEA Grapalat" w:cs="Sylfaen"/>
          <w:sz w:val="20"/>
          <w:lang w:val="ru-RU"/>
        </w:rPr>
        <w:t>ստանալուն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քառասուներորդ</w:t>
      </w:r>
      <w:r w:rsidRPr="00C032F4">
        <w:rPr>
          <w:rFonts w:ascii="GHEA Grapalat" w:hAnsi="GHEA Grapalat" w:cs="Sylfaen"/>
          <w:sz w:val="20"/>
          <w:lang w:val="af-ZA"/>
        </w:rPr>
        <w:t xml:space="preserve"> </w:t>
      </w:r>
      <w:r w:rsidRPr="00C032F4">
        <w:rPr>
          <w:rFonts w:ascii="GHEA Grapalat" w:hAnsi="GHEA Grapalat" w:cs="Sylfaen"/>
          <w:sz w:val="20"/>
          <w:lang w:val="ru-RU"/>
        </w:rPr>
        <w:t>օրվան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հինգ</w:t>
      </w:r>
      <w:proofErr w:type="spellStart"/>
      <w:r w:rsidRPr="00C032F4">
        <w:rPr>
          <w:rFonts w:ascii="GHEA Grapalat" w:hAnsi="GHEA Grapalat" w:cs="Sylfaen"/>
          <w:sz w:val="20"/>
        </w:rPr>
        <w:t>երորդ</w:t>
      </w:r>
      <w:proofErr w:type="spellEnd"/>
      <w:r w:rsidRPr="00C032F4">
        <w:rPr>
          <w:rFonts w:ascii="GHEA Grapalat" w:hAnsi="GHEA Grapalat" w:cs="Sylfaen"/>
          <w:sz w:val="20"/>
          <w:lang w:val="af-ZA"/>
        </w:rPr>
        <w:t xml:space="preserve"> </w:t>
      </w:r>
      <w:r w:rsidRPr="00C032F4">
        <w:rPr>
          <w:rFonts w:ascii="GHEA Grapalat" w:hAnsi="GHEA Grapalat" w:cs="Sylfaen"/>
          <w:sz w:val="20"/>
          <w:lang w:val="ru-RU"/>
        </w:rPr>
        <w:t>օր</w:t>
      </w:r>
      <w:r w:rsidRPr="00C032F4">
        <w:rPr>
          <w:rFonts w:ascii="GHEA Grapalat" w:hAnsi="GHEA Grapalat" w:cs="Sylfaen"/>
          <w:sz w:val="20"/>
        </w:rPr>
        <w:t>ը</w:t>
      </w:r>
      <w:r w:rsidRPr="00C032F4">
        <w:rPr>
          <w:rFonts w:ascii="GHEA Grapalat" w:hAnsi="GHEA Grapalat" w:cs="Sylfaen"/>
          <w:sz w:val="20"/>
          <w:lang w:val="af-ZA"/>
        </w:rPr>
        <w:t xml:space="preserve">, </w:t>
      </w:r>
      <w:r w:rsidRPr="00C032F4">
        <w:rPr>
          <w:rFonts w:ascii="GHEA Grapalat" w:hAnsi="GHEA Grapalat" w:cs="Sylfaen"/>
          <w:sz w:val="20"/>
          <w:lang w:val="ru-RU"/>
        </w:rPr>
        <w:t>իսկ</w:t>
      </w:r>
      <w:r w:rsidRPr="00C032F4">
        <w:rPr>
          <w:rFonts w:ascii="GHEA Grapalat" w:hAnsi="GHEA Grapalat" w:cs="Sylfaen"/>
          <w:sz w:val="20"/>
          <w:lang w:val="af-ZA"/>
        </w:rPr>
        <w:t xml:space="preserve"> </w:t>
      </w:r>
      <w:r w:rsidRPr="00C032F4">
        <w:rPr>
          <w:rFonts w:ascii="GHEA Grapalat" w:hAnsi="GHEA Grapalat" w:cs="Sylfaen"/>
          <w:sz w:val="20"/>
          <w:lang w:val="ru-RU"/>
        </w:rPr>
        <w:t>որոշումն</w:t>
      </w:r>
      <w:r w:rsidRPr="00C032F4">
        <w:rPr>
          <w:rFonts w:ascii="GHEA Grapalat" w:hAnsi="GHEA Grapalat" w:cs="Sylfaen"/>
          <w:sz w:val="20"/>
          <w:lang w:val="af-ZA"/>
        </w:rPr>
        <w:t xml:space="preserve"> </w:t>
      </w:r>
      <w:r w:rsidRPr="00C032F4">
        <w:rPr>
          <w:rFonts w:ascii="GHEA Grapalat" w:hAnsi="GHEA Grapalat" w:cs="Sylfaen"/>
          <w:sz w:val="20"/>
          <w:lang w:val="ru-RU"/>
        </w:rPr>
        <w:t>ստանալուն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քառասուներորդ</w:t>
      </w:r>
      <w:r w:rsidRPr="00C032F4">
        <w:rPr>
          <w:rFonts w:ascii="GHEA Grapalat" w:hAnsi="GHEA Grapalat" w:cs="Sylfaen"/>
          <w:sz w:val="20"/>
          <w:lang w:val="af-ZA"/>
        </w:rPr>
        <w:t xml:space="preserve"> </w:t>
      </w:r>
      <w:r w:rsidRPr="00C032F4">
        <w:rPr>
          <w:rFonts w:ascii="GHEA Grapalat" w:hAnsi="GHEA Grapalat" w:cs="Sylfaen"/>
          <w:sz w:val="20"/>
          <w:lang w:val="ru-RU"/>
        </w:rPr>
        <w:t>օրվա</w:t>
      </w:r>
      <w:r w:rsidRPr="00C032F4">
        <w:rPr>
          <w:rFonts w:ascii="GHEA Grapalat" w:hAnsi="GHEA Grapalat" w:cs="Sylfaen"/>
          <w:sz w:val="20"/>
          <w:lang w:val="af-ZA"/>
        </w:rPr>
        <w:t xml:space="preserve"> </w:t>
      </w:r>
      <w:r w:rsidRPr="00C032F4">
        <w:rPr>
          <w:rFonts w:ascii="GHEA Grapalat" w:hAnsi="GHEA Grapalat" w:cs="Sylfaen"/>
          <w:sz w:val="20"/>
          <w:lang w:val="ru-RU"/>
        </w:rPr>
        <w:t>դրությամբ</w:t>
      </w:r>
      <w:r w:rsidRPr="00C032F4">
        <w:rPr>
          <w:rFonts w:ascii="GHEA Grapalat" w:hAnsi="GHEA Grapalat" w:cs="Sylfaen"/>
          <w:sz w:val="20"/>
          <w:lang w:val="af-ZA"/>
        </w:rPr>
        <w:t xml:space="preserve"> </w:t>
      </w:r>
      <w:r w:rsidRPr="00C032F4">
        <w:rPr>
          <w:rFonts w:ascii="GHEA Grapalat" w:hAnsi="GHEA Grapalat" w:cs="Sylfaen"/>
          <w:sz w:val="20"/>
          <w:lang w:val="ru-RU"/>
        </w:rPr>
        <w:t>մասնակցի</w:t>
      </w:r>
      <w:r w:rsidRPr="00C032F4">
        <w:rPr>
          <w:rFonts w:ascii="GHEA Grapalat" w:hAnsi="GHEA Grapalat" w:cs="Sylfaen"/>
          <w:sz w:val="20"/>
          <w:lang w:val="af-ZA"/>
        </w:rPr>
        <w:t xml:space="preserve"> </w:t>
      </w:r>
      <w:r w:rsidRPr="00C032F4">
        <w:rPr>
          <w:rFonts w:ascii="GHEA Grapalat" w:hAnsi="GHEA Grapalat" w:cs="Sylfaen"/>
          <w:sz w:val="20"/>
          <w:lang w:val="ru-RU"/>
        </w:rPr>
        <w:t>կողմից</w:t>
      </w:r>
      <w:r w:rsidRPr="00C032F4">
        <w:rPr>
          <w:rFonts w:ascii="GHEA Grapalat" w:hAnsi="GHEA Grapalat" w:cs="Sylfaen"/>
          <w:sz w:val="20"/>
          <w:lang w:val="af-ZA"/>
        </w:rPr>
        <w:t xml:space="preserve"> </w:t>
      </w:r>
      <w:r w:rsidRPr="00C032F4">
        <w:rPr>
          <w:rFonts w:ascii="GHEA Grapalat" w:hAnsi="GHEA Grapalat" w:cs="Sylfaen"/>
          <w:sz w:val="20"/>
          <w:lang w:val="ru-RU"/>
        </w:rPr>
        <w:t>որոշման</w:t>
      </w:r>
      <w:r w:rsidRPr="00C032F4">
        <w:rPr>
          <w:rFonts w:ascii="GHEA Grapalat" w:hAnsi="GHEA Grapalat" w:cs="Sylfaen"/>
          <w:sz w:val="20"/>
          <w:lang w:val="af-ZA"/>
        </w:rPr>
        <w:t xml:space="preserve"> </w:t>
      </w:r>
      <w:r w:rsidRPr="00C032F4">
        <w:rPr>
          <w:rFonts w:ascii="GHEA Grapalat" w:hAnsi="GHEA Grapalat" w:cs="Sylfaen"/>
          <w:sz w:val="20"/>
          <w:lang w:val="ru-RU"/>
        </w:rPr>
        <w:t>բողոքարկման</w:t>
      </w:r>
      <w:r w:rsidRPr="00C032F4">
        <w:rPr>
          <w:rFonts w:ascii="GHEA Grapalat" w:hAnsi="GHEA Grapalat" w:cs="Sylfaen"/>
          <w:sz w:val="20"/>
          <w:lang w:val="af-ZA"/>
        </w:rPr>
        <w:t xml:space="preserve"> </w:t>
      </w:r>
      <w:r w:rsidRPr="00C032F4">
        <w:rPr>
          <w:rFonts w:ascii="GHEA Grapalat" w:hAnsi="GHEA Grapalat" w:cs="Sylfaen"/>
          <w:sz w:val="20"/>
          <w:lang w:val="ru-RU"/>
        </w:rPr>
        <w:t>վերաբերյալ</w:t>
      </w:r>
      <w:r w:rsidRPr="00C032F4">
        <w:rPr>
          <w:rFonts w:ascii="GHEA Grapalat" w:hAnsi="GHEA Grapalat" w:cs="Sylfaen"/>
          <w:sz w:val="20"/>
          <w:lang w:val="af-ZA"/>
        </w:rPr>
        <w:t xml:space="preserve"> </w:t>
      </w:r>
      <w:r w:rsidRPr="00C032F4">
        <w:rPr>
          <w:rFonts w:ascii="GHEA Grapalat" w:hAnsi="GHEA Grapalat" w:cs="Sylfaen"/>
          <w:sz w:val="20"/>
          <w:lang w:val="ru-RU"/>
        </w:rPr>
        <w:t>հարուցված</w:t>
      </w:r>
      <w:r w:rsidRPr="00C032F4">
        <w:rPr>
          <w:rFonts w:ascii="GHEA Grapalat" w:hAnsi="GHEA Grapalat" w:cs="Sylfaen"/>
          <w:sz w:val="20"/>
          <w:lang w:val="af-ZA"/>
        </w:rPr>
        <w:t xml:space="preserve"> </w:t>
      </w:r>
      <w:r w:rsidRPr="00C032F4">
        <w:rPr>
          <w:rFonts w:ascii="GHEA Grapalat" w:hAnsi="GHEA Grapalat" w:cs="Sylfaen"/>
          <w:sz w:val="20"/>
          <w:lang w:val="ru-RU"/>
        </w:rPr>
        <w:t>և</w:t>
      </w:r>
      <w:r w:rsidRPr="00C032F4">
        <w:rPr>
          <w:rFonts w:ascii="GHEA Grapalat" w:hAnsi="GHEA Grapalat" w:cs="Sylfaen"/>
          <w:sz w:val="20"/>
          <w:lang w:val="af-ZA"/>
        </w:rPr>
        <w:t xml:space="preserve"> </w:t>
      </w:r>
      <w:r w:rsidRPr="00C032F4">
        <w:rPr>
          <w:rFonts w:ascii="GHEA Grapalat" w:hAnsi="GHEA Grapalat" w:cs="Sylfaen"/>
          <w:sz w:val="20"/>
          <w:lang w:val="ru-RU"/>
        </w:rPr>
        <w:t>չավարտված</w:t>
      </w:r>
      <w:r w:rsidRPr="00C032F4">
        <w:rPr>
          <w:rFonts w:ascii="GHEA Grapalat" w:hAnsi="GHEA Grapalat" w:cs="Sylfaen"/>
          <w:sz w:val="20"/>
          <w:lang w:val="af-ZA"/>
        </w:rPr>
        <w:t xml:space="preserve"> </w:t>
      </w:r>
      <w:r w:rsidRPr="00C032F4">
        <w:rPr>
          <w:rFonts w:ascii="GHEA Grapalat" w:hAnsi="GHEA Grapalat" w:cs="Sylfaen"/>
          <w:sz w:val="20"/>
          <w:lang w:val="ru-RU"/>
        </w:rPr>
        <w:t>դատական</w:t>
      </w:r>
      <w:r w:rsidRPr="00C032F4">
        <w:rPr>
          <w:rFonts w:ascii="GHEA Grapalat" w:hAnsi="GHEA Grapalat" w:cs="Sylfaen"/>
          <w:sz w:val="20"/>
          <w:lang w:val="af-ZA"/>
        </w:rPr>
        <w:t xml:space="preserve"> </w:t>
      </w:r>
      <w:r w:rsidRPr="00C032F4">
        <w:rPr>
          <w:rFonts w:ascii="GHEA Grapalat" w:hAnsi="GHEA Grapalat" w:cs="Sylfaen"/>
          <w:sz w:val="20"/>
          <w:lang w:val="ru-RU"/>
        </w:rPr>
        <w:t>գործի</w:t>
      </w:r>
      <w:r w:rsidRPr="00C032F4">
        <w:rPr>
          <w:rFonts w:ascii="GHEA Grapalat" w:hAnsi="GHEA Grapalat" w:cs="Sylfaen"/>
          <w:sz w:val="20"/>
          <w:lang w:val="af-ZA"/>
        </w:rPr>
        <w:t xml:space="preserve"> </w:t>
      </w:r>
      <w:r w:rsidRPr="00C032F4">
        <w:rPr>
          <w:rFonts w:ascii="GHEA Grapalat" w:hAnsi="GHEA Grapalat" w:cs="Sylfaen"/>
          <w:sz w:val="20"/>
          <w:lang w:val="ru-RU"/>
        </w:rPr>
        <w:t>առկայության</w:t>
      </w:r>
      <w:r w:rsidRPr="00C032F4">
        <w:rPr>
          <w:rFonts w:ascii="GHEA Grapalat" w:hAnsi="GHEA Grapalat" w:cs="Sylfaen"/>
          <w:sz w:val="20"/>
          <w:lang w:val="af-ZA"/>
        </w:rPr>
        <w:t xml:space="preserve"> </w:t>
      </w:r>
      <w:r w:rsidRPr="00C032F4">
        <w:rPr>
          <w:rFonts w:ascii="GHEA Grapalat" w:hAnsi="GHEA Grapalat" w:cs="Sylfaen"/>
          <w:sz w:val="20"/>
          <w:lang w:val="ru-RU"/>
        </w:rPr>
        <w:t>դեպքում</w:t>
      </w:r>
      <w:r w:rsidRPr="00C032F4">
        <w:rPr>
          <w:rFonts w:ascii="GHEA Grapalat" w:hAnsi="GHEA Grapalat" w:cs="Sylfaen"/>
          <w:sz w:val="20"/>
          <w:lang w:val="af-ZA"/>
        </w:rPr>
        <w:t xml:space="preserve">` </w:t>
      </w:r>
      <w:r w:rsidRPr="00C032F4">
        <w:rPr>
          <w:rFonts w:ascii="GHEA Grapalat" w:hAnsi="GHEA Grapalat" w:cs="Sylfaen"/>
          <w:sz w:val="20"/>
          <w:lang w:val="ru-RU"/>
        </w:rPr>
        <w:t>տվյալ</w:t>
      </w:r>
      <w:r w:rsidRPr="00C032F4">
        <w:rPr>
          <w:rFonts w:ascii="GHEA Grapalat" w:hAnsi="GHEA Grapalat" w:cs="Sylfaen"/>
          <w:sz w:val="20"/>
          <w:lang w:val="af-ZA"/>
        </w:rPr>
        <w:t xml:space="preserve"> </w:t>
      </w:r>
      <w:r w:rsidRPr="00C032F4">
        <w:rPr>
          <w:rFonts w:ascii="GHEA Grapalat" w:hAnsi="GHEA Grapalat" w:cs="Sylfaen"/>
          <w:sz w:val="20"/>
          <w:lang w:val="ru-RU"/>
        </w:rPr>
        <w:t>դատական</w:t>
      </w:r>
      <w:r w:rsidRPr="00C032F4">
        <w:rPr>
          <w:rFonts w:ascii="GHEA Grapalat" w:hAnsi="GHEA Grapalat" w:cs="Sylfaen"/>
          <w:sz w:val="20"/>
          <w:lang w:val="af-ZA"/>
        </w:rPr>
        <w:t xml:space="preserve"> </w:t>
      </w:r>
      <w:r w:rsidRPr="00C032F4">
        <w:rPr>
          <w:rFonts w:ascii="GHEA Grapalat" w:hAnsi="GHEA Grapalat" w:cs="Sylfaen"/>
          <w:sz w:val="20"/>
          <w:lang w:val="ru-RU"/>
        </w:rPr>
        <w:t>գործով</w:t>
      </w:r>
      <w:r w:rsidRPr="00C032F4">
        <w:rPr>
          <w:rFonts w:ascii="GHEA Grapalat" w:hAnsi="GHEA Grapalat" w:cs="Sylfaen"/>
          <w:sz w:val="20"/>
          <w:lang w:val="af-ZA"/>
        </w:rPr>
        <w:t xml:space="preserve"> </w:t>
      </w:r>
      <w:r w:rsidRPr="00C032F4">
        <w:rPr>
          <w:rFonts w:ascii="GHEA Grapalat" w:hAnsi="GHEA Grapalat" w:cs="Sylfaen"/>
          <w:sz w:val="20"/>
          <w:lang w:val="ru-RU"/>
        </w:rPr>
        <w:t>եզրափակիչ</w:t>
      </w:r>
      <w:r w:rsidRPr="00C032F4">
        <w:rPr>
          <w:rFonts w:ascii="GHEA Grapalat" w:hAnsi="GHEA Grapalat" w:cs="Sylfaen"/>
          <w:sz w:val="20"/>
          <w:lang w:val="af-ZA"/>
        </w:rPr>
        <w:t xml:space="preserve"> </w:t>
      </w:r>
      <w:r w:rsidRPr="00C032F4">
        <w:rPr>
          <w:rFonts w:ascii="GHEA Grapalat" w:hAnsi="GHEA Grapalat" w:cs="Sylfaen"/>
          <w:sz w:val="20"/>
          <w:lang w:val="ru-RU"/>
        </w:rPr>
        <w:t>դատական</w:t>
      </w:r>
      <w:r w:rsidRPr="00C032F4">
        <w:rPr>
          <w:rFonts w:ascii="GHEA Grapalat" w:hAnsi="GHEA Grapalat" w:cs="Sylfaen"/>
          <w:sz w:val="20"/>
          <w:lang w:val="af-ZA"/>
        </w:rPr>
        <w:t xml:space="preserve"> </w:t>
      </w:r>
      <w:r w:rsidRPr="00C032F4">
        <w:rPr>
          <w:rFonts w:ascii="GHEA Grapalat" w:hAnsi="GHEA Grapalat" w:cs="Sylfaen"/>
          <w:sz w:val="20"/>
          <w:lang w:val="ru-RU"/>
        </w:rPr>
        <w:t>ակտն</w:t>
      </w:r>
      <w:r w:rsidRPr="00C032F4">
        <w:rPr>
          <w:rFonts w:ascii="GHEA Grapalat" w:hAnsi="GHEA Grapalat" w:cs="Sylfaen"/>
          <w:sz w:val="20"/>
          <w:lang w:val="af-ZA"/>
        </w:rPr>
        <w:t xml:space="preserve"> </w:t>
      </w:r>
      <w:r w:rsidRPr="00C032F4">
        <w:rPr>
          <w:rFonts w:ascii="GHEA Grapalat" w:hAnsi="GHEA Grapalat" w:cs="Sylfaen"/>
          <w:sz w:val="20"/>
          <w:lang w:val="ru-RU"/>
        </w:rPr>
        <w:t>ուժի</w:t>
      </w:r>
      <w:r w:rsidRPr="00C032F4">
        <w:rPr>
          <w:rFonts w:ascii="GHEA Grapalat" w:hAnsi="GHEA Grapalat" w:cs="Sylfaen"/>
          <w:sz w:val="20"/>
          <w:lang w:val="af-ZA"/>
        </w:rPr>
        <w:t xml:space="preserve"> </w:t>
      </w:r>
      <w:r w:rsidRPr="00C032F4">
        <w:rPr>
          <w:rFonts w:ascii="GHEA Grapalat" w:hAnsi="GHEA Grapalat" w:cs="Sylfaen"/>
          <w:sz w:val="20"/>
          <w:lang w:val="ru-RU"/>
        </w:rPr>
        <w:t>մեջ</w:t>
      </w:r>
      <w:r w:rsidRPr="00C032F4">
        <w:rPr>
          <w:rFonts w:ascii="GHEA Grapalat" w:hAnsi="GHEA Grapalat" w:cs="Sylfaen"/>
          <w:sz w:val="20"/>
          <w:lang w:val="af-ZA"/>
        </w:rPr>
        <w:t xml:space="preserve"> </w:t>
      </w:r>
      <w:r w:rsidRPr="00C032F4">
        <w:rPr>
          <w:rFonts w:ascii="GHEA Grapalat" w:hAnsi="GHEA Grapalat" w:cs="Sylfaen"/>
          <w:sz w:val="20"/>
          <w:lang w:val="ru-RU"/>
        </w:rPr>
        <w:t>մտնելու</w:t>
      </w:r>
      <w:r w:rsidRPr="00C032F4">
        <w:rPr>
          <w:rFonts w:ascii="GHEA Grapalat" w:hAnsi="GHEA Grapalat" w:cs="Sylfaen"/>
          <w:sz w:val="20"/>
          <w:lang w:val="af-ZA"/>
        </w:rPr>
        <w:t xml:space="preserve"> </w:t>
      </w:r>
      <w:r w:rsidRPr="00C032F4">
        <w:rPr>
          <w:rFonts w:ascii="GHEA Grapalat" w:hAnsi="GHEA Grapalat" w:cs="Sylfaen"/>
          <w:sz w:val="20"/>
          <w:lang w:val="ru-RU"/>
        </w:rPr>
        <w:t>օրվան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հինգ</w:t>
      </w:r>
      <w:proofErr w:type="spellStart"/>
      <w:r w:rsidRPr="00C032F4">
        <w:rPr>
          <w:rFonts w:ascii="GHEA Grapalat" w:hAnsi="GHEA Grapalat" w:cs="Sylfaen"/>
          <w:sz w:val="20"/>
        </w:rPr>
        <w:t>երորդ</w:t>
      </w:r>
      <w:proofErr w:type="spellEnd"/>
      <w:r w:rsidRPr="00C032F4">
        <w:rPr>
          <w:rFonts w:ascii="GHEA Grapalat" w:hAnsi="GHEA Grapalat" w:cs="Sylfaen"/>
          <w:sz w:val="20"/>
          <w:lang w:val="af-ZA"/>
        </w:rPr>
        <w:t xml:space="preserve"> </w:t>
      </w:r>
      <w:r w:rsidRPr="00C032F4">
        <w:rPr>
          <w:rFonts w:ascii="GHEA Grapalat" w:hAnsi="GHEA Grapalat" w:cs="Sylfaen"/>
          <w:sz w:val="20"/>
          <w:lang w:val="ru-RU"/>
        </w:rPr>
        <w:t>օր</w:t>
      </w:r>
      <w:r w:rsidRPr="00C032F4">
        <w:rPr>
          <w:rFonts w:ascii="GHEA Grapalat" w:hAnsi="GHEA Grapalat" w:cs="Sylfaen"/>
          <w:sz w:val="20"/>
        </w:rPr>
        <w:t>ը</w:t>
      </w:r>
      <w:r w:rsidRPr="00C032F4">
        <w:rPr>
          <w:rFonts w:ascii="GHEA Grapalat" w:hAnsi="GHEA Grapalat" w:cs="Sylfaen"/>
          <w:sz w:val="20"/>
          <w:lang w:val="af-ZA"/>
        </w:rPr>
        <w:t xml:space="preserve">, </w:t>
      </w:r>
      <w:r w:rsidRPr="00C032F4">
        <w:rPr>
          <w:rFonts w:ascii="GHEA Grapalat" w:hAnsi="GHEA Grapalat" w:cs="Sylfaen"/>
          <w:sz w:val="20"/>
          <w:lang w:val="ru-RU"/>
        </w:rPr>
        <w:t>եթե</w:t>
      </w:r>
      <w:r w:rsidRPr="00C032F4">
        <w:rPr>
          <w:rFonts w:ascii="GHEA Grapalat" w:hAnsi="GHEA Grapalat" w:cs="Sylfaen"/>
          <w:sz w:val="20"/>
          <w:lang w:val="af-ZA"/>
        </w:rPr>
        <w:t xml:space="preserve"> </w:t>
      </w:r>
      <w:r w:rsidRPr="00C032F4">
        <w:rPr>
          <w:rFonts w:ascii="GHEA Grapalat" w:hAnsi="GHEA Grapalat" w:cs="Sylfaen"/>
          <w:sz w:val="20"/>
          <w:lang w:val="ru-RU"/>
        </w:rPr>
        <w:t>դատական</w:t>
      </w:r>
      <w:r w:rsidRPr="00C032F4">
        <w:rPr>
          <w:rFonts w:ascii="GHEA Grapalat" w:hAnsi="GHEA Grapalat" w:cs="Sylfaen"/>
          <w:sz w:val="20"/>
          <w:lang w:val="af-ZA"/>
        </w:rPr>
        <w:t xml:space="preserve"> </w:t>
      </w:r>
      <w:r w:rsidRPr="00C032F4">
        <w:rPr>
          <w:rFonts w:ascii="GHEA Grapalat" w:hAnsi="GHEA Grapalat" w:cs="Sylfaen"/>
          <w:sz w:val="20"/>
          <w:lang w:val="ru-RU"/>
        </w:rPr>
        <w:t>քննության</w:t>
      </w:r>
      <w:r w:rsidRPr="00C032F4">
        <w:rPr>
          <w:rFonts w:ascii="GHEA Grapalat" w:hAnsi="GHEA Grapalat" w:cs="Sylfaen"/>
          <w:sz w:val="20"/>
          <w:lang w:val="af-ZA"/>
        </w:rPr>
        <w:t xml:space="preserve"> </w:t>
      </w:r>
      <w:r w:rsidRPr="00C032F4">
        <w:rPr>
          <w:rFonts w:ascii="GHEA Grapalat" w:hAnsi="GHEA Grapalat" w:cs="Sylfaen"/>
          <w:sz w:val="20"/>
          <w:lang w:val="ru-RU"/>
        </w:rPr>
        <w:t>արդյունքով</w:t>
      </w:r>
      <w:r w:rsidRPr="00C032F4">
        <w:rPr>
          <w:rFonts w:ascii="GHEA Grapalat" w:hAnsi="GHEA Grapalat" w:cs="Sylfaen"/>
          <w:sz w:val="20"/>
          <w:lang w:val="af-ZA"/>
        </w:rPr>
        <w:t xml:space="preserve"> </w:t>
      </w:r>
      <w:r w:rsidRPr="00C032F4">
        <w:rPr>
          <w:rFonts w:ascii="GHEA Grapalat" w:hAnsi="GHEA Grapalat" w:cs="Sylfaen"/>
          <w:sz w:val="20"/>
          <w:lang w:val="ru-RU"/>
        </w:rPr>
        <w:t>որոշման</w:t>
      </w:r>
      <w:r w:rsidRPr="00C032F4">
        <w:rPr>
          <w:rFonts w:ascii="GHEA Grapalat" w:hAnsi="GHEA Grapalat" w:cs="Sylfaen"/>
          <w:sz w:val="20"/>
          <w:lang w:val="af-ZA"/>
        </w:rPr>
        <w:t xml:space="preserve"> </w:t>
      </w:r>
      <w:r w:rsidRPr="00C032F4">
        <w:rPr>
          <w:rFonts w:ascii="GHEA Grapalat" w:hAnsi="GHEA Grapalat" w:cs="Sylfaen"/>
          <w:sz w:val="20"/>
          <w:lang w:val="ru-RU"/>
        </w:rPr>
        <w:t>կատարման</w:t>
      </w:r>
      <w:r w:rsidRPr="00C032F4">
        <w:rPr>
          <w:rFonts w:ascii="GHEA Grapalat" w:hAnsi="GHEA Grapalat" w:cs="Sylfaen"/>
          <w:sz w:val="20"/>
          <w:lang w:val="af-ZA"/>
        </w:rPr>
        <w:t xml:space="preserve"> </w:t>
      </w:r>
      <w:r w:rsidRPr="00C032F4">
        <w:rPr>
          <w:rFonts w:ascii="GHEA Grapalat" w:hAnsi="GHEA Grapalat" w:cs="Sylfaen"/>
          <w:sz w:val="20"/>
          <w:lang w:val="ru-RU"/>
        </w:rPr>
        <w:t>հնարավորությունը</w:t>
      </w:r>
      <w:r w:rsidRPr="00C032F4">
        <w:rPr>
          <w:rFonts w:ascii="GHEA Grapalat" w:hAnsi="GHEA Grapalat" w:cs="Sylfaen"/>
          <w:sz w:val="20"/>
          <w:lang w:val="af-ZA"/>
        </w:rPr>
        <w:t xml:space="preserve"> </w:t>
      </w:r>
      <w:r w:rsidRPr="00C032F4">
        <w:rPr>
          <w:rFonts w:ascii="GHEA Grapalat" w:hAnsi="GHEA Grapalat" w:cs="Sylfaen"/>
          <w:sz w:val="20"/>
          <w:lang w:val="ru-RU"/>
        </w:rPr>
        <w:t>չի</w:t>
      </w:r>
      <w:r w:rsidRPr="00C032F4">
        <w:rPr>
          <w:rFonts w:ascii="GHEA Grapalat" w:hAnsi="GHEA Grapalat" w:cs="Sylfaen"/>
          <w:sz w:val="20"/>
          <w:lang w:val="af-ZA"/>
        </w:rPr>
        <w:t xml:space="preserve"> </w:t>
      </w:r>
      <w:r w:rsidRPr="00C032F4">
        <w:rPr>
          <w:rFonts w:ascii="GHEA Grapalat" w:hAnsi="GHEA Grapalat" w:cs="Sylfaen"/>
          <w:sz w:val="20"/>
          <w:lang w:val="ru-RU"/>
        </w:rPr>
        <w:t>վերացել</w:t>
      </w:r>
      <w:r w:rsidRPr="00C032F4">
        <w:rPr>
          <w:rFonts w:ascii="GHEA Grapalat" w:hAnsi="GHEA Grapalat" w:cs="Sylfaen"/>
          <w:sz w:val="20"/>
          <w:lang w:val="hy-AM"/>
        </w:rPr>
        <w:t>:</w:t>
      </w:r>
    </w:p>
    <w:p w14:paraId="7689F6B5" w14:textId="61A3CE6F" w:rsidR="003D0C33" w:rsidRPr="00C032F4" w:rsidRDefault="008C7A16" w:rsidP="003D0C33">
      <w:pPr>
        <w:shd w:val="clear" w:color="auto" w:fill="FFFFFF"/>
        <w:ind w:firstLine="375"/>
        <w:jc w:val="both"/>
        <w:rPr>
          <w:rFonts w:ascii="GHEA Grapalat" w:hAnsi="GHEA Grapalat" w:cs="Sylfaen"/>
          <w:sz w:val="20"/>
          <w:lang w:val="af-ZA"/>
        </w:rPr>
      </w:pPr>
      <w:r w:rsidRPr="00C032F4">
        <w:rPr>
          <w:rFonts w:ascii="GHEA Grapalat" w:hAnsi="GHEA Grapalat" w:cs="Sylfaen"/>
          <w:sz w:val="20"/>
          <w:lang w:val="hy-AM"/>
        </w:rPr>
        <w:t>Ե</w:t>
      </w:r>
      <w:r w:rsidR="003D0C33" w:rsidRPr="00C032F4">
        <w:rPr>
          <w:rFonts w:ascii="GHEA Grapalat" w:hAnsi="GHEA Grapalat" w:cs="Sylfaen"/>
          <w:sz w:val="20"/>
          <w:lang w:val="af-ZA"/>
        </w:rPr>
        <w:t>թե՝</w:t>
      </w:r>
    </w:p>
    <w:p w14:paraId="25CA6681" w14:textId="0A056A4F" w:rsidR="003D0C33" w:rsidRPr="00C032F4"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C032F4">
        <w:rPr>
          <w:rFonts w:ascii="GHEA Grapalat" w:hAnsi="GHEA Grapalat" w:cs="Sylfaen"/>
          <w:sz w:val="20"/>
          <w:lang w:val="af-ZA"/>
        </w:rPr>
        <w:t xml:space="preserve">սույն կետով նախատեսված՝ </w:t>
      </w:r>
      <w:r w:rsidRPr="00C032F4">
        <w:rPr>
          <w:rFonts w:ascii="GHEA Grapalat" w:hAnsi="GHEA Grapalat" w:cs="Sylfaen"/>
          <w:sz w:val="20"/>
          <w:lang w:val="ru-RU"/>
        </w:rPr>
        <w:t>լիազորված</w:t>
      </w:r>
      <w:r w:rsidRPr="00C032F4">
        <w:rPr>
          <w:rFonts w:ascii="GHEA Grapalat" w:hAnsi="GHEA Grapalat" w:cs="Sylfaen"/>
          <w:sz w:val="20"/>
          <w:lang w:val="af-ZA"/>
        </w:rPr>
        <w:t xml:space="preserve"> </w:t>
      </w:r>
      <w:r w:rsidRPr="00C032F4">
        <w:rPr>
          <w:rFonts w:ascii="GHEA Grapalat" w:hAnsi="GHEA Grapalat" w:cs="Sylfaen"/>
          <w:sz w:val="20"/>
          <w:lang w:val="ru-RU"/>
        </w:rPr>
        <w:t>մարմ</w:t>
      </w:r>
      <w:proofErr w:type="spellStart"/>
      <w:r w:rsidRPr="00C032F4">
        <w:rPr>
          <w:rFonts w:ascii="GHEA Grapalat" w:hAnsi="GHEA Grapalat" w:cs="Sylfaen"/>
          <w:sz w:val="20"/>
        </w:rPr>
        <w:t>նին</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որոշումը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ներկայացվելու</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վերջնաժամկետը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լրանալու</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օրվա</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դրությամբ</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մասնակիցը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կամ</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պայմանագիրը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կնքած</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անձը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վճարել</w:t>
      </w:r>
      <w:proofErr w:type="spellEnd"/>
      <w:r w:rsidRPr="00C032F4">
        <w:rPr>
          <w:rFonts w:ascii="GHEA Grapalat" w:hAnsi="GHEA Grapalat" w:cs="Sylfaen"/>
          <w:sz w:val="20"/>
        </w:rPr>
        <w:t xml:space="preserve"> է </w:t>
      </w:r>
      <w:r w:rsidRPr="00C032F4">
        <w:rPr>
          <w:rFonts w:ascii="GHEA Grapalat" w:hAnsi="GHEA Grapalat" w:cs="Sylfaen"/>
          <w:sz w:val="20"/>
          <w:lang w:val="af-ZA"/>
        </w:rPr>
        <w:t>հայտի</w:t>
      </w:r>
      <w:r w:rsidR="001820DF" w:rsidRPr="00C032F4">
        <w:rPr>
          <w:rFonts w:ascii="GHEA Grapalat" w:hAnsi="GHEA Grapalat" w:cs="Sylfaen"/>
          <w:sz w:val="20"/>
          <w:lang w:val="af-ZA"/>
        </w:rPr>
        <w:t xml:space="preserve"> կամ</w:t>
      </w:r>
      <w:r w:rsidRPr="00C032F4">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C032F4" w:rsidRDefault="003D0C33"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lang w:val="af-ZA"/>
        </w:rPr>
        <w:t>մասնակցի կամ պայմանագիրը կնքած անձի կողմից հայտի</w:t>
      </w:r>
      <w:r w:rsidR="001820DF" w:rsidRPr="00C032F4">
        <w:rPr>
          <w:rFonts w:ascii="GHEA Grapalat" w:hAnsi="GHEA Grapalat" w:cs="Sylfaen"/>
          <w:sz w:val="20"/>
          <w:lang w:val="af-ZA"/>
        </w:rPr>
        <w:t xml:space="preserve"> կամ</w:t>
      </w:r>
      <w:r w:rsidRPr="00C032F4">
        <w:rPr>
          <w:rFonts w:ascii="GHEA Grapalat" w:hAnsi="GHEA Grapalat" w:cs="Sylfaen"/>
          <w:sz w:val="20"/>
          <w:lang w:val="af-ZA"/>
        </w:rPr>
        <w:t xml:space="preserve"> պայմանագրի ապահովման գումարի վճարումն իրականացվել է </w:t>
      </w:r>
      <w:r w:rsidRPr="00C032F4">
        <w:rPr>
          <w:rFonts w:ascii="GHEA Grapalat" w:hAnsi="GHEA Grapalat" w:cs="Sylfaen"/>
          <w:sz w:val="20"/>
          <w:lang w:val="ru-RU"/>
        </w:rPr>
        <w:t>լիազորված</w:t>
      </w:r>
      <w:r w:rsidRPr="00C032F4">
        <w:rPr>
          <w:rFonts w:ascii="GHEA Grapalat" w:hAnsi="GHEA Grapalat" w:cs="Sylfaen"/>
          <w:sz w:val="20"/>
          <w:lang w:val="af-ZA"/>
        </w:rPr>
        <w:t xml:space="preserve"> </w:t>
      </w:r>
      <w:r w:rsidRPr="00C032F4">
        <w:rPr>
          <w:rFonts w:ascii="GHEA Grapalat" w:hAnsi="GHEA Grapalat" w:cs="Sylfaen"/>
          <w:sz w:val="20"/>
          <w:lang w:val="ru-RU"/>
        </w:rPr>
        <w:t>մարմ</w:t>
      </w:r>
      <w:proofErr w:type="spellStart"/>
      <w:r w:rsidRPr="00C032F4">
        <w:rPr>
          <w:rFonts w:ascii="GHEA Grapalat" w:hAnsi="GHEA Grapalat" w:cs="Sylfaen"/>
          <w:sz w:val="20"/>
        </w:rPr>
        <w:t>նին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որոշումը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ներկայացվելու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վերջնաժամկետը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լրանալուց</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հետո</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բայց</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ոչ</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ուշ</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քան</w:t>
      </w:r>
      <w:proofErr w:type="spellEnd"/>
      <w:r w:rsidR="003D47ED" w:rsidRPr="00C032F4">
        <w:rPr>
          <w:rFonts w:ascii="GHEA Grapalat" w:hAnsi="GHEA Grapalat" w:cs="Sylfaen"/>
          <w:sz w:val="20"/>
          <w:lang w:val="hy-AM"/>
        </w:rPr>
        <w:t xml:space="preserve"> </w:t>
      </w:r>
      <w:proofErr w:type="spellStart"/>
      <w:r w:rsidR="00180D94" w:rsidRPr="00C032F4">
        <w:rPr>
          <w:rFonts w:ascii="GHEA Grapalat" w:hAnsi="GHEA Grapalat" w:cs="Sylfaen"/>
          <w:sz w:val="20"/>
        </w:rPr>
        <w:t>լիազորված</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մարմնի</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կողմից</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մասնակցին</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ցուցակում</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ներառելու</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համար</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սահմանված</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քառասունօրյա</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ժամկետը</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լրանալը</w:t>
      </w:r>
      <w:proofErr w:type="spellEnd"/>
      <w:r w:rsidRPr="00C032F4">
        <w:rPr>
          <w:rFonts w:ascii="GHEA Grapalat" w:hAnsi="GHEA Grapalat" w:cs="Sylfaen"/>
          <w:sz w:val="20"/>
          <w:lang w:val="af-ZA"/>
        </w:rPr>
        <w:t>,</w:t>
      </w:r>
      <w:r w:rsidR="003D47ED" w:rsidRPr="00C032F4">
        <w:rPr>
          <w:rFonts w:ascii="GHEA Grapalat" w:hAnsi="GHEA Grapalat" w:cs="Sylfaen"/>
          <w:sz w:val="20"/>
          <w:lang w:val="hy-AM"/>
        </w:rPr>
        <w:t xml:space="preserve"> </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իսկ</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որոշումն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ստանալուն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հաջորդող</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քառասուներորդ</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օրվա</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դրությամբ</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մասնակցի</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կողմից</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որոշման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բողոքարկման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վերաբերյալ</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հարուցված</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և</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չավարտված</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դատական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գործի</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առկայության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դեպքում</w:t>
      </w:r>
      <w:r w:rsidR="00C01DE0" w:rsidRPr="00C032F4">
        <w:rPr>
          <w:rFonts w:ascii="GHEA Grapalat" w:hAnsi="GHEA Grapalat" w:cs="Sylfaen"/>
          <w:sz w:val="20"/>
          <w:lang w:val="af-ZA"/>
        </w:rPr>
        <w:t xml:space="preserve">` </w:t>
      </w:r>
      <w:proofErr w:type="spellStart"/>
      <w:r w:rsidR="00C01DE0" w:rsidRPr="00C032F4">
        <w:rPr>
          <w:rFonts w:ascii="GHEA Grapalat" w:hAnsi="GHEA Grapalat" w:cs="Sylfaen"/>
          <w:sz w:val="20"/>
        </w:rPr>
        <w:t>ոչ</w:t>
      </w:r>
      <w:proofErr w:type="spellEnd"/>
      <w:r w:rsidR="00C01DE0" w:rsidRPr="00C032F4">
        <w:rPr>
          <w:rFonts w:ascii="GHEA Grapalat" w:hAnsi="GHEA Grapalat" w:cs="Sylfaen"/>
          <w:sz w:val="20"/>
          <w:lang w:val="af-ZA"/>
        </w:rPr>
        <w:t xml:space="preserve"> </w:t>
      </w:r>
      <w:proofErr w:type="spellStart"/>
      <w:r w:rsidR="00C01DE0" w:rsidRPr="00C032F4">
        <w:rPr>
          <w:rFonts w:ascii="GHEA Grapalat" w:hAnsi="GHEA Grapalat" w:cs="Sylfaen"/>
          <w:sz w:val="20"/>
        </w:rPr>
        <w:t>ուշ</w:t>
      </w:r>
      <w:proofErr w:type="spellEnd"/>
      <w:r w:rsidR="00C01DE0" w:rsidRPr="00C032F4">
        <w:rPr>
          <w:rFonts w:ascii="GHEA Grapalat" w:hAnsi="GHEA Grapalat" w:cs="Sylfaen"/>
          <w:sz w:val="20"/>
          <w:lang w:val="af-ZA"/>
        </w:rPr>
        <w:t xml:space="preserve">, </w:t>
      </w:r>
      <w:proofErr w:type="spellStart"/>
      <w:r w:rsidR="00C01DE0" w:rsidRPr="00C032F4">
        <w:rPr>
          <w:rFonts w:ascii="GHEA Grapalat" w:hAnsi="GHEA Grapalat" w:cs="Sylfaen"/>
          <w:sz w:val="20"/>
        </w:rPr>
        <w:t>քան</w:t>
      </w:r>
      <w:proofErr w:type="spellEnd"/>
      <w:r w:rsidR="00C01DE0" w:rsidRPr="00C032F4">
        <w:rPr>
          <w:rFonts w:ascii="GHEA Grapalat" w:hAnsi="GHEA Grapalat" w:cs="Sylfaen"/>
          <w:sz w:val="20"/>
          <w:lang w:val="hy-AM"/>
        </w:rPr>
        <w:t xml:space="preserve"> </w:t>
      </w:r>
      <w:r w:rsidR="00C01DE0" w:rsidRPr="00C032F4">
        <w:rPr>
          <w:rFonts w:ascii="GHEA Grapalat" w:hAnsi="GHEA Grapalat" w:cs="Sylfaen"/>
          <w:sz w:val="20"/>
          <w:lang w:val="ru-RU"/>
        </w:rPr>
        <w:t>տվյալ</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դատական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գործով</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եզրափակիչ</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դատական</w:t>
      </w:r>
      <w:r w:rsidR="00C01DE0" w:rsidRPr="00C032F4">
        <w:rPr>
          <w:rFonts w:ascii="GHEA Grapalat" w:hAnsi="GHEA Grapalat" w:cs="Sylfaen"/>
          <w:sz w:val="20"/>
          <w:lang w:val="af-ZA"/>
        </w:rPr>
        <w:t xml:space="preserve"> </w:t>
      </w:r>
      <w:r w:rsidR="00C01DE0" w:rsidRPr="00C032F4">
        <w:rPr>
          <w:rFonts w:ascii="GHEA Grapalat" w:hAnsi="GHEA Grapalat" w:cs="Sylfaen"/>
          <w:sz w:val="20"/>
          <w:szCs w:val="24"/>
          <w:lang w:val="af-ZA" w:eastAsia="en-US"/>
        </w:rPr>
        <w:t>ակտն ուժի մեջ մտնելը</w:t>
      </w:r>
      <w:r w:rsidRPr="00C032F4">
        <w:rPr>
          <w:rFonts w:ascii="GHEA Grapalat" w:hAnsi="GHEA Grapalat" w:cs="Sylfaen"/>
          <w:sz w:val="20"/>
          <w:szCs w:val="24"/>
          <w:lang w:val="af-ZA" w:eastAsia="en-US"/>
        </w:rPr>
        <w:t xml:space="preserve"> ապա պատվիրատուն դրա մասին գրավոր տեղեկացնում է լիազորված մարմին, որի հիման վրա մասնակիցը չի ներառվում ցուցակում:</w:t>
      </w:r>
    </w:p>
    <w:p w14:paraId="24042708" w14:textId="77777777" w:rsidR="00BC3464" w:rsidRPr="00C032F4" w:rsidRDefault="00BC3464"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szCs w:val="24"/>
          <w:lang w:val="af-ZA" w:eastAsia="en-US"/>
        </w:rPr>
        <w:t>Ընդ որում.</w:t>
      </w:r>
    </w:p>
    <w:p w14:paraId="4E5A144E" w14:textId="77777777" w:rsidR="00BC3464" w:rsidRPr="00C032F4" w:rsidRDefault="00BC3464"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szCs w:val="24"/>
          <w:lang w:val="af-ZA" w:eastAsia="en-US"/>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14:paraId="70C9C93A" w14:textId="77777777" w:rsidR="00BC3464" w:rsidRPr="00C032F4" w:rsidRDefault="00BC3464"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szCs w:val="24"/>
          <w:lang w:val="af-ZA" w:eastAsia="en-US"/>
        </w:rPr>
        <w:t>-սույն հրավերի  1-ին մասի 8.9.1  կետով նախատեսված հանգամանքը չի համարվում գնման գործընթացի շրջանակում ստանձնված պարտավորության խախտում:</w:t>
      </w:r>
    </w:p>
    <w:p w14:paraId="0F0A7669" w14:textId="77777777" w:rsidR="00BC3464" w:rsidRPr="00C032F4" w:rsidRDefault="00BC3464" w:rsidP="00BC3464">
      <w:pPr>
        <w:pStyle w:val="norm"/>
        <w:spacing w:line="240" w:lineRule="auto"/>
        <w:ind w:firstLine="706"/>
        <w:rPr>
          <w:rFonts w:ascii="GHEA Grapalat" w:hAnsi="GHEA Grapalat" w:cs="Sylfaen"/>
          <w:sz w:val="20"/>
          <w:szCs w:val="24"/>
          <w:lang w:val="hy-AM" w:eastAsia="en-US"/>
        </w:rPr>
      </w:pPr>
      <w:r w:rsidRPr="00C032F4">
        <w:rPr>
          <w:rFonts w:ascii="GHEA Grapalat" w:hAnsi="GHEA Grapalat" w:cs="Sylfaen"/>
          <w:sz w:val="20"/>
          <w:szCs w:val="24"/>
          <w:lang w:val="af-ZA" w:eastAsia="en-US"/>
        </w:rPr>
        <w:t xml:space="preserve">      8.15 Եթե մասնակիցն Օրենքի 6-րդ հոդվածի 1-ին մասի 5-րդ և 6-րդ մասերով</w:t>
      </w:r>
      <w:r w:rsidRPr="00C032F4">
        <w:rPr>
          <w:rFonts w:ascii="GHEA Grapalat" w:hAnsi="GHEA Grapalat" w:cs="Sylfaen"/>
          <w:sz w:val="20"/>
          <w:szCs w:val="24"/>
          <w:lang w:val="hy-AM" w:eastAsia="en-US"/>
        </w:rPr>
        <w:t xml:space="preserve"> նախատեսված ցուցակներում ներառվել է հայտը ներկայացնելու օրվանից հետո, ապա նրա տվյալ հայտը ենթակա չէ մերժման:</w:t>
      </w:r>
    </w:p>
    <w:p w14:paraId="66B6DDB3" w14:textId="1B57B6BF" w:rsidR="007A5810" w:rsidRPr="00C032F4" w:rsidRDefault="004306D6"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szCs w:val="24"/>
          <w:lang w:val="af-ZA" w:eastAsia="en-US"/>
        </w:rPr>
        <w:t>8</w:t>
      </w:r>
      <w:r w:rsidR="00EF2159" w:rsidRPr="00C032F4">
        <w:rPr>
          <w:rFonts w:ascii="GHEA Grapalat" w:hAnsi="GHEA Grapalat" w:cs="Sylfaen"/>
          <w:sz w:val="20"/>
          <w:szCs w:val="24"/>
          <w:lang w:val="af-ZA" w:eastAsia="en-US"/>
        </w:rPr>
        <w:t>.</w:t>
      </w:r>
      <w:r w:rsidRPr="00C032F4">
        <w:rPr>
          <w:rFonts w:ascii="GHEA Grapalat" w:hAnsi="GHEA Grapalat" w:cs="Sylfaen"/>
          <w:sz w:val="20"/>
          <w:szCs w:val="24"/>
          <w:lang w:val="af-ZA" w:eastAsia="en-US"/>
        </w:rPr>
        <w:t>1</w:t>
      </w:r>
      <w:r w:rsidR="00B56A92" w:rsidRPr="00C032F4">
        <w:rPr>
          <w:rFonts w:ascii="GHEA Grapalat" w:hAnsi="GHEA Grapalat" w:cs="Sylfaen"/>
          <w:sz w:val="20"/>
          <w:szCs w:val="24"/>
          <w:lang w:val="af-ZA" w:eastAsia="en-US"/>
        </w:rPr>
        <w:t>6</w:t>
      </w:r>
      <w:r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Սույն</w:t>
      </w:r>
      <w:r w:rsidR="007A5810"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հրավերի</w:t>
      </w:r>
      <w:r w:rsidRPr="00C032F4">
        <w:rPr>
          <w:rFonts w:ascii="GHEA Grapalat" w:hAnsi="GHEA Grapalat" w:cs="Sylfaen"/>
          <w:sz w:val="20"/>
          <w:szCs w:val="24"/>
          <w:lang w:val="af-ZA" w:eastAsia="en-US"/>
        </w:rPr>
        <w:t xml:space="preserve"> 1-</w:t>
      </w:r>
      <w:r w:rsidRPr="00C032F4">
        <w:rPr>
          <w:rFonts w:ascii="GHEA Grapalat" w:hAnsi="GHEA Grapalat" w:cs="Sylfaen"/>
          <w:sz w:val="20"/>
          <w:szCs w:val="24"/>
          <w:lang w:val="hy-AM" w:eastAsia="en-US"/>
        </w:rPr>
        <w:t>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մասի</w:t>
      </w:r>
      <w:r w:rsidRPr="00C032F4">
        <w:rPr>
          <w:rFonts w:ascii="GHEA Grapalat" w:hAnsi="GHEA Grapalat" w:cs="Sylfaen"/>
          <w:sz w:val="20"/>
          <w:szCs w:val="24"/>
          <w:lang w:val="af-ZA" w:eastAsia="en-US"/>
        </w:rPr>
        <w:t xml:space="preserve"> </w:t>
      </w:r>
      <w:r w:rsidR="00441D04" w:rsidRPr="00C032F4">
        <w:rPr>
          <w:rFonts w:ascii="GHEA Grapalat" w:hAnsi="GHEA Grapalat" w:cs="Sylfaen"/>
          <w:sz w:val="20"/>
          <w:szCs w:val="24"/>
          <w:lang w:val="af-ZA" w:eastAsia="en-US"/>
        </w:rPr>
        <w:t xml:space="preserve">8.9 </w:t>
      </w:r>
      <w:r w:rsidRPr="00C032F4">
        <w:rPr>
          <w:rFonts w:ascii="GHEA Grapalat" w:hAnsi="GHEA Grapalat" w:cs="Sylfaen"/>
          <w:sz w:val="20"/>
          <w:szCs w:val="24"/>
          <w:lang w:val="hy-AM" w:eastAsia="en-US"/>
        </w:rPr>
        <w:t>կետում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նշված</w:t>
      </w:r>
      <w:r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փաստաթղթերը</w:t>
      </w:r>
      <w:r w:rsidR="00D371A7" w:rsidRPr="00C032F4">
        <w:rPr>
          <w:rFonts w:ascii="GHEA Grapalat" w:hAnsi="GHEA Grapalat" w:cs="Sylfaen"/>
          <w:sz w:val="20"/>
          <w:szCs w:val="24"/>
          <w:lang w:val="af-ZA" w:eastAsia="en-US"/>
        </w:rPr>
        <w:t xml:space="preserve"> </w:t>
      </w:r>
      <w:r w:rsidR="00EF2159" w:rsidRPr="00C032F4">
        <w:rPr>
          <w:rFonts w:ascii="GHEA Grapalat" w:hAnsi="GHEA Grapalat" w:cs="Sylfaen"/>
          <w:sz w:val="20"/>
          <w:szCs w:val="24"/>
          <w:lang w:val="af-ZA" w:eastAsia="en-US"/>
        </w:rPr>
        <w:t xml:space="preserve">մասնակիցը </w:t>
      </w:r>
      <w:r w:rsidR="00D371A7" w:rsidRPr="00C032F4">
        <w:rPr>
          <w:rFonts w:ascii="GHEA Grapalat" w:hAnsi="GHEA Grapalat" w:cs="Sylfaen"/>
          <w:sz w:val="20"/>
          <w:szCs w:val="24"/>
          <w:lang w:val="hy-AM" w:eastAsia="en-US"/>
        </w:rPr>
        <w:t>սահմանված</w:t>
      </w:r>
      <w:r w:rsidR="00D371A7" w:rsidRPr="00C032F4">
        <w:rPr>
          <w:rFonts w:ascii="GHEA Grapalat" w:hAnsi="GHEA Grapalat" w:cs="Sylfaen"/>
          <w:sz w:val="20"/>
          <w:szCs w:val="24"/>
          <w:lang w:val="af-ZA" w:eastAsia="en-US"/>
        </w:rPr>
        <w:t xml:space="preserve"> </w:t>
      </w:r>
      <w:r w:rsidR="00D371A7" w:rsidRPr="00C032F4">
        <w:rPr>
          <w:rFonts w:ascii="GHEA Grapalat" w:hAnsi="GHEA Grapalat" w:cs="Sylfaen"/>
          <w:sz w:val="20"/>
          <w:szCs w:val="24"/>
          <w:lang w:val="hy-AM" w:eastAsia="en-US"/>
        </w:rPr>
        <w:t>ժամկետում</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հանձնա</w:t>
      </w:r>
      <w:r w:rsidR="007A5810" w:rsidRPr="00C032F4">
        <w:rPr>
          <w:rFonts w:ascii="GHEA Grapalat" w:hAnsi="GHEA Grapalat" w:cs="Sylfaen"/>
          <w:sz w:val="20"/>
          <w:szCs w:val="24"/>
          <w:lang w:val="af-ZA" w:eastAsia="en-US"/>
        </w:rPr>
        <w:softHyphen/>
      </w:r>
      <w:r w:rsidR="007A5810" w:rsidRPr="00C032F4">
        <w:rPr>
          <w:rFonts w:ascii="GHEA Grapalat" w:hAnsi="GHEA Grapalat" w:cs="Sylfaen"/>
          <w:sz w:val="20"/>
          <w:szCs w:val="24"/>
          <w:lang w:val="hy-AM" w:eastAsia="en-US"/>
        </w:rPr>
        <w:t>ժողովի</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քարտուղարին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ներկայաց</w:t>
      </w:r>
      <w:r w:rsidR="00EF2159" w:rsidRPr="00C032F4">
        <w:rPr>
          <w:rFonts w:ascii="GHEA Grapalat" w:hAnsi="GHEA Grapalat" w:cs="Sylfaen"/>
          <w:sz w:val="20"/>
          <w:szCs w:val="24"/>
          <w:lang w:val="hy-AM" w:eastAsia="en-US"/>
        </w:rPr>
        <w:t>ն</w:t>
      </w:r>
      <w:r w:rsidR="007A5810" w:rsidRPr="00C032F4">
        <w:rPr>
          <w:rFonts w:ascii="GHEA Grapalat" w:hAnsi="GHEA Grapalat" w:cs="Sylfaen"/>
          <w:sz w:val="20"/>
          <w:szCs w:val="24"/>
          <w:lang w:val="hy-AM" w:eastAsia="en-US"/>
        </w:rPr>
        <w:t>ում</w:t>
      </w:r>
      <w:r w:rsidR="007A5810" w:rsidRPr="00C032F4">
        <w:rPr>
          <w:rFonts w:ascii="GHEA Grapalat" w:hAnsi="GHEA Grapalat" w:cs="Sylfaen"/>
          <w:sz w:val="20"/>
          <w:szCs w:val="24"/>
          <w:lang w:val="af-ZA" w:eastAsia="en-US"/>
        </w:rPr>
        <w:t xml:space="preserve"> </w:t>
      </w:r>
      <w:r w:rsidR="00EF2159" w:rsidRPr="00C032F4">
        <w:rPr>
          <w:rFonts w:ascii="GHEA Grapalat" w:hAnsi="GHEA Grapalat" w:cs="Sylfaen"/>
          <w:sz w:val="20"/>
          <w:szCs w:val="24"/>
          <w:lang w:val="hy-AM" w:eastAsia="en-US"/>
        </w:rPr>
        <w:t>է</w:t>
      </w:r>
      <w:r w:rsidR="007A5810" w:rsidRPr="00C032F4">
        <w:rPr>
          <w:rFonts w:ascii="GHEA Grapalat" w:hAnsi="GHEA Grapalat" w:cs="Sylfaen"/>
          <w:sz w:val="20"/>
          <w:szCs w:val="24"/>
          <w:lang w:val="af-ZA" w:eastAsia="en-US"/>
        </w:rPr>
        <w:t xml:space="preserve"> </w:t>
      </w:r>
      <w:r w:rsidR="00FE20B2" w:rsidRPr="00C032F4">
        <w:rPr>
          <w:rFonts w:ascii="GHEA Grapalat" w:hAnsi="GHEA Grapalat" w:cs="Sylfaen"/>
          <w:sz w:val="20"/>
          <w:szCs w:val="24"/>
          <w:lang w:val="af-ZA" w:eastAsia="en-US"/>
        </w:rPr>
        <w:t xml:space="preserve">վերջինիս՝ </w:t>
      </w:r>
      <w:r w:rsidRPr="00C032F4">
        <w:rPr>
          <w:rFonts w:ascii="GHEA Grapalat" w:hAnsi="GHEA Grapalat" w:cs="Sylfaen"/>
          <w:sz w:val="20"/>
          <w:szCs w:val="24"/>
          <w:lang w:val="hy-AM" w:eastAsia="en-US"/>
        </w:rPr>
        <w:t>սույն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հրավերով</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նախատեսված</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էլեկտրոնային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փոստին</w:t>
      </w:r>
      <w:r w:rsidR="00FE20B2" w:rsidRPr="00C032F4">
        <w:rPr>
          <w:rFonts w:ascii="GHEA Grapalat" w:hAnsi="GHEA Grapalat" w:cs="Sylfaen"/>
          <w:sz w:val="20"/>
          <w:szCs w:val="24"/>
          <w:lang w:val="af-ZA" w:eastAsia="en-US"/>
        </w:rPr>
        <w:t xml:space="preserve"> </w:t>
      </w:r>
      <w:r w:rsidR="00FE20B2" w:rsidRPr="00C032F4">
        <w:rPr>
          <w:rFonts w:ascii="GHEA Grapalat" w:hAnsi="GHEA Grapalat" w:cs="Sylfaen"/>
          <w:sz w:val="20"/>
          <w:szCs w:val="24"/>
          <w:lang w:val="hy-AM" w:eastAsia="en-US"/>
        </w:rPr>
        <w:t>ուղարկելու</w:t>
      </w:r>
      <w:r w:rsidR="00FE20B2" w:rsidRPr="00C032F4">
        <w:rPr>
          <w:rFonts w:ascii="GHEA Grapalat" w:hAnsi="GHEA Grapalat" w:cs="Sylfaen"/>
          <w:sz w:val="20"/>
          <w:szCs w:val="24"/>
          <w:lang w:val="af-ZA" w:eastAsia="en-US"/>
        </w:rPr>
        <w:t xml:space="preserve"> </w:t>
      </w:r>
      <w:r w:rsidR="00FE20B2" w:rsidRPr="00C032F4">
        <w:rPr>
          <w:rFonts w:ascii="GHEA Grapalat" w:hAnsi="GHEA Grapalat" w:cs="Sylfaen"/>
          <w:sz w:val="20"/>
          <w:szCs w:val="24"/>
          <w:lang w:val="hy-AM" w:eastAsia="en-US"/>
        </w:rPr>
        <w:t>միջոցով</w:t>
      </w:r>
      <w:r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Քարտուղարը</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պարտավոր</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է</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փաստաթղթերն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ստանալու</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օրը</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հաստատել</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դրանց</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ստանալու</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հանգամանքը՝</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սույն հրավերում նշված</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իր</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էլեկտրոնային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փոստից</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մասնակցի</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էլեկտրոնային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փոստին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հավաստում</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ուղարկելու</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միջոցով</w:t>
      </w:r>
      <w:r w:rsidR="007A5810" w:rsidRPr="00C032F4">
        <w:rPr>
          <w:rFonts w:ascii="GHEA Grapalat" w:hAnsi="GHEA Grapalat" w:cs="Sylfaen"/>
          <w:sz w:val="20"/>
          <w:szCs w:val="24"/>
          <w:lang w:val="af-ZA" w:eastAsia="en-US"/>
        </w:rPr>
        <w:t>:</w:t>
      </w:r>
    </w:p>
    <w:p w14:paraId="106404B5" w14:textId="77777777" w:rsidR="002B121D" w:rsidRPr="00C032F4" w:rsidRDefault="00A150A9"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rPr>
        <w:t>8</w:t>
      </w:r>
      <w:r w:rsidR="002B121D" w:rsidRPr="00C032F4">
        <w:rPr>
          <w:rFonts w:ascii="GHEA Grapalat" w:hAnsi="GHEA Grapalat" w:cs="Sylfaen"/>
          <w:szCs w:val="24"/>
        </w:rPr>
        <w:t>.</w:t>
      </w:r>
      <w:r w:rsidR="00B56A92" w:rsidRPr="00C032F4">
        <w:rPr>
          <w:rFonts w:ascii="GHEA Grapalat" w:hAnsi="GHEA Grapalat" w:cs="Sylfaen"/>
          <w:szCs w:val="24"/>
        </w:rPr>
        <w:t xml:space="preserve">17 </w:t>
      </w:r>
      <w:r w:rsidR="002B121D" w:rsidRPr="00C032F4">
        <w:rPr>
          <w:rFonts w:ascii="GHEA Grapalat" w:hAnsi="GHEA Grapalat" w:cs="Sylfaen"/>
          <w:szCs w:val="24"/>
          <w:lang w:val="ru-RU"/>
        </w:rPr>
        <w:t>Մասնակիցները</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և</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նրանց</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ներկայացուցիչները</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կարող</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են</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ներկա</w:t>
      </w:r>
      <w:r w:rsidR="002B121D" w:rsidRPr="00C032F4">
        <w:rPr>
          <w:rFonts w:ascii="GHEA Grapalat" w:hAnsi="GHEA Grapalat" w:cs="Sylfaen"/>
          <w:szCs w:val="24"/>
        </w:rPr>
        <w:t xml:space="preserve"> </w:t>
      </w:r>
      <w:r w:rsidR="006D4E1D" w:rsidRPr="00C032F4">
        <w:rPr>
          <w:rFonts w:ascii="GHEA Grapalat" w:hAnsi="GHEA Grapalat" w:cs="Sylfaen"/>
          <w:szCs w:val="24"/>
        </w:rPr>
        <w:t xml:space="preserve">լինել  </w:t>
      </w:r>
      <w:r w:rsidR="002B121D" w:rsidRPr="00C032F4">
        <w:rPr>
          <w:rFonts w:ascii="GHEA Grapalat" w:hAnsi="GHEA Grapalat" w:cs="Sylfaen"/>
          <w:szCs w:val="24"/>
          <w:lang w:val="ru-RU"/>
        </w:rPr>
        <w:t>հանձնաժողովի</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նիստերին։</w:t>
      </w:r>
      <w:r w:rsidR="002B121D" w:rsidRPr="00C032F4">
        <w:rPr>
          <w:rFonts w:ascii="GHEA Grapalat" w:hAnsi="GHEA Grapalat" w:cs="Sylfaen"/>
          <w:szCs w:val="24"/>
        </w:rPr>
        <w:t xml:space="preserve"> </w:t>
      </w:r>
      <w:r w:rsidR="006D4E1D" w:rsidRPr="00C032F4">
        <w:rPr>
          <w:rFonts w:ascii="GHEA Grapalat" w:hAnsi="GHEA Grapalat" w:cs="Sylfaen"/>
          <w:szCs w:val="24"/>
          <w:lang w:val="ru-RU"/>
        </w:rPr>
        <w:t>Մասնակիցները</w:t>
      </w:r>
      <w:r w:rsidR="006D4E1D" w:rsidRPr="00C032F4">
        <w:rPr>
          <w:rFonts w:ascii="GHEA Grapalat" w:hAnsi="GHEA Grapalat" w:cs="Sylfaen"/>
          <w:szCs w:val="24"/>
        </w:rPr>
        <w:t xml:space="preserve"> կամ </w:t>
      </w:r>
      <w:r w:rsidR="006D4E1D" w:rsidRPr="00C032F4">
        <w:rPr>
          <w:rFonts w:ascii="GHEA Grapalat" w:hAnsi="GHEA Grapalat" w:cs="Sylfaen"/>
          <w:szCs w:val="24"/>
          <w:lang w:val="ru-RU"/>
        </w:rPr>
        <w:t>նրանց</w:t>
      </w:r>
      <w:r w:rsidR="006D4E1D" w:rsidRPr="00C032F4">
        <w:rPr>
          <w:rFonts w:ascii="GHEA Grapalat" w:hAnsi="GHEA Grapalat" w:cs="Sylfaen"/>
          <w:szCs w:val="24"/>
        </w:rPr>
        <w:t xml:space="preserve"> </w:t>
      </w:r>
      <w:r w:rsidR="006D4E1D" w:rsidRPr="00C032F4">
        <w:rPr>
          <w:rFonts w:ascii="GHEA Grapalat" w:hAnsi="GHEA Grapalat" w:cs="Sylfaen"/>
          <w:szCs w:val="24"/>
          <w:lang w:val="ru-RU"/>
        </w:rPr>
        <w:t>ներկայացուցիչները</w:t>
      </w:r>
      <w:r w:rsidR="006D4E1D" w:rsidRPr="00C032F4">
        <w:rPr>
          <w:rFonts w:ascii="GHEA Grapalat" w:hAnsi="GHEA Grapalat" w:cs="Sylfaen"/>
          <w:szCs w:val="24"/>
        </w:rPr>
        <w:t xml:space="preserve"> </w:t>
      </w:r>
      <w:r w:rsidR="002B121D" w:rsidRPr="00C032F4">
        <w:rPr>
          <w:rFonts w:ascii="GHEA Grapalat" w:hAnsi="GHEA Grapalat" w:cs="Sylfaen"/>
          <w:szCs w:val="24"/>
          <w:lang w:val="ru-RU"/>
        </w:rPr>
        <w:t>կարող</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են</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պահանջել</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հանձնաժողովի</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նիստերի</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արձանագրությունների</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պատճենները</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որոնք</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տրամադրվում</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են</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մեկ</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օրացուցային</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օրվա</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ընթացքում։</w:t>
      </w:r>
    </w:p>
    <w:p w14:paraId="68153DB6" w14:textId="77777777" w:rsidR="009B0DA1" w:rsidRPr="00C032F4" w:rsidRDefault="00A150A9" w:rsidP="00EF3662">
      <w:pPr>
        <w:ind w:firstLine="567"/>
        <w:jc w:val="both"/>
        <w:rPr>
          <w:rFonts w:ascii="GHEA Grapalat" w:hAnsi="GHEA Grapalat" w:cs="Sylfaen"/>
          <w:sz w:val="20"/>
          <w:lang w:val="af-ZA"/>
        </w:rPr>
      </w:pPr>
      <w:r w:rsidRPr="00C032F4">
        <w:rPr>
          <w:rFonts w:ascii="GHEA Grapalat" w:hAnsi="GHEA Grapalat" w:cs="Sylfaen"/>
          <w:sz w:val="20"/>
          <w:lang w:val="af-ZA"/>
        </w:rPr>
        <w:lastRenderedPageBreak/>
        <w:t>8</w:t>
      </w:r>
      <w:r w:rsidR="009B0DA1" w:rsidRPr="00C032F4">
        <w:rPr>
          <w:rFonts w:ascii="GHEA Grapalat" w:hAnsi="GHEA Grapalat" w:cs="Sylfaen"/>
          <w:sz w:val="20"/>
          <w:lang w:val="af-ZA"/>
        </w:rPr>
        <w:t>.</w:t>
      </w:r>
      <w:r w:rsidR="00161FE4" w:rsidRPr="00C032F4">
        <w:rPr>
          <w:rFonts w:ascii="GHEA Grapalat" w:hAnsi="GHEA Grapalat" w:cs="Sylfaen"/>
          <w:sz w:val="20"/>
          <w:lang w:val="af-ZA"/>
        </w:rPr>
        <w:t>1</w:t>
      </w:r>
      <w:r w:rsidR="00B56A92" w:rsidRPr="00C032F4">
        <w:rPr>
          <w:rFonts w:ascii="GHEA Grapalat" w:hAnsi="GHEA Grapalat" w:cs="Sylfaen"/>
          <w:sz w:val="20"/>
          <w:lang w:val="af-ZA"/>
        </w:rPr>
        <w:t xml:space="preserve">8 </w:t>
      </w:r>
      <w:r w:rsidR="00143E8C" w:rsidRPr="00C032F4">
        <w:rPr>
          <w:rFonts w:ascii="GHEA Grapalat" w:hAnsi="GHEA Grapalat" w:cs="Sylfaen"/>
          <w:sz w:val="20"/>
          <w:lang w:val="ru-RU"/>
        </w:rPr>
        <w:t>Հանձնաժողովի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և</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կամ</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պատվիրատուի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կողմից</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էլեկտրոնային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ծանուցումներն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ուղարկվում</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են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համակարգի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միջոցով</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իսկ</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մասնակցի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կողմից</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իր</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հայտում</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նշված</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էլեկտրոնային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փոստից</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սույն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հրավերում</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նշված</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հանձնաժողովի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քարտ</w:t>
      </w:r>
      <w:r w:rsidR="00C806B2" w:rsidRPr="00C032F4">
        <w:rPr>
          <w:rFonts w:ascii="GHEA Grapalat" w:hAnsi="GHEA Grapalat" w:cs="Sylfaen"/>
          <w:sz w:val="20"/>
          <w:lang w:val="ru-RU"/>
        </w:rPr>
        <w:t>ո</w:t>
      </w:r>
      <w:r w:rsidR="00143E8C" w:rsidRPr="00C032F4">
        <w:rPr>
          <w:rFonts w:ascii="GHEA Grapalat" w:hAnsi="GHEA Grapalat" w:cs="Sylfaen"/>
          <w:sz w:val="20"/>
          <w:lang w:val="ru-RU"/>
        </w:rPr>
        <w:t>ւղարի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էլեկտրոնային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փոստին</w:t>
      </w:r>
      <w:r w:rsidR="00143E8C" w:rsidRPr="00C032F4">
        <w:rPr>
          <w:rFonts w:ascii="GHEA Grapalat" w:hAnsi="GHEA Grapalat" w:cs="Sylfaen"/>
          <w:sz w:val="20"/>
          <w:lang w:val="af-ZA"/>
        </w:rPr>
        <w:t xml:space="preserve"> </w:t>
      </w:r>
      <w:r w:rsidR="009B0DA1" w:rsidRPr="00C032F4">
        <w:rPr>
          <w:rFonts w:ascii="GHEA Grapalat" w:hAnsi="GHEA Grapalat"/>
          <w:sz w:val="20"/>
          <w:szCs w:val="20"/>
          <w:lang w:val="af-ZA" w:eastAsia="x-none"/>
        </w:rPr>
        <w:t>ուղարկվելու միջոցով:</w:t>
      </w:r>
      <w:r w:rsidR="009B0DA1" w:rsidRPr="00C032F4">
        <w:rPr>
          <w:rFonts w:ascii="GHEA Grapalat" w:hAnsi="GHEA Grapalat" w:cs="Sylfaen"/>
          <w:sz w:val="20"/>
          <w:lang w:val="af-ZA"/>
        </w:rPr>
        <w:t xml:space="preserve"> </w:t>
      </w:r>
    </w:p>
    <w:p w14:paraId="11ED6488" w14:textId="77777777" w:rsidR="00265D18" w:rsidRPr="00C032F4" w:rsidRDefault="00265D18" w:rsidP="00EF3662">
      <w:pPr>
        <w:ind w:firstLine="567"/>
        <w:jc w:val="both"/>
        <w:rPr>
          <w:rFonts w:ascii="GHEA Grapalat" w:hAnsi="GHEA Grapalat"/>
          <w:sz w:val="20"/>
          <w:szCs w:val="20"/>
          <w:lang w:val="af-ZA" w:eastAsia="x-none"/>
        </w:rPr>
      </w:pPr>
      <w:r w:rsidRPr="00C032F4">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C032F4">
        <w:rPr>
          <w:rFonts w:ascii="GHEA Grapalat" w:hAnsi="GHEA Grapalat"/>
          <w:sz w:val="20"/>
          <w:szCs w:val="20"/>
          <w:lang w:val="af-ZA" w:eastAsia="x-none"/>
        </w:rPr>
        <w:t xml:space="preserve">մասնակիցը </w:t>
      </w:r>
      <w:r w:rsidRPr="00C032F4">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C032F4">
        <w:rPr>
          <w:rFonts w:ascii="GHEA Grapalat" w:hAnsi="GHEA Grapalat"/>
          <w:sz w:val="20"/>
          <w:szCs w:val="20"/>
          <w:lang w:val="af-ZA" w:eastAsia="x-none"/>
        </w:rPr>
        <w:t xml:space="preserve">որի </w:t>
      </w:r>
      <w:r w:rsidRPr="00C032F4">
        <w:rPr>
          <w:rFonts w:ascii="GHEA Grapalat" w:hAnsi="GHEA Grapalat"/>
          <w:sz w:val="20"/>
          <w:szCs w:val="20"/>
          <w:lang w:val="af-ZA" w:eastAsia="x-none"/>
        </w:rPr>
        <w:t>հավաստագիրը</w:t>
      </w:r>
      <w:r w:rsidR="00F74984" w:rsidRPr="00C032F4">
        <w:rPr>
          <w:rFonts w:ascii="GHEA Grapalat" w:hAnsi="GHEA Grapalat"/>
          <w:sz w:val="20"/>
          <w:szCs w:val="20"/>
          <w:lang w:val="af-ZA" w:eastAsia="x-none"/>
        </w:rPr>
        <w:t>ը պետք է</w:t>
      </w:r>
      <w:r w:rsidRPr="00C032F4">
        <w:rPr>
          <w:rFonts w:ascii="GHEA Grapalat" w:hAnsi="GHEA Grapalat"/>
          <w:sz w:val="20"/>
          <w:szCs w:val="20"/>
          <w:lang w:val="af-ZA" w:eastAsia="x-none"/>
        </w:rPr>
        <w:t xml:space="preserve"> զետեղված</w:t>
      </w:r>
      <w:r w:rsidR="00F74984" w:rsidRPr="00C032F4">
        <w:rPr>
          <w:rFonts w:ascii="GHEA Grapalat" w:hAnsi="GHEA Grapalat"/>
          <w:sz w:val="20"/>
          <w:szCs w:val="20"/>
          <w:lang w:val="af-ZA" w:eastAsia="x-none"/>
        </w:rPr>
        <w:t xml:space="preserve"> լինի</w:t>
      </w:r>
      <w:r w:rsidRPr="00C032F4">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C032F4" w:rsidRDefault="00E02F60"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lang w:val="ru-RU"/>
        </w:rPr>
        <w:t>Հայաստանի</w:t>
      </w:r>
      <w:r w:rsidRPr="00C032F4">
        <w:rPr>
          <w:rFonts w:ascii="GHEA Grapalat" w:hAnsi="GHEA Grapalat" w:cs="Sylfaen"/>
          <w:szCs w:val="24"/>
        </w:rPr>
        <w:t xml:space="preserve"> </w:t>
      </w:r>
      <w:r w:rsidRPr="00C032F4">
        <w:rPr>
          <w:rFonts w:ascii="GHEA Grapalat" w:hAnsi="GHEA Grapalat" w:cs="Sylfaen"/>
          <w:szCs w:val="24"/>
          <w:lang w:val="ru-RU"/>
        </w:rPr>
        <w:t>Հանրապետության</w:t>
      </w:r>
      <w:r w:rsidRPr="00C032F4">
        <w:rPr>
          <w:rFonts w:ascii="GHEA Grapalat" w:hAnsi="GHEA Grapalat" w:cs="Sylfaen"/>
          <w:szCs w:val="24"/>
        </w:rPr>
        <w:t xml:space="preserve"> </w:t>
      </w:r>
      <w:r w:rsidRPr="00C032F4">
        <w:rPr>
          <w:rFonts w:ascii="GHEA Grapalat" w:hAnsi="GHEA Grapalat" w:cs="Sylfaen"/>
          <w:szCs w:val="24"/>
          <w:lang w:val="ru-RU"/>
        </w:rPr>
        <w:t>ռեզիդենտ</w:t>
      </w:r>
      <w:r w:rsidRPr="00C032F4">
        <w:rPr>
          <w:rFonts w:ascii="GHEA Grapalat" w:hAnsi="GHEA Grapalat" w:cs="Sylfaen"/>
          <w:szCs w:val="24"/>
        </w:rPr>
        <w:t xml:space="preserve"> </w:t>
      </w:r>
      <w:r w:rsidRPr="00C032F4">
        <w:rPr>
          <w:rFonts w:ascii="GHEA Grapalat" w:hAnsi="GHEA Grapalat" w:cs="Sylfaen"/>
          <w:szCs w:val="24"/>
          <w:lang w:val="ru-RU"/>
        </w:rPr>
        <w:t>հանդիսացող</w:t>
      </w:r>
      <w:r w:rsidRPr="00C032F4">
        <w:rPr>
          <w:rFonts w:ascii="GHEA Grapalat" w:hAnsi="GHEA Grapalat" w:cs="Sylfaen"/>
          <w:szCs w:val="24"/>
        </w:rPr>
        <w:t xml:space="preserve"> </w:t>
      </w:r>
      <w:r w:rsidRPr="00C032F4">
        <w:rPr>
          <w:rFonts w:ascii="GHEA Grapalat" w:hAnsi="GHEA Grapalat" w:cs="Sylfaen"/>
          <w:szCs w:val="24"/>
          <w:lang w:val="ru-RU"/>
        </w:rPr>
        <w:t>մասնա</w:t>
      </w:r>
      <w:r w:rsidRPr="00C032F4">
        <w:rPr>
          <w:rFonts w:ascii="GHEA Grapalat" w:hAnsi="GHEA Grapalat" w:cs="Sylfaen"/>
          <w:szCs w:val="24"/>
        </w:rPr>
        <w:softHyphen/>
      </w:r>
      <w:r w:rsidRPr="00C032F4">
        <w:rPr>
          <w:rFonts w:ascii="GHEA Grapalat" w:hAnsi="GHEA Grapalat" w:cs="Sylfaen"/>
          <w:szCs w:val="24"/>
          <w:lang w:val="ru-RU"/>
        </w:rPr>
        <w:t>կիցներ</w:t>
      </w:r>
      <w:r w:rsidR="00265D18" w:rsidRPr="00C032F4">
        <w:rPr>
          <w:rFonts w:ascii="GHEA Grapalat" w:hAnsi="GHEA Grapalat" w:cs="Sylfaen"/>
          <w:szCs w:val="24"/>
          <w:lang w:val="en-US"/>
        </w:rPr>
        <w:t>ը</w:t>
      </w:r>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հայտում</w:t>
      </w:r>
      <w:proofErr w:type="spellEnd"/>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ներառվող</w:t>
      </w:r>
      <w:proofErr w:type="spellEnd"/>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իրենց</w:t>
      </w:r>
      <w:proofErr w:type="spellEnd"/>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կողմից</w:t>
      </w:r>
      <w:proofErr w:type="spellEnd"/>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հաստատվող</w:t>
      </w:r>
      <w:proofErr w:type="spellEnd"/>
      <w:r w:rsidR="00265D18" w:rsidRPr="00C032F4">
        <w:rPr>
          <w:rFonts w:ascii="GHEA Grapalat" w:hAnsi="GHEA Grapalat" w:cs="Sylfaen"/>
          <w:szCs w:val="24"/>
        </w:rPr>
        <w:t xml:space="preserve"> </w:t>
      </w:r>
      <w:r w:rsidRPr="00C032F4">
        <w:rPr>
          <w:rFonts w:ascii="GHEA Grapalat" w:hAnsi="GHEA Grapalat" w:cs="Sylfaen"/>
          <w:szCs w:val="24"/>
        </w:rPr>
        <w:t xml:space="preserve"> </w:t>
      </w:r>
      <w:r w:rsidRPr="00C032F4">
        <w:rPr>
          <w:rFonts w:ascii="GHEA Grapalat" w:hAnsi="GHEA Grapalat" w:cs="Sylfaen"/>
          <w:szCs w:val="24"/>
          <w:lang w:val="ru-RU"/>
        </w:rPr>
        <w:t>փաստա</w:t>
      </w:r>
      <w:r w:rsidRPr="00C032F4">
        <w:rPr>
          <w:rFonts w:ascii="GHEA Grapalat" w:hAnsi="GHEA Grapalat" w:cs="Sylfaen"/>
          <w:szCs w:val="24"/>
        </w:rPr>
        <w:softHyphen/>
      </w:r>
      <w:r w:rsidRPr="00C032F4">
        <w:rPr>
          <w:rFonts w:ascii="GHEA Grapalat" w:hAnsi="GHEA Grapalat" w:cs="Sylfaen"/>
          <w:szCs w:val="24"/>
          <w:lang w:val="ru-RU"/>
        </w:rPr>
        <w:t>թղթերը</w:t>
      </w:r>
      <w:r w:rsidRPr="00C032F4">
        <w:rPr>
          <w:rFonts w:ascii="GHEA Grapalat" w:hAnsi="GHEA Grapalat" w:cs="Sylfaen"/>
          <w:szCs w:val="24"/>
        </w:rPr>
        <w:t xml:space="preserve"> </w:t>
      </w:r>
      <w:r w:rsidRPr="00C032F4">
        <w:rPr>
          <w:rFonts w:ascii="GHEA Grapalat" w:hAnsi="GHEA Grapalat" w:cs="Sylfaen"/>
          <w:szCs w:val="24"/>
          <w:lang w:val="ru-RU"/>
        </w:rPr>
        <w:t>հաստատում</w:t>
      </w:r>
      <w:r w:rsidRPr="00C032F4">
        <w:rPr>
          <w:rFonts w:ascii="GHEA Grapalat" w:hAnsi="GHEA Grapalat" w:cs="Sylfaen"/>
          <w:szCs w:val="24"/>
        </w:rPr>
        <w:t xml:space="preserve"> </w:t>
      </w:r>
      <w:r w:rsidRPr="00C032F4">
        <w:rPr>
          <w:rFonts w:ascii="GHEA Grapalat" w:hAnsi="GHEA Grapalat" w:cs="Sylfaen"/>
          <w:szCs w:val="24"/>
          <w:lang w:val="ru-RU"/>
        </w:rPr>
        <w:t>են</w:t>
      </w:r>
      <w:r w:rsidRPr="00C032F4">
        <w:rPr>
          <w:rFonts w:ascii="GHEA Grapalat" w:hAnsi="GHEA Grapalat" w:cs="Sylfaen"/>
          <w:szCs w:val="24"/>
        </w:rPr>
        <w:t xml:space="preserve"> </w:t>
      </w:r>
      <w:r w:rsidRPr="00C032F4">
        <w:rPr>
          <w:rFonts w:ascii="GHEA Grapalat" w:hAnsi="GHEA Grapalat" w:cs="Sylfaen"/>
          <w:szCs w:val="24"/>
          <w:lang w:val="ru-RU"/>
        </w:rPr>
        <w:t>էլեկտրոնային</w:t>
      </w:r>
      <w:r w:rsidRPr="00C032F4">
        <w:rPr>
          <w:rFonts w:ascii="GHEA Grapalat" w:hAnsi="GHEA Grapalat" w:cs="Sylfaen"/>
          <w:szCs w:val="24"/>
        </w:rPr>
        <w:t xml:space="preserve"> </w:t>
      </w:r>
      <w:r w:rsidRPr="00C032F4">
        <w:rPr>
          <w:rFonts w:ascii="GHEA Grapalat" w:hAnsi="GHEA Grapalat" w:cs="Sylfaen"/>
          <w:szCs w:val="24"/>
          <w:lang w:val="ru-RU"/>
        </w:rPr>
        <w:t>թվային</w:t>
      </w:r>
      <w:r w:rsidRPr="00C032F4">
        <w:rPr>
          <w:rFonts w:ascii="GHEA Grapalat" w:hAnsi="GHEA Grapalat" w:cs="Sylfaen"/>
          <w:szCs w:val="24"/>
        </w:rPr>
        <w:t xml:space="preserve"> </w:t>
      </w:r>
      <w:r w:rsidRPr="00C032F4">
        <w:rPr>
          <w:rFonts w:ascii="GHEA Grapalat" w:hAnsi="GHEA Grapalat" w:cs="Sylfaen"/>
          <w:szCs w:val="24"/>
          <w:lang w:val="ru-RU"/>
        </w:rPr>
        <w:t>ստորագրությամբ</w:t>
      </w:r>
      <w:r w:rsidRPr="00C032F4">
        <w:rPr>
          <w:rFonts w:ascii="GHEA Grapalat" w:hAnsi="GHEA Grapalat" w:cs="Sylfaen"/>
          <w:szCs w:val="24"/>
        </w:rPr>
        <w:t xml:space="preserve">, </w:t>
      </w:r>
      <w:r w:rsidRPr="00C032F4">
        <w:rPr>
          <w:rFonts w:ascii="GHEA Grapalat" w:hAnsi="GHEA Grapalat" w:cs="Sylfaen"/>
          <w:szCs w:val="24"/>
          <w:lang w:val="ru-RU"/>
        </w:rPr>
        <w:t>իսկ</w:t>
      </w:r>
      <w:r w:rsidRPr="00C032F4">
        <w:rPr>
          <w:rFonts w:ascii="GHEA Grapalat" w:hAnsi="GHEA Grapalat" w:cs="Sylfaen"/>
          <w:szCs w:val="24"/>
        </w:rPr>
        <w:t xml:space="preserve"> </w:t>
      </w:r>
      <w:r w:rsidRPr="00C032F4">
        <w:rPr>
          <w:rFonts w:ascii="GHEA Grapalat" w:hAnsi="GHEA Grapalat" w:cs="Sylfaen"/>
          <w:szCs w:val="24"/>
          <w:lang w:val="ru-RU"/>
        </w:rPr>
        <w:t>Հայաստանի</w:t>
      </w:r>
      <w:r w:rsidRPr="00C032F4">
        <w:rPr>
          <w:rFonts w:ascii="GHEA Grapalat" w:hAnsi="GHEA Grapalat" w:cs="Sylfaen"/>
          <w:szCs w:val="24"/>
        </w:rPr>
        <w:t xml:space="preserve"> </w:t>
      </w:r>
      <w:r w:rsidRPr="00C032F4">
        <w:rPr>
          <w:rFonts w:ascii="GHEA Grapalat" w:hAnsi="GHEA Grapalat" w:cs="Sylfaen"/>
          <w:szCs w:val="24"/>
          <w:lang w:val="ru-RU"/>
        </w:rPr>
        <w:t>Հանրա</w:t>
      </w:r>
      <w:r w:rsidRPr="00C032F4">
        <w:rPr>
          <w:rFonts w:ascii="GHEA Grapalat" w:hAnsi="GHEA Grapalat" w:cs="Sylfaen"/>
          <w:szCs w:val="24"/>
        </w:rPr>
        <w:softHyphen/>
      </w:r>
      <w:r w:rsidRPr="00C032F4">
        <w:rPr>
          <w:rFonts w:ascii="GHEA Grapalat" w:hAnsi="GHEA Grapalat" w:cs="Sylfaen"/>
          <w:szCs w:val="24"/>
          <w:lang w:val="ru-RU"/>
        </w:rPr>
        <w:t>պետության</w:t>
      </w:r>
      <w:r w:rsidRPr="00C032F4">
        <w:rPr>
          <w:rFonts w:ascii="GHEA Grapalat" w:hAnsi="GHEA Grapalat" w:cs="Sylfaen"/>
          <w:szCs w:val="24"/>
        </w:rPr>
        <w:t xml:space="preserve"> </w:t>
      </w:r>
      <w:r w:rsidRPr="00C032F4">
        <w:rPr>
          <w:rFonts w:ascii="GHEA Grapalat" w:hAnsi="GHEA Grapalat" w:cs="Sylfaen"/>
          <w:szCs w:val="24"/>
          <w:lang w:val="ru-RU"/>
        </w:rPr>
        <w:t>ռեզիդենտ</w:t>
      </w:r>
      <w:r w:rsidRPr="00C032F4">
        <w:rPr>
          <w:rFonts w:ascii="GHEA Grapalat" w:hAnsi="GHEA Grapalat" w:cs="Sylfaen"/>
          <w:szCs w:val="24"/>
        </w:rPr>
        <w:t xml:space="preserve"> </w:t>
      </w:r>
      <w:r w:rsidRPr="00C032F4">
        <w:rPr>
          <w:rFonts w:ascii="GHEA Grapalat" w:hAnsi="GHEA Grapalat" w:cs="Sylfaen"/>
          <w:szCs w:val="24"/>
          <w:lang w:val="ru-RU"/>
        </w:rPr>
        <w:t>չհանդիսացող</w:t>
      </w:r>
      <w:r w:rsidRPr="00C032F4">
        <w:rPr>
          <w:rFonts w:ascii="GHEA Grapalat" w:hAnsi="GHEA Grapalat" w:cs="Sylfaen"/>
          <w:szCs w:val="24"/>
        </w:rPr>
        <w:t xml:space="preserve"> </w:t>
      </w:r>
      <w:r w:rsidRPr="00C032F4">
        <w:rPr>
          <w:rFonts w:ascii="GHEA Grapalat" w:hAnsi="GHEA Grapalat" w:cs="Sylfaen"/>
          <w:szCs w:val="24"/>
          <w:lang w:val="ru-RU"/>
        </w:rPr>
        <w:t>մասնակիցներ</w:t>
      </w:r>
      <w:r w:rsidR="00265D18" w:rsidRPr="00C032F4">
        <w:rPr>
          <w:rFonts w:ascii="GHEA Grapalat" w:hAnsi="GHEA Grapalat" w:cs="Sylfaen"/>
          <w:szCs w:val="24"/>
          <w:lang w:val="en-US"/>
        </w:rPr>
        <w:t>ը</w:t>
      </w:r>
      <w:r w:rsidR="00265D18" w:rsidRPr="00C032F4">
        <w:rPr>
          <w:rFonts w:ascii="GHEA Grapalat" w:hAnsi="GHEA Grapalat" w:cs="Sylfaen"/>
          <w:szCs w:val="24"/>
        </w:rPr>
        <w:t xml:space="preserve">` այդ </w:t>
      </w:r>
      <w:r w:rsidRPr="00C032F4">
        <w:rPr>
          <w:rFonts w:ascii="GHEA Grapalat" w:hAnsi="GHEA Grapalat" w:cs="Sylfaen"/>
          <w:szCs w:val="24"/>
          <w:lang w:val="ru-RU"/>
        </w:rPr>
        <w:t>փաստաթղթերը</w:t>
      </w:r>
      <w:r w:rsidRPr="00C032F4">
        <w:rPr>
          <w:rFonts w:ascii="GHEA Grapalat" w:hAnsi="GHEA Grapalat" w:cs="Sylfaen"/>
          <w:szCs w:val="24"/>
        </w:rPr>
        <w:t xml:space="preserve"> </w:t>
      </w:r>
      <w:r w:rsidRPr="00C032F4">
        <w:rPr>
          <w:rFonts w:ascii="GHEA Grapalat" w:hAnsi="GHEA Grapalat" w:cs="Sylfaen"/>
          <w:szCs w:val="24"/>
          <w:lang w:val="ru-RU"/>
        </w:rPr>
        <w:t>ներկայացնում</w:t>
      </w:r>
      <w:r w:rsidRPr="00C032F4">
        <w:rPr>
          <w:rFonts w:ascii="GHEA Grapalat" w:hAnsi="GHEA Grapalat" w:cs="Sylfaen"/>
          <w:szCs w:val="24"/>
        </w:rPr>
        <w:t xml:space="preserve"> </w:t>
      </w:r>
      <w:r w:rsidRPr="00C032F4">
        <w:rPr>
          <w:rFonts w:ascii="GHEA Grapalat" w:hAnsi="GHEA Grapalat" w:cs="Sylfaen"/>
          <w:szCs w:val="24"/>
          <w:lang w:val="ru-RU"/>
        </w:rPr>
        <w:t>են</w:t>
      </w:r>
      <w:r w:rsidRPr="00C032F4">
        <w:rPr>
          <w:rFonts w:ascii="GHEA Grapalat" w:hAnsi="GHEA Grapalat" w:cs="Sylfaen"/>
          <w:szCs w:val="24"/>
        </w:rPr>
        <w:t xml:space="preserve"> </w:t>
      </w:r>
      <w:r w:rsidRPr="00C032F4">
        <w:rPr>
          <w:rFonts w:ascii="GHEA Grapalat" w:hAnsi="GHEA Grapalat" w:cs="Sylfaen"/>
          <w:szCs w:val="24"/>
          <w:lang w:val="ru-RU"/>
        </w:rPr>
        <w:t>հաստատված</w:t>
      </w:r>
      <w:r w:rsidRPr="00C032F4">
        <w:rPr>
          <w:rFonts w:ascii="GHEA Grapalat" w:hAnsi="GHEA Grapalat" w:cs="Sylfaen"/>
          <w:szCs w:val="24"/>
        </w:rPr>
        <w:t xml:space="preserve"> </w:t>
      </w:r>
      <w:r w:rsidRPr="00C032F4">
        <w:rPr>
          <w:rFonts w:ascii="GHEA Grapalat" w:hAnsi="GHEA Grapalat" w:cs="Sylfaen"/>
          <w:szCs w:val="24"/>
          <w:lang w:val="ru-RU"/>
        </w:rPr>
        <w:t>բնօրինակ</w:t>
      </w:r>
      <w:r w:rsidRPr="00C032F4">
        <w:rPr>
          <w:rFonts w:ascii="GHEA Grapalat" w:hAnsi="GHEA Grapalat" w:cs="Sylfaen"/>
          <w:szCs w:val="24"/>
        </w:rPr>
        <w:t xml:space="preserve"> </w:t>
      </w:r>
      <w:r w:rsidRPr="00C032F4">
        <w:rPr>
          <w:rFonts w:ascii="GHEA Grapalat" w:hAnsi="GHEA Grapalat" w:cs="Sylfaen"/>
          <w:szCs w:val="24"/>
          <w:lang w:val="ru-RU"/>
        </w:rPr>
        <w:t>փաստաթղթից</w:t>
      </w:r>
      <w:r w:rsidRPr="00C032F4">
        <w:rPr>
          <w:rFonts w:ascii="GHEA Grapalat" w:hAnsi="GHEA Grapalat" w:cs="Sylfaen"/>
          <w:szCs w:val="24"/>
        </w:rPr>
        <w:t xml:space="preserve"> </w:t>
      </w:r>
      <w:r w:rsidRPr="00C032F4">
        <w:rPr>
          <w:rFonts w:ascii="GHEA Grapalat" w:hAnsi="GHEA Grapalat" w:cs="Sylfaen"/>
          <w:szCs w:val="24"/>
          <w:lang w:val="ru-RU"/>
        </w:rPr>
        <w:t>արտատպված</w:t>
      </w:r>
      <w:r w:rsidRPr="00C032F4">
        <w:rPr>
          <w:rFonts w:ascii="GHEA Grapalat" w:hAnsi="GHEA Grapalat" w:cs="Sylfaen"/>
          <w:szCs w:val="24"/>
        </w:rPr>
        <w:t xml:space="preserve"> (</w:t>
      </w:r>
      <w:r w:rsidRPr="00C032F4">
        <w:rPr>
          <w:rFonts w:ascii="GHEA Grapalat" w:hAnsi="GHEA Grapalat" w:cs="Sylfaen"/>
          <w:szCs w:val="24"/>
          <w:lang w:val="ru-RU"/>
        </w:rPr>
        <w:t>սկանավորված</w:t>
      </w:r>
      <w:r w:rsidRPr="00C032F4">
        <w:rPr>
          <w:rFonts w:ascii="GHEA Grapalat" w:hAnsi="GHEA Grapalat" w:cs="Sylfaen"/>
          <w:szCs w:val="24"/>
        </w:rPr>
        <w:t xml:space="preserve">) </w:t>
      </w:r>
      <w:r w:rsidRPr="00C032F4">
        <w:rPr>
          <w:rFonts w:ascii="GHEA Grapalat" w:hAnsi="GHEA Grapalat" w:cs="Sylfaen"/>
          <w:szCs w:val="24"/>
          <w:lang w:val="ru-RU"/>
        </w:rPr>
        <w:t>տարբերակով</w:t>
      </w:r>
      <w:r w:rsidRPr="00C032F4">
        <w:rPr>
          <w:rFonts w:ascii="GHEA Grapalat" w:hAnsi="GHEA Grapalat" w:cs="Sylfaen"/>
          <w:szCs w:val="24"/>
        </w:rPr>
        <w:t>:</w:t>
      </w:r>
    </w:p>
    <w:p w14:paraId="5502EE00" w14:textId="77777777" w:rsidR="003E7941" w:rsidRPr="00C032F4" w:rsidRDefault="003E7941" w:rsidP="003E7941">
      <w:pPr>
        <w:pStyle w:val="BodyTextIndent2"/>
        <w:spacing w:line="240" w:lineRule="auto"/>
        <w:ind w:firstLine="567"/>
        <w:rPr>
          <w:rFonts w:ascii="GHEA Grapalat" w:hAnsi="GHEA Grapalat" w:cs="Sylfaen"/>
          <w:szCs w:val="24"/>
        </w:rPr>
      </w:pPr>
      <w:r w:rsidRPr="00C032F4">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C032F4" w:rsidRDefault="00A150A9" w:rsidP="00EF3662">
      <w:pPr>
        <w:pStyle w:val="BodyTextIndent2"/>
        <w:spacing w:line="240" w:lineRule="auto"/>
        <w:ind w:firstLine="567"/>
        <w:rPr>
          <w:rFonts w:ascii="GHEA Grapalat" w:hAnsi="GHEA Grapalat"/>
          <w:lang w:val="hy-AM"/>
        </w:rPr>
      </w:pPr>
      <w:r w:rsidRPr="00C032F4">
        <w:rPr>
          <w:rFonts w:ascii="GHEA Grapalat" w:hAnsi="GHEA Grapalat"/>
        </w:rPr>
        <w:t>8</w:t>
      </w:r>
      <w:r w:rsidR="00947D03" w:rsidRPr="00C032F4">
        <w:rPr>
          <w:rFonts w:ascii="GHEA Grapalat" w:hAnsi="GHEA Grapalat"/>
          <w:lang w:val="hy-AM"/>
        </w:rPr>
        <w:t>.</w:t>
      </w:r>
      <w:r w:rsidR="00B56A92" w:rsidRPr="00C032F4">
        <w:rPr>
          <w:rFonts w:ascii="GHEA Grapalat" w:hAnsi="GHEA Grapalat" w:cs="Sylfaen"/>
        </w:rPr>
        <w:t>19</w:t>
      </w:r>
      <w:r w:rsidR="003F288F" w:rsidRPr="00C032F4">
        <w:rPr>
          <w:rFonts w:ascii="GHEA Grapalat" w:hAnsi="GHEA Grapalat" w:cs="Sylfaen"/>
        </w:rPr>
        <w:t xml:space="preserve"> </w:t>
      </w:r>
      <w:r w:rsidR="00571F29" w:rsidRPr="00C032F4">
        <w:rPr>
          <w:rFonts w:ascii="GHEA Grapalat" w:hAnsi="GHEA Grapalat" w:cs="Sylfaen"/>
        </w:rPr>
        <w:t>Հայտերի</w:t>
      </w:r>
      <w:r w:rsidR="00571F29" w:rsidRPr="00C032F4">
        <w:rPr>
          <w:rFonts w:ascii="GHEA Grapalat" w:hAnsi="GHEA Grapalat" w:cs="Arial"/>
        </w:rPr>
        <w:t xml:space="preserve"> </w:t>
      </w:r>
      <w:r w:rsidR="00571F29" w:rsidRPr="00C032F4">
        <w:rPr>
          <w:rFonts w:ascii="GHEA Grapalat" w:hAnsi="GHEA Grapalat" w:cs="Sylfaen"/>
        </w:rPr>
        <w:t>գնահատումը</w:t>
      </w:r>
      <w:r w:rsidR="00571F29" w:rsidRPr="00C032F4">
        <w:rPr>
          <w:rFonts w:ascii="GHEA Grapalat" w:hAnsi="GHEA Grapalat" w:cs="Arial"/>
        </w:rPr>
        <w:t xml:space="preserve"> </w:t>
      </w:r>
      <w:r w:rsidR="00571F29" w:rsidRPr="00C032F4">
        <w:rPr>
          <w:rFonts w:ascii="GHEA Grapalat" w:hAnsi="GHEA Grapalat" w:cs="Sylfaen"/>
        </w:rPr>
        <w:t>և</w:t>
      </w:r>
      <w:r w:rsidR="00571F29" w:rsidRPr="00C032F4">
        <w:rPr>
          <w:rFonts w:ascii="GHEA Grapalat" w:hAnsi="GHEA Grapalat" w:cs="Arial"/>
        </w:rPr>
        <w:t xml:space="preserve"> </w:t>
      </w:r>
      <w:r w:rsidR="00571F29" w:rsidRPr="00C032F4">
        <w:rPr>
          <w:rFonts w:ascii="GHEA Grapalat" w:hAnsi="GHEA Grapalat" w:cs="Sylfaen"/>
        </w:rPr>
        <w:t>ընտրված մասնակցի որոշումն</w:t>
      </w:r>
      <w:r w:rsidR="00571F29" w:rsidRPr="00C032F4">
        <w:rPr>
          <w:rFonts w:ascii="GHEA Grapalat" w:hAnsi="GHEA Grapalat" w:cs="Arial"/>
        </w:rPr>
        <w:t xml:space="preserve"> </w:t>
      </w:r>
      <w:r w:rsidR="00571F29" w:rsidRPr="00C032F4">
        <w:rPr>
          <w:rFonts w:ascii="GHEA Grapalat" w:hAnsi="GHEA Grapalat" w:cs="Sylfaen"/>
        </w:rPr>
        <w:t>իրականացվում</w:t>
      </w:r>
      <w:r w:rsidR="00571F29" w:rsidRPr="00C032F4">
        <w:rPr>
          <w:rFonts w:ascii="GHEA Grapalat" w:hAnsi="GHEA Grapalat" w:cs="Arial"/>
        </w:rPr>
        <w:t xml:space="preserve"> </w:t>
      </w:r>
      <w:r w:rsidR="00571F29" w:rsidRPr="00C032F4">
        <w:rPr>
          <w:rFonts w:ascii="GHEA Grapalat" w:hAnsi="GHEA Grapalat" w:cs="Sylfaen"/>
        </w:rPr>
        <w:t>է</w:t>
      </w:r>
      <w:r w:rsidR="00571F29" w:rsidRPr="00C032F4">
        <w:rPr>
          <w:rFonts w:ascii="GHEA Grapalat" w:hAnsi="GHEA Grapalat" w:cs="Arial"/>
        </w:rPr>
        <w:t xml:space="preserve"> </w:t>
      </w:r>
      <w:r w:rsidR="00571F29" w:rsidRPr="00C032F4">
        <w:rPr>
          <w:rFonts w:ascii="GHEA Grapalat" w:hAnsi="GHEA Grapalat" w:cs="Sylfaen"/>
        </w:rPr>
        <w:t>ըստ</w:t>
      </w:r>
      <w:r w:rsidR="00571F29" w:rsidRPr="00C032F4">
        <w:rPr>
          <w:rFonts w:ascii="GHEA Grapalat" w:hAnsi="GHEA Grapalat" w:cs="Arial"/>
        </w:rPr>
        <w:t xml:space="preserve"> </w:t>
      </w:r>
      <w:r w:rsidR="00571F29" w:rsidRPr="00C032F4">
        <w:rPr>
          <w:rFonts w:ascii="GHEA Grapalat" w:hAnsi="GHEA Grapalat" w:cs="Sylfaen"/>
        </w:rPr>
        <w:t>առանձին</w:t>
      </w:r>
      <w:r w:rsidR="00571F29" w:rsidRPr="00C032F4">
        <w:rPr>
          <w:rFonts w:ascii="GHEA Grapalat" w:hAnsi="GHEA Grapalat" w:cs="Arial"/>
        </w:rPr>
        <w:t xml:space="preserve"> </w:t>
      </w:r>
      <w:r w:rsidR="00EC2C0F" w:rsidRPr="00C032F4">
        <w:rPr>
          <w:rFonts w:ascii="GHEA Grapalat" w:hAnsi="GHEA Grapalat" w:cs="Sylfaen"/>
        </w:rPr>
        <w:t>չափաբաժիններ</w:t>
      </w:r>
      <w:r w:rsidR="00954C1B" w:rsidRPr="00C032F4">
        <w:rPr>
          <w:rFonts w:ascii="GHEA Grapalat" w:hAnsi="GHEA Grapalat" w:cs="Sylfaen"/>
        </w:rPr>
        <w:t>ի</w:t>
      </w:r>
      <w:r w:rsidR="00954C1B" w:rsidRPr="00C032F4">
        <w:rPr>
          <w:rFonts w:ascii="GHEA Grapalat" w:hAnsi="GHEA Grapalat" w:cs="Sylfaen"/>
          <w:lang w:val="hy-AM"/>
        </w:rPr>
        <w:t>:</w:t>
      </w:r>
      <w:r w:rsidR="00954C1B" w:rsidRPr="00C032F4">
        <w:rPr>
          <w:rStyle w:val="FootnoteReference"/>
          <w:rFonts w:ascii="GHEA Grapalat" w:hAnsi="GHEA Grapalat" w:cs="Sylfaen"/>
          <w:lang w:val="hy-AM"/>
        </w:rPr>
        <w:footnoteReference w:id="4"/>
      </w:r>
      <w:r w:rsidR="002B103D" w:rsidRPr="00C032F4">
        <w:rPr>
          <w:rFonts w:ascii="GHEA Grapalat" w:hAnsi="GHEA Grapalat" w:cs="Tahoma"/>
          <w:lang w:val="hy-AM"/>
        </w:rPr>
        <w:t xml:space="preserve"> </w:t>
      </w:r>
    </w:p>
    <w:p w14:paraId="53BD0982" w14:textId="77777777" w:rsidR="00583092" w:rsidRPr="00C032F4" w:rsidRDefault="00A150A9" w:rsidP="00EF3662">
      <w:pPr>
        <w:ind w:firstLine="567"/>
        <w:jc w:val="both"/>
        <w:rPr>
          <w:rFonts w:ascii="GHEA Grapalat" w:hAnsi="GHEA Grapalat"/>
          <w:sz w:val="20"/>
          <w:szCs w:val="20"/>
          <w:lang w:val="af-ZA" w:eastAsia="x-none"/>
        </w:rPr>
      </w:pPr>
      <w:r w:rsidRPr="00C032F4">
        <w:rPr>
          <w:rFonts w:ascii="GHEA Grapalat" w:hAnsi="GHEA Grapalat"/>
          <w:sz w:val="20"/>
          <w:szCs w:val="20"/>
          <w:lang w:val="af-ZA" w:eastAsia="x-none"/>
        </w:rPr>
        <w:t>8</w:t>
      </w:r>
      <w:r w:rsidR="009E35C5" w:rsidRPr="00C032F4">
        <w:rPr>
          <w:rFonts w:ascii="GHEA Grapalat" w:hAnsi="GHEA Grapalat"/>
          <w:sz w:val="20"/>
          <w:szCs w:val="20"/>
          <w:lang w:val="af-ZA" w:eastAsia="x-none"/>
        </w:rPr>
        <w:t>.</w:t>
      </w:r>
      <w:r w:rsidR="004134BB" w:rsidRPr="00C032F4">
        <w:rPr>
          <w:rFonts w:ascii="GHEA Grapalat" w:hAnsi="GHEA Grapalat"/>
          <w:sz w:val="20"/>
          <w:szCs w:val="20"/>
          <w:lang w:val="hy-AM" w:eastAsia="x-none"/>
        </w:rPr>
        <w:t>2</w:t>
      </w:r>
      <w:r w:rsidR="00B56A92" w:rsidRPr="00C032F4">
        <w:rPr>
          <w:rFonts w:ascii="GHEA Grapalat" w:hAnsi="GHEA Grapalat"/>
          <w:sz w:val="20"/>
          <w:szCs w:val="20"/>
          <w:lang w:val="hy-AM" w:eastAsia="x-none"/>
        </w:rPr>
        <w:t>0</w:t>
      </w:r>
      <w:r w:rsidR="003F288F" w:rsidRPr="00C032F4">
        <w:rPr>
          <w:rFonts w:ascii="GHEA Grapalat" w:hAnsi="GHEA Grapalat"/>
          <w:sz w:val="20"/>
          <w:szCs w:val="20"/>
          <w:lang w:val="af-ZA" w:eastAsia="x-none"/>
        </w:rPr>
        <w:t xml:space="preserve"> </w:t>
      </w:r>
      <w:r w:rsidR="00583092" w:rsidRPr="00C032F4">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C032F4">
        <w:rPr>
          <w:rFonts w:ascii="GHEA Grapalat" w:hAnsi="GHEA Grapalat"/>
          <w:sz w:val="20"/>
          <w:szCs w:val="20"/>
          <w:lang w:val="af-ZA" w:eastAsia="x-none"/>
        </w:rPr>
        <w:t xml:space="preserve">ի որոշմամբ </w:t>
      </w:r>
      <w:r w:rsidR="00583092" w:rsidRPr="00C032F4">
        <w:rPr>
          <w:rFonts w:ascii="GHEA Grapalat" w:hAnsi="GHEA Grapalat"/>
          <w:sz w:val="20"/>
          <w:szCs w:val="20"/>
          <w:lang w:val="af-ZA" w:eastAsia="x-none"/>
        </w:rPr>
        <w:t>ընտրված մասնակ</w:t>
      </w:r>
      <w:r w:rsidR="002E0966" w:rsidRPr="00C032F4">
        <w:rPr>
          <w:rFonts w:ascii="GHEA Grapalat" w:hAnsi="GHEA Grapalat"/>
          <w:sz w:val="20"/>
          <w:szCs w:val="20"/>
          <w:lang w:val="af-ZA" w:eastAsia="x-none"/>
        </w:rPr>
        <w:t xml:space="preserve">ից է ճանաչվում հաջորդող տեղ զբաղեցրած մասնակիցը՝ </w:t>
      </w:r>
      <w:r w:rsidR="00583092" w:rsidRPr="00C032F4">
        <w:rPr>
          <w:rFonts w:ascii="GHEA Grapalat" w:hAnsi="GHEA Grapalat"/>
          <w:sz w:val="20"/>
          <w:szCs w:val="20"/>
          <w:lang w:val="af-ZA" w:eastAsia="x-none"/>
        </w:rPr>
        <w:t xml:space="preserve">սույն </w:t>
      </w:r>
      <w:r w:rsidR="00583092" w:rsidRPr="00C032F4">
        <w:rPr>
          <w:rFonts w:ascii="GHEA Grapalat" w:hAnsi="GHEA Grapalat"/>
          <w:sz w:val="20"/>
          <w:szCs w:val="20"/>
          <w:lang w:val="hy-AM" w:eastAsia="x-none"/>
        </w:rPr>
        <w:t>հրավեր</w:t>
      </w:r>
      <w:r w:rsidR="00537173" w:rsidRPr="00C032F4">
        <w:rPr>
          <w:rFonts w:ascii="GHEA Grapalat" w:hAnsi="GHEA Grapalat"/>
          <w:sz w:val="20"/>
          <w:szCs w:val="20"/>
          <w:lang w:val="hy-AM" w:eastAsia="x-none"/>
        </w:rPr>
        <w:t>ի 1-ին մասի 8.13-ից 8.</w:t>
      </w:r>
      <w:r w:rsidR="00B56A92" w:rsidRPr="00C032F4">
        <w:rPr>
          <w:rFonts w:ascii="GHEA Grapalat" w:hAnsi="GHEA Grapalat"/>
          <w:sz w:val="20"/>
          <w:szCs w:val="20"/>
          <w:lang w:val="hy-AM" w:eastAsia="x-none"/>
        </w:rPr>
        <w:t>19-</w:t>
      </w:r>
      <w:r w:rsidR="00537173" w:rsidRPr="00C032F4">
        <w:rPr>
          <w:rFonts w:ascii="GHEA Grapalat" w:hAnsi="GHEA Grapalat"/>
          <w:sz w:val="20"/>
          <w:szCs w:val="20"/>
          <w:lang w:val="hy-AM" w:eastAsia="x-none"/>
        </w:rPr>
        <w:t>րդ կետերով սահմանված ընթացակարգ</w:t>
      </w:r>
      <w:r w:rsidR="002E0966" w:rsidRPr="00C032F4">
        <w:rPr>
          <w:rFonts w:ascii="GHEA Grapalat" w:hAnsi="GHEA Grapalat"/>
          <w:sz w:val="20"/>
          <w:szCs w:val="20"/>
          <w:lang w:val="hy-AM" w:eastAsia="x-none"/>
        </w:rPr>
        <w:t>ի կիրառմամբ</w:t>
      </w:r>
      <w:r w:rsidR="00583092" w:rsidRPr="00C032F4">
        <w:rPr>
          <w:rFonts w:ascii="GHEA Grapalat" w:hAnsi="GHEA Grapalat"/>
          <w:sz w:val="20"/>
          <w:szCs w:val="20"/>
          <w:lang w:val="af-ZA" w:eastAsia="x-none"/>
        </w:rPr>
        <w:t>:</w:t>
      </w:r>
    </w:p>
    <w:p w14:paraId="16229978" w14:textId="77777777" w:rsidR="00583092" w:rsidRPr="00C032F4" w:rsidRDefault="00A150A9"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rPr>
        <w:t>8</w:t>
      </w:r>
      <w:r w:rsidR="00201DA0" w:rsidRPr="00C032F4">
        <w:rPr>
          <w:rFonts w:ascii="GHEA Grapalat" w:hAnsi="GHEA Grapalat" w:cs="Sylfaen"/>
          <w:szCs w:val="24"/>
          <w:lang w:val="hy-AM"/>
        </w:rPr>
        <w:t>.</w:t>
      </w:r>
      <w:r w:rsidR="002E0966" w:rsidRPr="00C032F4">
        <w:rPr>
          <w:rFonts w:ascii="GHEA Grapalat" w:hAnsi="GHEA Grapalat" w:cs="Sylfaen"/>
          <w:szCs w:val="24"/>
        </w:rPr>
        <w:t>2</w:t>
      </w:r>
      <w:r w:rsidR="00B56A92" w:rsidRPr="00C032F4">
        <w:rPr>
          <w:rFonts w:ascii="GHEA Grapalat" w:hAnsi="GHEA Grapalat" w:cs="Sylfaen"/>
          <w:szCs w:val="24"/>
        </w:rPr>
        <w:t>1</w:t>
      </w:r>
      <w:r w:rsidR="00D61B60" w:rsidRPr="00C032F4">
        <w:rPr>
          <w:rFonts w:ascii="GHEA Grapalat" w:hAnsi="GHEA Grapalat" w:cs="Sylfaen"/>
          <w:szCs w:val="24"/>
        </w:rPr>
        <w:t xml:space="preserve"> </w:t>
      </w:r>
      <w:r w:rsidR="00583092" w:rsidRPr="00C032F4">
        <w:rPr>
          <w:rFonts w:ascii="GHEA Grapalat" w:hAnsi="GHEA Grapalat" w:cs="Sylfaen"/>
          <w:szCs w:val="24"/>
          <w:lang w:val="ru-RU"/>
        </w:rPr>
        <w:t>Մասնակից</w:t>
      </w:r>
      <w:r w:rsidR="00196487" w:rsidRPr="00C032F4">
        <w:rPr>
          <w:rFonts w:ascii="GHEA Grapalat" w:hAnsi="GHEA Grapalat" w:cs="Sylfaen"/>
          <w:szCs w:val="24"/>
          <w:lang w:val="en-US"/>
        </w:rPr>
        <w:t>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իրեն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ներկայացված</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պահանջների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համապատասխանության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հիմնավորման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նպատակով</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կարող</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է</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ներկայացնել</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լրացուցիչ</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այլ</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փաստաթղթեր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տեղեկություններ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և</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նյութեր։</w:t>
      </w:r>
    </w:p>
    <w:p w14:paraId="486650E2" w14:textId="77777777" w:rsidR="00583092" w:rsidRPr="00C032F4" w:rsidRDefault="00662165"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lang w:val="en-US"/>
        </w:rPr>
        <w:t>Հ</w:t>
      </w:r>
      <w:r w:rsidR="00583092" w:rsidRPr="00C032F4">
        <w:rPr>
          <w:rFonts w:ascii="GHEA Grapalat" w:hAnsi="GHEA Grapalat" w:cs="Sylfaen"/>
          <w:szCs w:val="24"/>
          <w:lang w:val="ru-RU"/>
        </w:rPr>
        <w:t>անձնաժողովը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կարող</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է</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ստուգել</w:t>
      </w:r>
      <w:r w:rsidR="00583092" w:rsidRPr="00C032F4">
        <w:rPr>
          <w:rFonts w:ascii="GHEA Grapalat" w:hAnsi="GHEA Grapalat" w:cs="Sylfaen"/>
          <w:szCs w:val="24"/>
        </w:rPr>
        <w:t xml:space="preserve"> </w:t>
      </w:r>
      <w:r w:rsidR="004B383E" w:rsidRPr="00C032F4">
        <w:rPr>
          <w:rFonts w:ascii="GHEA Grapalat" w:hAnsi="GHEA Grapalat" w:cs="Sylfaen"/>
          <w:szCs w:val="24"/>
          <w:lang w:val="en-US"/>
        </w:rPr>
        <w:t>մ</w:t>
      </w:r>
      <w:r w:rsidR="00583092" w:rsidRPr="00C032F4">
        <w:rPr>
          <w:rFonts w:ascii="GHEA Grapalat" w:hAnsi="GHEA Grapalat" w:cs="Sylfaen"/>
          <w:szCs w:val="24"/>
          <w:lang w:val="ru-RU"/>
        </w:rPr>
        <w:t>ասնակցի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ներկայացրած</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տվյալների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իսկությունը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օգտագործելով</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պաշտոնական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աղբյուրներից</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ստացված</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տվյալներ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կամ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դրա</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մասին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ստանալով</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իրավասու</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մարմինների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գրավոր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եզրակացությունը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Նման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հարցում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ուղարկվելու</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դեպքում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համապատասխան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պետական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և</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տեղական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ինքնակառավարման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մարմինները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հարցումն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ստանալու</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օրվան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հաջորդող</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երկու</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աշխատանքային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օրվա</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ընթացքում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տրամադրում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գրավոր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եզրակացություն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Եթե</w:t>
      </w:r>
      <w:r w:rsidR="00583092" w:rsidRPr="00C032F4">
        <w:rPr>
          <w:rFonts w:ascii="GHEA Grapalat" w:hAnsi="GHEA Grapalat" w:cs="Sylfaen"/>
          <w:szCs w:val="24"/>
        </w:rPr>
        <w:t xml:space="preserve"> </w:t>
      </w:r>
      <w:r w:rsidR="004B383E" w:rsidRPr="00C032F4">
        <w:rPr>
          <w:rFonts w:ascii="GHEA Grapalat" w:hAnsi="GHEA Grapalat" w:cs="Sylfaen"/>
          <w:szCs w:val="24"/>
          <w:lang w:val="en-US"/>
        </w:rPr>
        <w:t>մ</w:t>
      </w:r>
      <w:r w:rsidR="00583092" w:rsidRPr="00C032F4">
        <w:rPr>
          <w:rFonts w:ascii="GHEA Grapalat" w:hAnsi="GHEA Grapalat" w:cs="Sylfaen"/>
          <w:szCs w:val="24"/>
          <w:lang w:val="ru-RU"/>
        </w:rPr>
        <w:t>ասնակցի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ներկայացրած</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տվյալների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իսկության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ստուգման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արդյունքում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տվյալները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որակվում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իրականությանը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չհամապա</w:t>
      </w:r>
      <w:r w:rsidR="00583092" w:rsidRPr="00C032F4">
        <w:rPr>
          <w:rFonts w:ascii="GHEA Grapalat" w:hAnsi="GHEA Grapalat" w:cs="Sylfaen"/>
          <w:szCs w:val="24"/>
        </w:rPr>
        <w:softHyphen/>
      </w:r>
      <w:r w:rsidR="00583092" w:rsidRPr="00C032F4">
        <w:rPr>
          <w:rFonts w:ascii="GHEA Grapalat" w:hAnsi="GHEA Grapalat" w:cs="Sylfaen"/>
          <w:szCs w:val="24"/>
          <w:lang w:val="ru-RU"/>
        </w:rPr>
        <w:t>տասխանող</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ապա</w:t>
      </w:r>
      <w:r w:rsidR="00583092" w:rsidRPr="00C032F4">
        <w:rPr>
          <w:rFonts w:ascii="GHEA Grapalat" w:hAnsi="GHEA Grapalat" w:cs="Sylfaen"/>
          <w:szCs w:val="24"/>
        </w:rPr>
        <w:t xml:space="preserve"> տվյալ </w:t>
      </w:r>
      <w:r w:rsidR="004B383E" w:rsidRPr="00C032F4">
        <w:rPr>
          <w:rFonts w:ascii="GHEA Grapalat" w:hAnsi="GHEA Grapalat" w:cs="Sylfaen"/>
          <w:szCs w:val="24"/>
        </w:rPr>
        <w:t>մ</w:t>
      </w:r>
      <w:r w:rsidR="00583092" w:rsidRPr="00C032F4">
        <w:rPr>
          <w:rFonts w:ascii="GHEA Grapalat" w:hAnsi="GHEA Grapalat" w:cs="Sylfaen"/>
          <w:szCs w:val="24"/>
        </w:rPr>
        <w:t>ասնակցի հայտը մերժվում է</w:t>
      </w:r>
      <w:r w:rsidR="00196487" w:rsidRPr="00C032F4">
        <w:rPr>
          <w:rFonts w:ascii="GHEA Grapalat" w:hAnsi="GHEA Grapalat" w:cs="Sylfaen"/>
          <w:szCs w:val="24"/>
        </w:rPr>
        <w:t>:</w:t>
      </w:r>
    </w:p>
    <w:p w14:paraId="1839C219" w14:textId="77777777" w:rsidR="00583092" w:rsidRPr="00C032F4" w:rsidRDefault="00A150A9"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rPr>
        <w:t>8</w:t>
      </w:r>
      <w:r w:rsidR="00201DA0" w:rsidRPr="00C032F4">
        <w:rPr>
          <w:rFonts w:ascii="GHEA Grapalat" w:hAnsi="GHEA Grapalat" w:cs="Sylfaen"/>
          <w:szCs w:val="24"/>
          <w:lang w:val="hy-AM"/>
        </w:rPr>
        <w:t>.</w:t>
      </w:r>
      <w:r w:rsidR="00F96621" w:rsidRPr="00C032F4">
        <w:rPr>
          <w:rFonts w:ascii="GHEA Grapalat" w:hAnsi="GHEA Grapalat" w:cs="Sylfaen"/>
          <w:szCs w:val="24"/>
          <w:lang w:val="hy-AM"/>
        </w:rPr>
        <w:t>2</w:t>
      </w:r>
      <w:r w:rsidR="00B56A92" w:rsidRPr="00C032F4">
        <w:rPr>
          <w:rFonts w:ascii="GHEA Grapalat" w:hAnsi="GHEA Grapalat" w:cs="Sylfaen"/>
          <w:szCs w:val="24"/>
        </w:rPr>
        <w:t>2</w:t>
      </w:r>
      <w:r w:rsidR="00D61B60" w:rsidRPr="00C032F4">
        <w:rPr>
          <w:rFonts w:ascii="GHEA Grapalat" w:hAnsi="GHEA Grapalat" w:cs="Sylfaen"/>
          <w:szCs w:val="24"/>
        </w:rPr>
        <w:t xml:space="preserve"> </w:t>
      </w:r>
      <w:r w:rsidR="00583092" w:rsidRPr="00C032F4">
        <w:rPr>
          <w:rFonts w:ascii="GHEA Grapalat" w:hAnsi="GHEA Grapalat" w:cs="Sylfaen"/>
          <w:szCs w:val="24"/>
          <w:lang w:val="hy-AM"/>
        </w:rPr>
        <w:t>Սույն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հրավերի</w:t>
      </w:r>
      <w:r w:rsidR="005D3674" w:rsidRPr="00C032F4">
        <w:rPr>
          <w:rFonts w:ascii="GHEA Grapalat" w:hAnsi="GHEA Grapalat" w:cs="Sylfaen"/>
          <w:szCs w:val="24"/>
        </w:rPr>
        <w:t xml:space="preserve"> 1-</w:t>
      </w:r>
      <w:r w:rsidR="005D3674" w:rsidRPr="00C032F4">
        <w:rPr>
          <w:rFonts w:ascii="GHEA Grapalat" w:hAnsi="GHEA Grapalat" w:cs="Sylfaen"/>
          <w:szCs w:val="24"/>
          <w:lang w:val="hy-AM"/>
        </w:rPr>
        <w:t>ին</w:t>
      </w:r>
      <w:r w:rsidR="005D3674" w:rsidRPr="00C032F4">
        <w:rPr>
          <w:rFonts w:ascii="GHEA Grapalat" w:hAnsi="GHEA Grapalat" w:cs="Sylfaen"/>
          <w:szCs w:val="24"/>
        </w:rPr>
        <w:t xml:space="preserve"> </w:t>
      </w:r>
      <w:r w:rsidR="005D3674" w:rsidRPr="00C032F4">
        <w:rPr>
          <w:rFonts w:ascii="GHEA Grapalat" w:hAnsi="GHEA Grapalat" w:cs="Sylfaen"/>
          <w:szCs w:val="24"/>
          <w:lang w:val="hy-AM"/>
        </w:rPr>
        <w:t>մասի</w:t>
      </w:r>
      <w:r w:rsidR="00583092" w:rsidRPr="00C032F4">
        <w:rPr>
          <w:rFonts w:ascii="GHEA Grapalat" w:hAnsi="GHEA Grapalat" w:cs="Sylfaen"/>
          <w:szCs w:val="24"/>
        </w:rPr>
        <w:t xml:space="preserve"> </w:t>
      </w:r>
      <w:r w:rsidR="004B383E" w:rsidRPr="00C032F4">
        <w:rPr>
          <w:rFonts w:ascii="GHEA Grapalat" w:hAnsi="GHEA Grapalat" w:cs="Sylfaen"/>
          <w:szCs w:val="24"/>
        </w:rPr>
        <w:t>8</w:t>
      </w:r>
      <w:r w:rsidR="009C3B73" w:rsidRPr="00C032F4">
        <w:rPr>
          <w:rFonts w:ascii="GHEA Grapalat" w:hAnsi="GHEA Grapalat" w:cs="Sylfaen"/>
          <w:szCs w:val="24"/>
        </w:rPr>
        <w:t>.</w:t>
      </w:r>
      <w:r w:rsidR="00D61B60" w:rsidRPr="00C032F4">
        <w:rPr>
          <w:rFonts w:ascii="GHEA Grapalat" w:hAnsi="GHEA Grapalat" w:cs="Sylfaen"/>
          <w:szCs w:val="24"/>
          <w:lang w:val="hy-AM"/>
        </w:rPr>
        <w:t>2</w:t>
      </w:r>
      <w:r w:rsidR="00B56A92" w:rsidRPr="00C032F4">
        <w:rPr>
          <w:rFonts w:ascii="GHEA Grapalat" w:hAnsi="GHEA Grapalat" w:cs="Sylfaen"/>
          <w:szCs w:val="24"/>
        </w:rPr>
        <w:t>1</w:t>
      </w:r>
      <w:r w:rsidR="00D61B60" w:rsidRPr="00C032F4">
        <w:rPr>
          <w:rFonts w:ascii="GHEA Grapalat" w:hAnsi="GHEA Grapalat" w:cs="Sylfaen"/>
          <w:szCs w:val="24"/>
        </w:rPr>
        <w:t xml:space="preserve"> </w:t>
      </w:r>
      <w:r w:rsidR="00583092" w:rsidRPr="00C032F4">
        <w:rPr>
          <w:rFonts w:ascii="GHEA Grapalat" w:hAnsi="GHEA Grapalat" w:cs="Sylfaen"/>
          <w:szCs w:val="24"/>
          <w:lang w:val="hy-AM"/>
        </w:rPr>
        <w:t>կետի</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կիրառման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նպատակով</w:t>
      </w:r>
      <w:r w:rsidR="00583092" w:rsidRPr="00C032F4">
        <w:rPr>
          <w:rFonts w:ascii="GHEA Grapalat" w:hAnsi="GHEA Grapalat" w:cs="Sylfaen"/>
          <w:szCs w:val="24"/>
        </w:rPr>
        <w:t xml:space="preserve"> </w:t>
      </w:r>
      <w:r w:rsidR="00F96621" w:rsidRPr="00C032F4">
        <w:rPr>
          <w:rFonts w:ascii="GHEA Grapalat" w:hAnsi="GHEA Grapalat" w:cs="Sylfaen"/>
          <w:szCs w:val="24"/>
        </w:rPr>
        <w:t xml:space="preserve">կարող է </w:t>
      </w:r>
      <w:r w:rsidR="00583092" w:rsidRPr="00C032F4">
        <w:rPr>
          <w:rFonts w:ascii="GHEA Grapalat" w:hAnsi="GHEA Grapalat" w:cs="Sylfaen"/>
          <w:szCs w:val="24"/>
          <w:lang w:val="hy-AM"/>
        </w:rPr>
        <w:t>հրավիրվ</w:t>
      </w:r>
      <w:r w:rsidR="00F96621" w:rsidRPr="00C032F4">
        <w:rPr>
          <w:rFonts w:ascii="GHEA Grapalat" w:hAnsi="GHEA Grapalat" w:cs="Sylfaen"/>
          <w:szCs w:val="24"/>
          <w:lang w:val="hy-AM"/>
        </w:rPr>
        <w:t xml:space="preserve">ել </w:t>
      </w:r>
      <w:r w:rsidR="00583092" w:rsidRPr="00C032F4">
        <w:rPr>
          <w:rFonts w:ascii="GHEA Grapalat" w:hAnsi="GHEA Grapalat" w:cs="Sylfaen"/>
          <w:szCs w:val="24"/>
          <w:lang w:val="hy-AM"/>
        </w:rPr>
        <w:t>հանձնաժողովի</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արտահերթ</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նիստ։</w:t>
      </w:r>
    </w:p>
    <w:p w14:paraId="7AD8044F" w14:textId="77777777" w:rsidR="00196487" w:rsidRPr="00C032F4" w:rsidRDefault="00A150A9" w:rsidP="00EF3662">
      <w:pPr>
        <w:pStyle w:val="norm"/>
        <w:spacing w:line="240" w:lineRule="auto"/>
        <w:ind w:firstLine="567"/>
        <w:rPr>
          <w:rFonts w:ascii="GHEA Grapalat" w:hAnsi="GHEA Grapalat"/>
          <w:sz w:val="20"/>
          <w:lang w:val="hy-AM"/>
        </w:rPr>
      </w:pPr>
      <w:r w:rsidRPr="00C032F4">
        <w:rPr>
          <w:rFonts w:ascii="GHEA Grapalat" w:hAnsi="GHEA Grapalat" w:cs="Sylfaen"/>
          <w:sz w:val="20"/>
          <w:lang w:val="af-ZA"/>
        </w:rPr>
        <w:t>8</w:t>
      </w:r>
      <w:r w:rsidR="00201DA0" w:rsidRPr="00C032F4">
        <w:rPr>
          <w:rFonts w:ascii="GHEA Grapalat" w:hAnsi="GHEA Grapalat" w:cs="Sylfaen"/>
          <w:sz w:val="20"/>
          <w:lang w:val="hy-AM"/>
        </w:rPr>
        <w:t>.</w:t>
      </w:r>
      <w:r w:rsidR="00F96621" w:rsidRPr="00C032F4">
        <w:rPr>
          <w:rFonts w:ascii="GHEA Grapalat" w:hAnsi="GHEA Grapalat" w:cs="Sylfaen"/>
          <w:sz w:val="20"/>
          <w:lang w:val="af-ZA"/>
        </w:rPr>
        <w:t>2</w:t>
      </w:r>
      <w:r w:rsidR="00B56A92" w:rsidRPr="00C032F4">
        <w:rPr>
          <w:rFonts w:ascii="GHEA Grapalat" w:hAnsi="GHEA Grapalat" w:cs="Sylfaen"/>
          <w:sz w:val="20"/>
          <w:lang w:val="af-ZA"/>
        </w:rPr>
        <w:t xml:space="preserve">3 </w:t>
      </w:r>
      <w:r w:rsidR="00196487" w:rsidRPr="00C032F4">
        <w:rPr>
          <w:rFonts w:ascii="GHEA Grapalat" w:hAnsi="GHEA Grapalat" w:cs="Tahoma"/>
          <w:sz w:val="20"/>
          <w:lang w:val="hy-AM"/>
        </w:rPr>
        <w:t>Ընտրված</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մասնակցին</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որոշելու</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նիստի</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ավարտին</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հաջորդող</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աշխատանքային</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օրը</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հանձնաժողովի</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քարտուղարը՝</w:t>
      </w:r>
    </w:p>
    <w:p w14:paraId="4C2A32A0" w14:textId="77777777" w:rsidR="00196487" w:rsidRPr="00C032F4" w:rsidRDefault="00196487" w:rsidP="00EF3662">
      <w:pPr>
        <w:pStyle w:val="norm"/>
        <w:spacing w:line="240" w:lineRule="auto"/>
        <w:ind w:firstLine="706"/>
        <w:rPr>
          <w:rFonts w:ascii="GHEA Grapalat" w:hAnsi="GHEA Grapalat"/>
          <w:sz w:val="20"/>
          <w:lang w:val="hy-AM"/>
        </w:rPr>
      </w:pPr>
      <w:r w:rsidRPr="00C032F4">
        <w:rPr>
          <w:rFonts w:ascii="GHEA Grapalat" w:hAnsi="GHEA Grapalat"/>
          <w:sz w:val="20"/>
          <w:lang w:val="hy-AM"/>
        </w:rPr>
        <w:tab/>
        <w:t xml:space="preserve">1) </w:t>
      </w:r>
      <w:r w:rsidR="006B5588" w:rsidRPr="00C032F4">
        <w:rPr>
          <w:rFonts w:ascii="GHEA Grapalat" w:hAnsi="GHEA Grapalat"/>
          <w:sz w:val="20"/>
          <w:lang w:val="hy-AM"/>
        </w:rPr>
        <w:t>Հ</w:t>
      </w:r>
      <w:r w:rsidRPr="00C032F4">
        <w:rPr>
          <w:rFonts w:ascii="GHEA Grapalat" w:hAnsi="GHEA Grapalat" w:cs="Tahoma"/>
          <w:sz w:val="20"/>
          <w:lang w:val="hy-AM"/>
        </w:rPr>
        <w:t>ամակարգում</w:t>
      </w:r>
      <w:r w:rsidRPr="00C032F4">
        <w:rPr>
          <w:rFonts w:ascii="GHEA Grapalat" w:hAnsi="GHEA Grapalat" w:cs="Arial Armenian"/>
          <w:sz w:val="20"/>
          <w:lang w:val="hy-AM"/>
        </w:rPr>
        <w:t xml:space="preserve"> </w:t>
      </w:r>
      <w:r w:rsidRPr="00C032F4">
        <w:rPr>
          <w:rFonts w:ascii="GHEA Grapalat" w:hAnsi="GHEA Grapalat" w:cs="Tahoma"/>
          <w:sz w:val="20"/>
          <w:lang w:val="hy-AM"/>
        </w:rPr>
        <w:t>նշում</w:t>
      </w:r>
      <w:r w:rsidRPr="00C032F4">
        <w:rPr>
          <w:rFonts w:ascii="GHEA Grapalat" w:hAnsi="GHEA Grapalat" w:cs="Arial Armenian"/>
          <w:sz w:val="20"/>
          <w:lang w:val="hy-AM"/>
        </w:rPr>
        <w:t xml:space="preserve"> </w:t>
      </w:r>
      <w:r w:rsidRPr="00C032F4">
        <w:rPr>
          <w:rFonts w:ascii="GHEA Grapalat" w:hAnsi="GHEA Grapalat" w:cs="Tahoma"/>
          <w:sz w:val="20"/>
          <w:lang w:val="hy-AM"/>
        </w:rPr>
        <w:t>է</w:t>
      </w:r>
      <w:r w:rsidRPr="00C032F4">
        <w:rPr>
          <w:rFonts w:ascii="GHEA Grapalat" w:hAnsi="GHEA Grapalat" w:cs="Arial Armenian"/>
          <w:sz w:val="20"/>
          <w:lang w:val="hy-AM"/>
        </w:rPr>
        <w:t xml:space="preserve"> </w:t>
      </w:r>
      <w:r w:rsidRPr="00C032F4">
        <w:rPr>
          <w:rFonts w:ascii="GHEA Grapalat" w:hAnsi="GHEA Grapalat" w:cs="Tahoma"/>
          <w:sz w:val="20"/>
          <w:lang w:val="hy-AM"/>
        </w:rPr>
        <w:t>ընթացակարգի</w:t>
      </w:r>
      <w:r w:rsidRPr="00C032F4">
        <w:rPr>
          <w:rFonts w:ascii="GHEA Grapalat" w:hAnsi="GHEA Grapalat" w:cs="Arial Armenian"/>
          <w:sz w:val="20"/>
          <w:lang w:val="hy-AM"/>
        </w:rPr>
        <w:t xml:space="preserve"> </w:t>
      </w:r>
      <w:r w:rsidRPr="00C032F4">
        <w:rPr>
          <w:rFonts w:ascii="GHEA Grapalat" w:hAnsi="GHEA Grapalat" w:cs="Tahoma"/>
          <w:sz w:val="20"/>
          <w:lang w:val="hy-AM"/>
        </w:rPr>
        <w:t>բավարար</w:t>
      </w:r>
      <w:r w:rsidRPr="00C032F4">
        <w:rPr>
          <w:rFonts w:ascii="GHEA Grapalat" w:hAnsi="GHEA Grapalat" w:cs="Arial Armenian"/>
          <w:sz w:val="20"/>
          <w:lang w:val="hy-AM"/>
        </w:rPr>
        <w:t xml:space="preserve"> </w:t>
      </w:r>
      <w:r w:rsidRPr="00C032F4">
        <w:rPr>
          <w:rFonts w:ascii="GHEA Grapalat" w:hAnsi="GHEA Grapalat" w:cs="Tahoma"/>
          <w:sz w:val="20"/>
          <w:lang w:val="hy-AM"/>
        </w:rPr>
        <w:t>գնահատված</w:t>
      </w:r>
      <w:r w:rsidRPr="00C032F4">
        <w:rPr>
          <w:rFonts w:ascii="GHEA Grapalat" w:hAnsi="GHEA Grapalat" w:cs="Arial Armenian"/>
          <w:sz w:val="20"/>
          <w:lang w:val="hy-AM"/>
        </w:rPr>
        <w:t xml:space="preserve"> </w:t>
      </w:r>
      <w:r w:rsidRPr="00C032F4">
        <w:rPr>
          <w:rFonts w:ascii="GHEA Grapalat" w:hAnsi="GHEA Grapalat" w:cs="Tahoma"/>
          <w:sz w:val="20"/>
          <w:lang w:val="hy-AM"/>
        </w:rPr>
        <w:t>մասնակից</w:t>
      </w:r>
      <w:r w:rsidRPr="00C032F4">
        <w:rPr>
          <w:rFonts w:ascii="GHEA Grapalat" w:hAnsi="GHEA Grapalat" w:cs="Tahoma"/>
          <w:sz w:val="20"/>
          <w:lang w:val="hy-AM"/>
        </w:rPr>
        <w:softHyphen/>
        <w:t>նե</w:t>
      </w:r>
      <w:r w:rsidRPr="00C032F4">
        <w:rPr>
          <w:rFonts w:ascii="GHEA Grapalat" w:hAnsi="GHEA Grapalat" w:cs="Tahoma"/>
          <w:sz w:val="20"/>
          <w:lang w:val="hy-AM"/>
        </w:rPr>
        <w:softHyphen/>
        <w:t>րին՝</w:t>
      </w:r>
      <w:r w:rsidRPr="00C032F4">
        <w:rPr>
          <w:rFonts w:ascii="GHEA Grapalat" w:hAnsi="GHEA Grapalat" w:cs="Arial Armenian"/>
          <w:sz w:val="20"/>
          <w:lang w:val="hy-AM"/>
        </w:rPr>
        <w:t xml:space="preserve"> </w:t>
      </w:r>
      <w:r w:rsidRPr="00C032F4">
        <w:rPr>
          <w:rFonts w:ascii="GHEA Grapalat" w:hAnsi="GHEA Grapalat" w:cs="Tahoma"/>
          <w:sz w:val="20"/>
          <w:lang w:val="hy-AM"/>
        </w:rPr>
        <w:t>նրանց</w:t>
      </w:r>
      <w:r w:rsidRPr="00C032F4">
        <w:rPr>
          <w:rFonts w:ascii="GHEA Grapalat" w:hAnsi="GHEA Grapalat" w:cs="Arial Armenian"/>
          <w:sz w:val="20"/>
          <w:lang w:val="hy-AM"/>
        </w:rPr>
        <w:t xml:space="preserve"> </w:t>
      </w:r>
      <w:r w:rsidRPr="00C032F4">
        <w:rPr>
          <w:rFonts w:ascii="GHEA Grapalat" w:hAnsi="GHEA Grapalat" w:cs="Tahoma"/>
          <w:sz w:val="20"/>
          <w:lang w:val="hy-AM"/>
        </w:rPr>
        <w:t>դասակարգելով</w:t>
      </w:r>
      <w:r w:rsidRPr="00C032F4">
        <w:rPr>
          <w:rFonts w:ascii="GHEA Grapalat" w:hAnsi="GHEA Grapalat" w:cs="Arial Armenian"/>
          <w:sz w:val="20"/>
          <w:lang w:val="hy-AM"/>
        </w:rPr>
        <w:t xml:space="preserve"> </w:t>
      </w:r>
      <w:r w:rsidRPr="00C032F4">
        <w:rPr>
          <w:rFonts w:ascii="GHEA Grapalat" w:hAnsi="GHEA Grapalat" w:cs="Tahoma"/>
          <w:sz w:val="20"/>
          <w:lang w:val="hy-AM"/>
        </w:rPr>
        <w:t>ըստ</w:t>
      </w:r>
      <w:r w:rsidRPr="00C032F4">
        <w:rPr>
          <w:rFonts w:ascii="GHEA Grapalat" w:hAnsi="GHEA Grapalat" w:cs="Arial Armenian"/>
          <w:sz w:val="20"/>
          <w:lang w:val="hy-AM"/>
        </w:rPr>
        <w:t xml:space="preserve"> </w:t>
      </w:r>
      <w:r w:rsidRPr="00C032F4">
        <w:rPr>
          <w:rFonts w:ascii="GHEA Grapalat" w:hAnsi="GHEA Grapalat" w:cs="Tahoma"/>
          <w:sz w:val="20"/>
          <w:lang w:val="hy-AM"/>
        </w:rPr>
        <w:t>գնահատման</w:t>
      </w:r>
      <w:r w:rsidRPr="00C032F4">
        <w:rPr>
          <w:rFonts w:ascii="GHEA Grapalat" w:hAnsi="GHEA Grapalat" w:cs="Arial Armenian"/>
          <w:sz w:val="20"/>
          <w:lang w:val="hy-AM"/>
        </w:rPr>
        <w:t xml:space="preserve"> </w:t>
      </w:r>
      <w:r w:rsidRPr="00C032F4">
        <w:rPr>
          <w:rFonts w:ascii="GHEA Grapalat" w:hAnsi="GHEA Grapalat" w:cs="Tahoma"/>
          <w:sz w:val="20"/>
          <w:lang w:val="hy-AM"/>
        </w:rPr>
        <w:t>արդյունքների</w:t>
      </w:r>
      <w:r w:rsidRPr="00C032F4">
        <w:rPr>
          <w:rFonts w:ascii="GHEA Grapalat" w:hAnsi="GHEA Grapalat" w:cs="Arial Armenian"/>
          <w:sz w:val="20"/>
          <w:lang w:val="hy-AM"/>
        </w:rPr>
        <w:t xml:space="preserve"> </w:t>
      </w:r>
      <w:r w:rsidRPr="00C032F4">
        <w:rPr>
          <w:rFonts w:ascii="GHEA Grapalat" w:hAnsi="GHEA Grapalat" w:cs="Tahoma"/>
          <w:sz w:val="20"/>
          <w:lang w:val="hy-AM"/>
        </w:rPr>
        <w:t>և</w:t>
      </w:r>
      <w:r w:rsidRPr="00C032F4">
        <w:rPr>
          <w:rFonts w:ascii="GHEA Grapalat" w:hAnsi="GHEA Grapalat" w:cs="Arial Armenian"/>
          <w:sz w:val="20"/>
          <w:lang w:val="hy-AM"/>
        </w:rPr>
        <w:t xml:space="preserve"> </w:t>
      </w:r>
      <w:r w:rsidRPr="00C032F4">
        <w:rPr>
          <w:rFonts w:ascii="GHEA Grapalat" w:hAnsi="GHEA Grapalat" w:cs="Tahoma"/>
          <w:sz w:val="20"/>
          <w:lang w:val="hy-AM"/>
        </w:rPr>
        <w:t>գնային</w:t>
      </w:r>
      <w:r w:rsidRPr="00C032F4">
        <w:rPr>
          <w:rFonts w:ascii="GHEA Grapalat" w:hAnsi="GHEA Grapalat" w:cs="Arial Armenian"/>
          <w:sz w:val="20"/>
          <w:lang w:val="hy-AM"/>
        </w:rPr>
        <w:t xml:space="preserve"> </w:t>
      </w:r>
      <w:r w:rsidRPr="00C032F4">
        <w:rPr>
          <w:rFonts w:ascii="GHEA Grapalat" w:hAnsi="GHEA Grapalat" w:cs="Tahoma"/>
          <w:sz w:val="20"/>
          <w:lang w:val="hy-AM"/>
        </w:rPr>
        <w:t>առաջարկների</w:t>
      </w:r>
      <w:r w:rsidRPr="00C032F4">
        <w:rPr>
          <w:rFonts w:ascii="GHEA Grapalat" w:hAnsi="GHEA Grapalat" w:cs="Arial Armenian"/>
          <w:sz w:val="20"/>
          <w:lang w:val="hy-AM"/>
        </w:rPr>
        <w:t>.</w:t>
      </w:r>
    </w:p>
    <w:p w14:paraId="09E4FB92" w14:textId="77777777" w:rsidR="00196487" w:rsidRPr="00C032F4" w:rsidRDefault="00196487" w:rsidP="00EF3662">
      <w:pPr>
        <w:pStyle w:val="norm"/>
        <w:spacing w:line="240" w:lineRule="auto"/>
        <w:ind w:firstLine="706"/>
        <w:rPr>
          <w:rFonts w:ascii="GHEA Grapalat" w:hAnsi="GHEA Grapalat"/>
          <w:spacing w:val="-6"/>
          <w:sz w:val="20"/>
          <w:lang w:val="hy-AM"/>
        </w:rPr>
      </w:pPr>
      <w:r w:rsidRPr="00C032F4">
        <w:rPr>
          <w:rFonts w:ascii="GHEA Grapalat" w:hAnsi="GHEA Grapalat"/>
          <w:sz w:val="20"/>
          <w:lang w:val="hy-AM"/>
        </w:rPr>
        <w:tab/>
        <w:t xml:space="preserve">2) </w:t>
      </w:r>
      <w:r w:rsidR="006B5588" w:rsidRPr="00C032F4">
        <w:rPr>
          <w:rFonts w:ascii="GHEA Grapalat" w:hAnsi="GHEA Grapalat"/>
          <w:sz w:val="20"/>
          <w:lang w:val="hy-AM"/>
        </w:rPr>
        <w:t>Հ</w:t>
      </w:r>
      <w:r w:rsidRPr="00C032F4">
        <w:rPr>
          <w:rFonts w:ascii="GHEA Grapalat" w:hAnsi="GHEA Grapalat" w:cs="Tahoma"/>
          <w:sz w:val="20"/>
          <w:lang w:val="hy-AM"/>
        </w:rPr>
        <w:t>ամակարգի</w:t>
      </w:r>
      <w:r w:rsidRPr="00C032F4">
        <w:rPr>
          <w:rFonts w:ascii="GHEA Grapalat" w:hAnsi="GHEA Grapalat" w:cs="Arial Armenian"/>
          <w:sz w:val="20"/>
          <w:lang w:val="hy-AM"/>
        </w:rPr>
        <w:t xml:space="preserve"> </w:t>
      </w:r>
      <w:r w:rsidRPr="00C032F4">
        <w:rPr>
          <w:rFonts w:ascii="GHEA Grapalat" w:hAnsi="GHEA Grapalat" w:cs="Tahoma"/>
          <w:sz w:val="20"/>
          <w:lang w:val="hy-AM"/>
        </w:rPr>
        <w:t>միջոցով</w:t>
      </w:r>
      <w:r w:rsidRPr="00C032F4">
        <w:rPr>
          <w:rFonts w:ascii="GHEA Grapalat" w:hAnsi="GHEA Grapalat" w:cs="Arial Armenian"/>
          <w:sz w:val="20"/>
          <w:lang w:val="hy-AM"/>
        </w:rPr>
        <w:t xml:space="preserve"> </w:t>
      </w:r>
      <w:r w:rsidRPr="00C032F4">
        <w:rPr>
          <w:rFonts w:ascii="GHEA Grapalat" w:hAnsi="GHEA Grapalat" w:cs="Tahoma"/>
          <w:sz w:val="20"/>
          <w:lang w:val="hy-AM"/>
        </w:rPr>
        <w:t>ընթացակարգի</w:t>
      </w:r>
      <w:r w:rsidRPr="00C032F4">
        <w:rPr>
          <w:rFonts w:ascii="GHEA Grapalat" w:hAnsi="GHEA Grapalat" w:cs="Arial Armenian"/>
          <w:sz w:val="20"/>
          <w:lang w:val="hy-AM"/>
        </w:rPr>
        <w:t xml:space="preserve"> </w:t>
      </w:r>
      <w:r w:rsidRPr="00C032F4">
        <w:rPr>
          <w:rFonts w:ascii="GHEA Grapalat" w:hAnsi="GHEA Grapalat" w:cs="Tahoma"/>
          <w:sz w:val="20"/>
          <w:lang w:val="hy-AM"/>
        </w:rPr>
        <w:t>մասնակիցների էլեկտրոնային</w:t>
      </w:r>
      <w:r w:rsidRPr="00C032F4">
        <w:rPr>
          <w:rFonts w:ascii="GHEA Grapalat" w:hAnsi="GHEA Grapalat" w:cs="Arial Armenian"/>
          <w:sz w:val="20"/>
          <w:lang w:val="hy-AM"/>
        </w:rPr>
        <w:t xml:space="preserve"> </w:t>
      </w:r>
      <w:r w:rsidRPr="00C032F4">
        <w:rPr>
          <w:rFonts w:ascii="GHEA Grapalat" w:hAnsi="GHEA Grapalat" w:cs="Tahoma"/>
          <w:sz w:val="20"/>
          <w:lang w:val="hy-AM"/>
        </w:rPr>
        <w:t>փոստին</w:t>
      </w:r>
      <w:r w:rsidRPr="00C032F4">
        <w:rPr>
          <w:rFonts w:ascii="GHEA Grapalat" w:hAnsi="GHEA Grapalat" w:cs="Arial Armenian"/>
          <w:sz w:val="20"/>
          <w:lang w:val="hy-AM"/>
        </w:rPr>
        <w:t xml:space="preserve"> </w:t>
      </w:r>
      <w:r w:rsidRPr="00C032F4">
        <w:rPr>
          <w:rFonts w:ascii="GHEA Grapalat" w:hAnsi="GHEA Grapalat" w:cs="Tahoma"/>
          <w:spacing w:val="-6"/>
          <w:sz w:val="20"/>
          <w:lang w:val="hy-AM"/>
        </w:rPr>
        <w:t>ուղարկում</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է գնահատման</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արդյունքների</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մասին</w:t>
      </w:r>
      <w:r w:rsidRPr="00C032F4">
        <w:rPr>
          <w:rFonts w:ascii="GHEA Grapalat" w:hAnsi="GHEA Grapalat"/>
          <w:spacing w:val="-6"/>
          <w:sz w:val="20"/>
          <w:lang w:val="hy-AM"/>
        </w:rPr>
        <w:t xml:space="preserve"> </w:t>
      </w:r>
      <w:r w:rsidRPr="00C032F4">
        <w:rPr>
          <w:rFonts w:ascii="GHEA Grapalat" w:hAnsi="GHEA Grapalat" w:cs="Tahoma"/>
          <w:spacing w:val="-6"/>
          <w:sz w:val="20"/>
          <w:lang w:val="hy-AM"/>
        </w:rPr>
        <w:t>հանձնաժողովի</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նիստի</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արձանագրու</w:t>
      </w:r>
      <w:r w:rsidRPr="00C032F4">
        <w:rPr>
          <w:rFonts w:ascii="GHEA Grapalat" w:hAnsi="GHEA Grapalat" w:cs="Tahoma"/>
          <w:spacing w:val="-6"/>
          <w:sz w:val="20"/>
          <w:lang w:val="hy-AM"/>
        </w:rPr>
        <w:softHyphen/>
        <w:t>թյունը</w:t>
      </w:r>
      <w:r w:rsidRPr="00C032F4">
        <w:rPr>
          <w:rFonts w:ascii="GHEA Grapalat" w:hAnsi="GHEA Grapalat"/>
          <w:spacing w:val="-6"/>
          <w:sz w:val="20"/>
          <w:lang w:val="hy-AM"/>
        </w:rPr>
        <w:t>:</w:t>
      </w:r>
    </w:p>
    <w:p w14:paraId="3093C28B" w14:textId="77777777" w:rsidR="00E45ACA" w:rsidRPr="00C032F4" w:rsidRDefault="00A150A9" w:rsidP="00EF3662">
      <w:pPr>
        <w:pStyle w:val="norm"/>
        <w:spacing w:line="240" w:lineRule="auto"/>
        <w:ind w:firstLine="567"/>
        <w:rPr>
          <w:rFonts w:ascii="GHEA Grapalat" w:hAnsi="GHEA Grapalat" w:cs="Tahoma"/>
          <w:sz w:val="20"/>
          <w:lang w:val="hy-AM"/>
        </w:rPr>
      </w:pPr>
      <w:r w:rsidRPr="00C032F4">
        <w:rPr>
          <w:rFonts w:ascii="GHEA Grapalat" w:hAnsi="GHEA Grapalat"/>
          <w:spacing w:val="-6"/>
          <w:sz w:val="20"/>
          <w:lang w:val="hy-AM"/>
        </w:rPr>
        <w:t>8</w:t>
      </w:r>
      <w:r w:rsidR="00201DA0" w:rsidRPr="00C032F4">
        <w:rPr>
          <w:rFonts w:ascii="GHEA Grapalat" w:hAnsi="GHEA Grapalat"/>
          <w:spacing w:val="-6"/>
          <w:sz w:val="20"/>
          <w:lang w:val="hy-AM"/>
        </w:rPr>
        <w:t>.</w:t>
      </w:r>
      <w:r w:rsidR="00F96621" w:rsidRPr="00C032F4">
        <w:rPr>
          <w:rFonts w:ascii="GHEA Grapalat" w:hAnsi="GHEA Grapalat"/>
          <w:spacing w:val="-6"/>
          <w:sz w:val="20"/>
          <w:lang w:val="hy-AM"/>
        </w:rPr>
        <w:t>2</w:t>
      </w:r>
      <w:r w:rsidR="00B56A92" w:rsidRPr="00C032F4">
        <w:rPr>
          <w:rFonts w:ascii="GHEA Grapalat" w:hAnsi="GHEA Grapalat"/>
          <w:spacing w:val="-6"/>
          <w:sz w:val="20"/>
          <w:lang w:val="hy-AM"/>
        </w:rPr>
        <w:t xml:space="preserve">4 </w:t>
      </w:r>
      <w:r w:rsidR="00E45ACA" w:rsidRPr="00C032F4">
        <w:rPr>
          <w:rFonts w:ascii="GHEA Grapalat" w:hAnsi="GHEA Grapalat" w:cs="Tahoma"/>
          <w:sz w:val="20"/>
          <w:lang w:val="hy-AM"/>
        </w:rPr>
        <w:t xml:space="preserve">Մինչև պայմանագիր կնքելը </w:t>
      </w:r>
      <w:r w:rsidR="004B383E" w:rsidRPr="00C032F4">
        <w:rPr>
          <w:rFonts w:ascii="GHEA Grapalat" w:hAnsi="GHEA Grapalat" w:cs="Tahoma"/>
          <w:sz w:val="20"/>
          <w:lang w:val="hy-AM"/>
        </w:rPr>
        <w:t>պ</w:t>
      </w:r>
      <w:r w:rsidR="00E45ACA" w:rsidRPr="00C032F4">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C032F4">
        <w:rPr>
          <w:rFonts w:ascii="GHEA Grapalat" w:hAnsi="GHEA Grapalat" w:cs="Sylfaen"/>
          <w:lang w:val="hy-AM"/>
        </w:rPr>
        <w:t xml:space="preserve"> </w:t>
      </w:r>
      <w:r w:rsidR="00E45ACA" w:rsidRPr="00C032F4">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C032F4" w:rsidRDefault="00A150A9"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lang w:val="hy-AM"/>
        </w:rPr>
        <w:t>8</w:t>
      </w:r>
      <w:r w:rsidR="00201DA0" w:rsidRPr="00C032F4">
        <w:rPr>
          <w:rFonts w:ascii="GHEA Grapalat" w:hAnsi="GHEA Grapalat" w:cs="Sylfaen"/>
          <w:szCs w:val="24"/>
          <w:lang w:val="hy-AM"/>
        </w:rPr>
        <w:t>.</w:t>
      </w:r>
      <w:r w:rsidR="00F96621" w:rsidRPr="00C032F4">
        <w:rPr>
          <w:rFonts w:ascii="GHEA Grapalat" w:hAnsi="GHEA Grapalat" w:cs="Sylfaen"/>
          <w:szCs w:val="24"/>
          <w:lang w:val="hy-AM"/>
        </w:rPr>
        <w:t>2</w:t>
      </w:r>
      <w:r w:rsidR="00B56A92" w:rsidRPr="00C032F4">
        <w:rPr>
          <w:rFonts w:ascii="GHEA Grapalat" w:hAnsi="GHEA Grapalat" w:cs="Sylfaen"/>
          <w:szCs w:val="24"/>
          <w:lang w:val="hy-AM"/>
        </w:rPr>
        <w:t>5</w:t>
      </w:r>
      <w:r w:rsidR="00D61B60" w:rsidRPr="00C032F4">
        <w:rPr>
          <w:rFonts w:ascii="GHEA Grapalat" w:hAnsi="GHEA Grapalat" w:cs="Sylfaen"/>
          <w:szCs w:val="24"/>
        </w:rPr>
        <w:t xml:space="preserve"> </w:t>
      </w:r>
      <w:r w:rsidR="00583092" w:rsidRPr="00C032F4">
        <w:rPr>
          <w:rFonts w:ascii="GHEA Grapalat" w:hAnsi="GHEA Grapalat" w:cs="Sylfaen"/>
          <w:szCs w:val="24"/>
          <w:lang w:val="hy-AM"/>
        </w:rPr>
        <w:t>Անգործության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ժամկետը</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պայմանագիր</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կնքելու</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մասին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որոշման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հայտարարության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հրապարակման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օրվան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հաջորդող</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օրվա</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և</w:t>
      </w:r>
      <w:r w:rsidR="00583092" w:rsidRPr="00C032F4">
        <w:rPr>
          <w:rFonts w:ascii="GHEA Grapalat" w:hAnsi="GHEA Grapalat" w:cs="Sylfaen"/>
          <w:szCs w:val="24"/>
        </w:rPr>
        <w:t xml:space="preserve"> </w:t>
      </w:r>
      <w:r w:rsidR="004B383E" w:rsidRPr="00C032F4">
        <w:rPr>
          <w:rFonts w:ascii="GHEA Grapalat" w:hAnsi="GHEA Grapalat" w:cs="Sylfaen"/>
          <w:szCs w:val="24"/>
        </w:rPr>
        <w:t>պ</w:t>
      </w:r>
      <w:r w:rsidR="00583092" w:rsidRPr="00C032F4">
        <w:rPr>
          <w:rFonts w:ascii="GHEA Grapalat" w:hAnsi="GHEA Grapalat" w:cs="Sylfaen"/>
          <w:szCs w:val="24"/>
          <w:lang w:val="hy-AM"/>
        </w:rPr>
        <w:t>ատվիրատուի</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կողմից</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պայմանագիրը</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կնքելու</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իրավասության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առաջացման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օրվա</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միջև</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ընկած</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ժամանակահատվածն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է։</w:t>
      </w:r>
    </w:p>
    <w:p w14:paraId="6B1A22EF" w14:textId="624494C8" w:rsidR="004E2F96" w:rsidRPr="00C032F4" w:rsidRDefault="004E2F96" w:rsidP="004E2F96">
      <w:pPr>
        <w:pStyle w:val="BodyTextIndent2"/>
        <w:spacing w:line="240" w:lineRule="auto"/>
        <w:ind w:firstLine="567"/>
        <w:rPr>
          <w:rFonts w:ascii="GHEA Grapalat" w:hAnsi="GHEA Grapalat" w:cs="Sylfaen"/>
          <w:lang w:val="hy-AM"/>
        </w:rPr>
      </w:pPr>
      <w:proofErr w:type="spellStart"/>
      <w:r w:rsidRPr="00C032F4">
        <w:rPr>
          <w:rFonts w:ascii="GHEA Grapalat" w:hAnsi="GHEA Grapalat" w:cs="Sylfaen"/>
          <w:lang w:val="es-ES"/>
        </w:rPr>
        <w:t>Անգործության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ժամկետը</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սույն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ընթացակարգի</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դեպքում</w:t>
      </w:r>
      <w:proofErr w:type="spellEnd"/>
      <w:r w:rsidRPr="00C032F4">
        <w:rPr>
          <w:rFonts w:ascii="GHEA Grapalat" w:hAnsi="GHEA Grapalat" w:cs="Sylfaen"/>
          <w:lang w:val="es-ES"/>
        </w:rPr>
        <w:t xml:space="preserve"> </w:t>
      </w:r>
      <w:proofErr w:type="gramStart"/>
      <w:r w:rsidRPr="00C032F4">
        <w:rPr>
          <w:rFonts w:ascii="GHEA Grapalat" w:hAnsi="GHEA Grapalat" w:cs="Sylfaen"/>
          <w:lang w:val="es-ES"/>
        </w:rPr>
        <w:t xml:space="preserve">«  </w:t>
      </w:r>
      <w:r w:rsidR="00081FAF" w:rsidRPr="00C032F4">
        <w:rPr>
          <w:rFonts w:ascii="GHEA Grapalat" w:hAnsi="GHEA Grapalat" w:cs="Sylfaen"/>
          <w:lang w:val="es-ES"/>
        </w:rPr>
        <w:t>10</w:t>
      </w:r>
      <w:proofErr w:type="gramEnd"/>
      <w:r w:rsidRPr="00C032F4">
        <w:rPr>
          <w:rFonts w:ascii="GHEA Grapalat" w:hAnsi="GHEA Grapalat" w:cs="Sylfaen"/>
          <w:lang w:val="es-ES"/>
        </w:rPr>
        <w:t xml:space="preserve">  </w:t>
      </w:r>
      <w:proofErr w:type="gramStart"/>
      <w:r w:rsidRPr="00C032F4">
        <w:rPr>
          <w:rFonts w:ascii="GHEA Grapalat" w:hAnsi="GHEA Grapalat" w:cs="Sylfaen"/>
          <w:lang w:val="es-ES"/>
        </w:rPr>
        <w:t xml:space="preserve">  »</w:t>
      </w:r>
      <w:proofErr w:type="gramEnd"/>
      <w:r w:rsidRPr="00C032F4">
        <w:rPr>
          <w:rFonts w:ascii="GHEA Grapalat" w:hAnsi="GHEA Grapalat" w:cs="Sylfaen"/>
          <w:lang w:val="es-ES"/>
        </w:rPr>
        <w:t xml:space="preserve"> </w:t>
      </w:r>
      <w:proofErr w:type="spellStart"/>
      <w:r w:rsidRPr="00C032F4">
        <w:rPr>
          <w:rFonts w:ascii="GHEA Grapalat" w:hAnsi="GHEA Grapalat" w:cs="Sylfaen"/>
          <w:lang w:val="es-ES"/>
        </w:rPr>
        <w:t>օրացուցային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օր</w:t>
      </w:r>
      <w:proofErr w:type="spellEnd"/>
      <w:r w:rsidRPr="00C032F4">
        <w:rPr>
          <w:rFonts w:ascii="GHEA Grapalat" w:hAnsi="GHEA Grapalat" w:cs="Arial"/>
          <w:lang w:val="es-ES"/>
        </w:rPr>
        <w:t xml:space="preserve"> </w:t>
      </w:r>
      <w:r w:rsidRPr="00C032F4">
        <w:rPr>
          <w:rFonts w:ascii="GHEA Grapalat" w:hAnsi="GHEA Grapalat" w:cs="Sylfaen"/>
          <w:lang w:val="es-ES"/>
        </w:rPr>
        <w:t>է</w:t>
      </w:r>
      <w:r w:rsidRPr="00C032F4">
        <w:rPr>
          <w:rFonts w:ascii="GHEA Grapalat" w:hAnsi="GHEA Grapalat" w:cs="Tahoma"/>
          <w:lang w:val="es-ES"/>
        </w:rPr>
        <w:t>։</w:t>
      </w:r>
      <w:r w:rsidRPr="00C032F4">
        <w:rPr>
          <w:rFonts w:ascii="GHEA Grapalat" w:hAnsi="GHEA Grapalat"/>
          <w:lang w:val="es-ES"/>
        </w:rPr>
        <w:t xml:space="preserve"> </w:t>
      </w:r>
      <w:proofErr w:type="spellStart"/>
      <w:r w:rsidRPr="00C032F4">
        <w:rPr>
          <w:rFonts w:ascii="GHEA Grapalat" w:hAnsi="GHEA Grapalat" w:cs="Sylfaen"/>
          <w:lang w:val="es-ES"/>
        </w:rPr>
        <w:t>Անգործության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ժամկետը</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կիրառելի</w:t>
      </w:r>
      <w:proofErr w:type="spellEnd"/>
      <w:r w:rsidRPr="00C032F4">
        <w:rPr>
          <w:rFonts w:ascii="GHEA Grapalat" w:hAnsi="GHEA Grapalat" w:cs="Sylfaen"/>
          <w:lang w:val="hy-AM"/>
        </w:rPr>
        <w:t>.</w:t>
      </w:r>
    </w:p>
    <w:p w14:paraId="64BB1A8A" w14:textId="77777777" w:rsidR="004E2F96" w:rsidRPr="00C032F4" w:rsidRDefault="004E2F96" w:rsidP="004E2F96">
      <w:pPr>
        <w:pStyle w:val="BodyTextIndent2"/>
        <w:spacing w:line="240" w:lineRule="auto"/>
        <w:ind w:firstLine="567"/>
        <w:rPr>
          <w:rFonts w:ascii="GHEA Grapalat" w:hAnsi="GHEA Grapalat" w:cs="Arial"/>
          <w:lang w:val="hy-AM"/>
        </w:rPr>
      </w:pPr>
      <w:r w:rsidRPr="00C032F4">
        <w:rPr>
          <w:rFonts w:ascii="GHEA Grapalat" w:hAnsi="GHEA Grapalat" w:cs="Sylfaen"/>
          <w:lang w:val="hy-AM"/>
        </w:rPr>
        <w:t>-</w:t>
      </w:r>
      <w:r w:rsidRPr="00C032F4">
        <w:rPr>
          <w:rFonts w:ascii="GHEA Grapalat" w:hAnsi="GHEA Grapalat" w:cs="Arial"/>
          <w:lang w:val="es-ES"/>
        </w:rPr>
        <w:t xml:space="preserve"> </w:t>
      </w:r>
      <w:proofErr w:type="spellStart"/>
      <w:r w:rsidRPr="00C032F4">
        <w:rPr>
          <w:rFonts w:ascii="GHEA Grapalat" w:hAnsi="GHEA Grapalat" w:cs="Sylfaen"/>
          <w:lang w:val="es-ES"/>
        </w:rPr>
        <w:t>չէ</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եթե</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միայն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մեկ</w:t>
      </w:r>
      <w:proofErr w:type="spellEnd"/>
      <w:r w:rsidRPr="00C032F4">
        <w:rPr>
          <w:rFonts w:ascii="GHEA Grapalat" w:hAnsi="GHEA Grapalat" w:cs="Arial"/>
          <w:lang w:val="es-ES"/>
        </w:rPr>
        <w:t xml:space="preserve"> </w:t>
      </w:r>
      <w:proofErr w:type="spellStart"/>
      <w:r w:rsidRPr="00C032F4">
        <w:rPr>
          <w:rFonts w:ascii="GHEA Grapalat" w:hAnsi="GHEA Grapalat" w:cs="Arial"/>
          <w:lang w:val="es-ES"/>
        </w:rPr>
        <w:t>մ</w:t>
      </w:r>
      <w:r w:rsidRPr="00C032F4">
        <w:rPr>
          <w:rFonts w:ascii="GHEA Grapalat" w:hAnsi="GHEA Grapalat" w:cs="Sylfaen"/>
          <w:lang w:val="es-ES"/>
        </w:rPr>
        <w:t>ասնակից</w:t>
      </w:r>
      <w:proofErr w:type="spellEnd"/>
      <w:r w:rsidRPr="00C032F4">
        <w:rPr>
          <w:rFonts w:ascii="GHEA Grapalat" w:hAnsi="GHEA Grapalat" w:cs="Sylfaen"/>
          <w:lang w:val="es-ES"/>
        </w:rPr>
        <w:t xml:space="preserve"> է </w:t>
      </w:r>
      <w:proofErr w:type="spellStart"/>
      <w:r w:rsidRPr="00C032F4">
        <w:rPr>
          <w:rFonts w:ascii="GHEA Grapalat" w:hAnsi="GHEA Grapalat" w:cs="Sylfaen"/>
          <w:lang w:val="es-ES"/>
        </w:rPr>
        <w:t>հայտ</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ներկայացրել</w:t>
      </w:r>
      <w:proofErr w:type="spellEnd"/>
      <w:r w:rsidRPr="00C032F4">
        <w:rPr>
          <w:rFonts w:ascii="GHEA Grapalat" w:hAnsi="GHEA Grapalat"/>
          <w:i/>
          <w:lang w:val="es-ES"/>
        </w:rPr>
        <w:t>,</w:t>
      </w:r>
      <w:r w:rsidRPr="00C032F4">
        <w:rPr>
          <w:rFonts w:ascii="GHEA Grapalat" w:hAnsi="GHEA Grapalat"/>
          <w:lang w:val="es-ES"/>
        </w:rPr>
        <w:t xml:space="preserve"> </w:t>
      </w:r>
      <w:proofErr w:type="spellStart"/>
      <w:r w:rsidRPr="00C032F4">
        <w:rPr>
          <w:rFonts w:ascii="GHEA Grapalat" w:hAnsi="GHEA Grapalat" w:cs="Sylfaen"/>
          <w:lang w:val="es-ES"/>
        </w:rPr>
        <w:t>որի</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հետ</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կնքվում</w:t>
      </w:r>
      <w:proofErr w:type="spellEnd"/>
      <w:r w:rsidRPr="00C032F4">
        <w:rPr>
          <w:rFonts w:ascii="GHEA Grapalat" w:hAnsi="GHEA Grapalat" w:cs="Arial"/>
          <w:lang w:val="es-ES"/>
        </w:rPr>
        <w:t xml:space="preserve"> </w:t>
      </w:r>
      <w:r w:rsidRPr="00C032F4">
        <w:rPr>
          <w:rFonts w:ascii="GHEA Grapalat" w:hAnsi="GHEA Grapalat" w:cs="Sylfaen"/>
          <w:lang w:val="es-ES"/>
        </w:rPr>
        <w:t>է</w:t>
      </w:r>
      <w:r w:rsidRPr="00C032F4">
        <w:rPr>
          <w:rFonts w:ascii="GHEA Grapalat" w:hAnsi="GHEA Grapalat" w:cs="Arial"/>
          <w:lang w:val="es-ES"/>
        </w:rPr>
        <w:t xml:space="preserve"> </w:t>
      </w:r>
      <w:proofErr w:type="spellStart"/>
      <w:r w:rsidRPr="00C032F4">
        <w:rPr>
          <w:rFonts w:ascii="GHEA Grapalat" w:hAnsi="GHEA Grapalat" w:cs="Sylfaen"/>
          <w:lang w:val="es-ES"/>
        </w:rPr>
        <w:t>պայմանագիր</w:t>
      </w:r>
      <w:proofErr w:type="spellEnd"/>
      <w:r w:rsidRPr="00C032F4">
        <w:rPr>
          <w:rFonts w:ascii="GHEA Grapalat" w:hAnsi="GHEA Grapalat" w:cs="Arial"/>
          <w:lang w:val="hy-AM"/>
        </w:rPr>
        <w:t>,</w:t>
      </w:r>
    </w:p>
    <w:p w14:paraId="78F619BD" w14:textId="77777777" w:rsidR="004E2F96" w:rsidRPr="00C032F4" w:rsidRDefault="004E2F96" w:rsidP="004E2F96">
      <w:pPr>
        <w:pStyle w:val="BodyTextIndent2"/>
        <w:spacing w:line="240" w:lineRule="auto"/>
        <w:ind w:firstLine="567"/>
        <w:rPr>
          <w:rFonts w:ascii="GHEA Grapalat" w:hAnsi="GHEA Grapalat" w:cs="Sylfaen"/>
          <w:lang w:val="es-ES"/>
        </w:rPr>
      </w:pPr>
      <w:r w:rsidRPr="00C032F4">
        <w:rPr>
          <w:rFonts w:ascii="GHEA Grapalat" w:hAnsi="GHEA Grapalat" w:cs="Sylfaen"/>
          <w:lang w:val="es-ES"/>
        </w:rPr>
        <w:t xml:space="preserve">-  է </w:t>
      </w:r>
      <w:proofErr w:type="spellStart"/>
      <w:r w:rsidRPr="00C032F4">
        <w:rPr>
          <w:rFonts w:ascii="GHEA Grapalat" w:hAnsi="GHEA Grapalat" w:cs="Sylfaen"/>
          <w:lang w:val="es-ES"/>
        </w:rPr>
        <w:t>նաև</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այն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դեպքում</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երբ</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միայն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մեկ</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մասնակից</w:t>
      </w:r>
      <w:proofErr w:type="spellEnd"/>
      <w:r w:rsidRPr="00C032F4">
        <w:rPr>
          <w:rFonts w:ascii="GHEA Grapalat" w:hAnsi="GHEA Grapalat" w:cs="Sylfaen"/>
          <w:lang w:val="es-ES"/>
        </w:rPr>
        <w:t xml:space="preserve"> է </w:t>
      </w:r>
      <w:proofErr w:type="spellStart"/>
      <w:r w:rsidRPr="00C032F4">
        <w:rPr>
          <w:rFonts w:ascii="GHEA Grapalat" w:hAnsi="GHEA Grapalat" w:cs="Sylfaen"/>
          <w:lang w:val="es-ES"/>
        </w:rPr>
        <w:t>հայտ</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ներկայացրել</w:t>
      </w:r>
      <w:proofErr w:type="spellEnd"/>
      <w:r w:rsidRPr="00C032F4">
        <w:rPr>
          <w:rFonts w:ascii="GHEA Grapalat" w:hAnsi="GHEA Grapalat" w:cs="Sylfaen"/>
          <w:lang w:val="es-ES"/>
        </w:rPr>
        <w:t xml:space="preserve">, և </w:t>
      </w:r>
      <w:proofErr w:type="spellStart"/>
      <w:r w:rsidRPr="00C032F4">
        <w:rPr>
          <w:rFonts w:ascii="GHEA Grapalat" w:hAnsi="GHEA Grapalat" w:cs="Sylfaen"/>
          <w:lang w:val="es-ES"/>
        </w:rPr>
        <w:t>այն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մերժվել</w:t>
      </w:r>
      <w:proofErr w:type="spellEnd"/>
      <w:r w:rsidRPr="00C032F4">
        <w:rPr>
          <w:rFonts w:ascii="GHEA Grapalat" w:hAnsi="GHEA Grapalat" w:cs="Sylfaen"/>
          <w:lang w:val="es-ES"/>
        </w:rPr>
        <w:t xml:space="preserve"> է: </w:t>
      </w:r>
      <w:proofErr w:type="spellStart"/>
      <w:r w:rsidRPr="00C032F4">
        <w:rPr>
          <w:rFonts w:ascii="GHEA Grapalat" w:hAnsi="GHEA Grapalat" w:cs="Sylfaen"/>
          <w:lang w:val="es-ES"/>
        </w:rPr>
        <w:t>Սույն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կետի</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կիրառման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դեպքում</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անգործության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ժամկետը</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սահմանվում</w:t>
      </w:r>
      <w:proofErr w:type="spellEnd"/>
      <w:r w:rsidRPr="00C032F4">
        <w:rPr>
          <w:rFonts w:ascii="GHEA Grapalat" w:hAnsi="GHEA Grapalat" w:cs="Sylfaen"/>
          <w:lang w:val="es-ES"/>
        </w:rPr>
        <w:t xml:space="preserve"> է </w:t>
      </w:r>
      <w:proofErr w:type="spellStart"/>
      <w:r w:rsidRPr="00C032F4">
        <w:rPr>
          <w:rFonts w:ascii="GHEA Grapalat" w:hAnsi="GHEA Grapalat" w:cs="Sylfaen"/>
          <w:lang w:val="es-ES"/>
        </w:rPr>
        <w:t>գնման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ընթացակարգը</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չկայացած</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հայտարարելու</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մասին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հայտարարությամբ</w:t>
      </w:r>
      <w:proofErr w:type="spellEnd"/>
      <w:r w:rsidRPr="00C032F4">
        <w:rPr>
          <w:rFonts w:ascii="GHEA Grapalat" w:hAnsi="GHEA Grapalat" w:cs="Sylfaen"/>
          <w:lang w:val="es-ES"/>
        </w:rPr>
        <w:t>:</w:t>
      </w:r>
    </w:p>
    <w:p w14:paraId="1446604C" w14:textId="77777777" w:rsidR="004E2F96" w:rsidRPr="00C032F4" w:rsidRDefault="004E2F96" w:rsidP="004E2F96">
      <w:pPr>
        <w:pStyle w:val="BodyTextIndent2"/>
        <w:spacing w:line="240" w:lineRule="auto"/>
        <w:ind w:firstLine="0"/>
        <w:rPr>
          <w:rFonts w:ascii="GHEA Grapalat" w:hAnsi="GHEA Grapalat"/>
          <w:i/>
          <w:lang w:val="hy-AM"/>
        </w:rPr>
      </w:pPr>
    </w:p>
    <w:p w14:paraId="6AE9082B" w14:textId="77777777" w:rsidR="004E2F96" w:rsidRPr="00C032F4" w:rsidRDefault="004E2F96" w:rsidP="004E2F96">
      <w:pPr>
        <w:pStyle w:val="BodyTextIndent2"/>
        <w:spacing w:line="240" w:lineRule="auto"/>
        <w:ind w:firstLine="567"/>
        <w:rPr>
          <w:rFonts w:ascii="GHEA Grapalat" w:hAnsi="GHEA Grapalat" w:cs="Sylfaen"/>
          <w:szCs w:val="24"/>
          <w:lang w:val="es-ES"/>
        </w:rPr>
      </w:pPr>
      <w:r w:rsidRPr="00C032F4">
        <w:rPr>
          <w:rFonts w:ascii="GHEA Grapalat" w:hAnsi="GHEA Grapalat" w:cs="Sylfaen"/>
          <w:szCs w:val="24"/>
          <w:lang w:val="hy-AM"/>
        </w:rPr>
        <w:t>Պատվիրատուն</w:t>
      </w:r>
      <w:r w:rsidRPr="00C032F4">
        <w:rPr>
          <w:rFonts w:ascii="GHEA Grapalat" w:hAnsi="GHEA Grapalat" w:cs="Sylfaen"/>
          <w:szCs w:val="24"/>
          <w:lang w:val="es-ES"/>
        </w:rPr>
        <w:t xml:space="preserve"> </w:t>
      </w:r>
      <w:r w:rsidRPr="00C032F4">
        <w:rPr>
          <w:rFonts w:ascii="GHEA Grapalat" w:hAnsi="GHEA Grapalat" w:cs="Sylfaen"/>
          <w:szCs w:val="24"/>
          <w:lang w:val="hy-AM"/>
        </w:rPr>
        <w:t>պայմանագիրը</w:t>
      </w:r>
      <w:r w:rsidRPr="00C032F4">
        <w:rPr>
          <w:rFonts w:ascii="GHEA Grapalat" w:hAnsi="GHEA Grapalat" w:cs="Sylfaen"/>
          <w:szCs w:val="24"/>
          <w:lang w:val="es-ES"/>
        </w:rPr>
        <w:t xml:space="preserve"> </w:t>
      </w:r>
      <w:r w:rsidRPr="00C032F4">
        <w:rPr>
          <w:rFonts w:ascii="GHEA Grapalat" w:hAnsi="GHEA Grapalat" w:cs="Sylfaen"/>
          <w:szCs w:val="24"/>
          <w:lang w:val="hy-AM"/>
        </w:rPr>
        <w:t>կնքում</w:t>
      </w:r>
      <w:r w:rsidRPr="00C032F4">
        <w:rPr>
          <w:rFonts w:ascii="GHEA Grapalat" w:hAnsi="GHEA Grapalat" w:cs="Sylfaen"/>
          <w:szCs w:val="24"/>
          <w:lang w:val="es-ES"/>
        </w:rPr>
        <w:t xml:space="preserve"> </w:t>
      </w:r>
      <w:r w:rsidRPr="00C032F4">
        <w:rPr>
          <w:rFonts w:ascii="GHEA Grapalat" w:hAnsi="GHEA Grapalat" w:cs="Sylfaen"/>
          <w:szCs w:val="24"/>
          <w:lang w:val="hy-AM"/>
        </w:rPr>
        <w:t>է</w:t>
      </w:r>
      <w:r w:rsidRPr="00C032F4">
        <w:rPr>
          <w:rFonts w:ascii="GHEA Grapalat" w:hAnsi="GHEA Grapalat" w:cs="Sylfaen"/>
          <w:szCs w:val="24"/>
          <w:lang w:val="es-ES"/>
        </w:rPr>
        <w:t xml:space="preserve">, </w:t>
      </w:r>
      <w:r w:rsidRPr="00C032F4">
        <w:rPr>
          <w:rFonts w:ascii="GHEA Grapalat" w:hAnsi="GHEA Grapalat" w:cs="Sylfaen"/>
          <w:szCs w:val="24"/>
          <w:lang w:val="hy-AM"/>
        </w:rPr>
        <w:t>եթե</w:t>
      </w:r>
      <w:r w:rsidRPr="00C032F4">
        <w:rPr>
          <w:rFonts w:ascii="GHEA Grapalat" w:hAnsi="GHEA Grapalat" w:cs="Sylfaen"/>
          <w:szCs w:val="24"/>
          <w:lang w:val="es-ES"/>
        </w:rPr>
        <w:t xml:space="preserve"> </w:t>
      </w:r>
      <w:r w:rsidRPr="00C032F4">
        <w:rPr>
          <w:rFonts w:ascii="GHEA Grapalat" w:hAnsi="GHEA Grapalat" w:cs="Sylfaen"/>
          <w:szCs w:val="24"/>
          <w:lang w:val="hy-AM"/>
        </w:rPr>
        <w:t>սույն</w:t>
      </w:r>
      <w:r w:rsidRPr="00C032F4">
        <w:rPr>
          <w:rFonts w:ascii="GHEA Grapalat" w:hAnsi="GHEA Grapalat" w:cs="Sylfaen"/>
          <w:szCs w:val="24"/>
          <w:lang w:val="es-ES"/>
        </w:rPr>
        <w:t xml:space="preserve"> </w:t>
      </w:r>
      <w:r w:rsidRPr="00C032F4">
        <w:rPr>
          <w:rFonts w:ascii="GHEA Grapalat" w:hAnsi="GHEA Grapalat" w:cs="Sylfaen"/>
          <w:szCs w:val="24"/>
          <w:lang w:val="hy-AM"/>
        </w:rPr>
        <w:t>կետով</w:t>
      </w:r>
      <w:r w:rsidRPr="00C032F4">
        <w:rPr>
          <w:rFonts w:ascii="GHEA Grapalat" w:hAnsi="GHEA Grapalat" w:cs="Sylfaen"/>
          <w:szCs w:val="24"/>
          <w:lang w:val="es-ES"/>
        </w:rPr>
        <w:t xml:space="preserve"> </w:t>
      </w:r>
      <w:r w:rsidRPr="00C032F4">
        <w:rPr>
          <w:rFonts w:ascii="GHEA Grapalat" w:hAnsi="GHEA Grapalat" w:cs="Sylfaen"/>
          <w:szCs w:val="24"/>
          <w:lang w:val="hy-AM"/>
        </w:rPr>
        <w:t>նախատեսված</w:t>
      </w:r>
      <w:r w:rsidRPr="00C032F4">
        <w:rPr>
          <w:rFonts w:ascii="GHEA Grapalat" w:hAnsi="GHEA Grapalat" w:cs="Sylfaen"/>
          <w:szCs w:val="24"/>
          <w:lang w:val="es-ES"/>
        </w:rPr>
        <w:t xml:space="preserve"> </w:t>
      </w:r>
      <w:r w:rsidRPr="00C032F4">
        <w:rPr>
          <w:rFonts w:ascii="GHEA Grapalat" w:hAnsi="GHEA Grapalat" w:cs="Sylfaen"/>
          <w:szCs w:val="24"/>
          <w:lang w:val="hy-AM"/>
        </w:rPr>
        <w:t>անգործության</w:t>
      </w:r>
      <w:r w:rsidRPr="00C032F4">
        <w:rPr>
          <w:rFonts w:ascii="GHEA Grapalat" w:hAnsi="GHEA Grapalat" w:cs="Sylfaen"/>
          <w:szCs w:val="24"/>
          <w:lang w:val="es-ES"/>
        </w:rPr>
        <w:t xml:space="preserve"> </w:t>
      </w:r>
      <w:r w:rsidRPr="00C032F4">
        <w:rPr>
          <w:rFonts w:ascii="GHEA Grapalat" w:hAnsi="GHEA Grapalat" w:cs="Sylfaen"/>
          <w:szCs w:val="24"/>
          <w:lang w:val="hy-AM"/>
        </w:rPr>
        <w:t>ժամկետում</w:t>
      </w:r>
      <w:r w:rsidRPr="00C032F4">
        <w:rPr>
          <w:rFonts w:ascii="GHEA Grapalat" w:hAnsi="GHEA Grapalat" w:cs="Sylfaen"/>
          <w:szCs w:val="24"/>
          <w:lang w:val="es-ES"/>
        </w:rPr>
        <w:t xml:space="preserve"> </w:t>
      </w:r>
      <w:r w:rsidRPr="00C032F4">
        <w:rPr>
          <w:rFonts w:ascii="GHEA Grapalat" w:hAnsi="GHEA Grapalat" w:cs="Sylfaen"/>
          <w:szCs w:val="24"/>
          <w:lang w:val="hy-AM"/>
        </w:rPr>
        <w:t>որևէ</w:t>
      </w:r>
      <w:r w:rsidRPr="00C032F4">
        <w:rPr>
          <w:rFonts w:ascii="GHEA Grapalat" w:hAnsi="GHEA Grapalat" w:cs="Sylfaen"/>
          <w:szCs w:val="24"/>
          <w:lang w:val="es-ES"/>
        </w:rPr>
        <w:t xml:space="preserve"> մ</w:t>
      </w:r>
      <w:r w:rsidRPr="00C032F4">
        <w:rPr>
          <w:rFonts w:ascii="GHEA Grapalat" w:hAnsi="GHEA Grapalat" w:cs="Sylfaen"/>
          <w:szCs w:val="24"/>
          <w:lang w:val="hy-AM"/>
        </w:rPr>
        <w:t>ասնակից</w:t>
      </w:r>
      <w:r w:rsidRPr="00C032F4">
        <w:rPr>
          <w:rFonts w:ascii="GHEA Grapalat" w:hAnsi="GHEA Grapalat" w:cs="Sylfaen"/>
          <w:szCs w:val="24"/>
          <w:lang w:val="es-ES"/>
        </w:rPr>
        <w:t xml:space="preserve"> </w:t>
      </w:r>
      <w:r w:rsidRPr="00C032F4">
        <w:rPr>
          <w:rFonts w:ascii="GHEA Grapalat" w:hAnsi="GHEA Grapalat" w:cs="Sylfaen"/>
          <w:szCs w:val="24"/>
          <w:lang w:val="hy-AM"/>
        </w:rPr>
        <w:t>չի</w:t>
      </w:r>
      <w:r w:rsidRPr="00C032F4">
        <w:rPr>
          <w:rFonts w:ascii="GHEA Grapalat" w:hAnsi="GHEA Grapalat" w:cs="Sylfaen"/>
          <w:szCs w:val="24"/>
          <w:lang w:val="es-ES"/>
        </w:rPr>
        <w:t xml:space="preserve"> </w:t>
      </w:r>
      <w:r w:rsidRPr="00C032F4">
        <w:rPr>
          <w:rFonts w:ascii="GHEA Grapalat" w:hAnsi="GHEA Grapalat" w:cs="Sylfaen"/>
          <w:szCs w:val="24"/>
          <w:lang w:val="hy-AM"/>
        </w:rPr>
        <w:t>բողոքարկում</w:t>
      </w:r>
      <w:r w:rsidRPr="00C032F4">
        <w:rPr>
          <w:rFonts w:ascii="GHEA Grapalat" w:hAnsi="GHEA Grapalat" w:cs="Sylfaen"/>
          <w:szCs w:val="24"/>
          <w:lang w:val="es-ES"/>
        </w:rPr>
        <w:t xml:space="preserve"> </w:t>
      </w:r>
      <w:r w:rsidRPr="00C032F4">
        <w:rPr>
          <w:rFonts w:ascii="GHEA Grapalat" w:hAnsi="GHEA Grapalat" w:cs="Sylfaen"/>
          <w:szCs w:val="24"/>
          <w:lang w:val="hy-AM"/>
        </w:rPr>
        <w:t>պայմանագիր</w:t>
      </w:r>
      <w:r w:rsidRPr="00C032F4">
        <w:rPr>
          <w:rFonts w:ascii="GHEA Grapalat" w:hAnsi="GHEA Grapalat" w:cs="Sylfaen"/>
          <w:szCs w:val="24"/>
          <w:lang w:val="es-ES"/>
        </w:rPr>
        <w:t xml:space="preserve"> </w:t>
      </w:r>
      <w:r w:rsidRPr="00C032F4">
        <w:rPr>
          <w:rFonts w:ascii="GHEA Grapalat" w:hAnsi="GHEA Grapalat" w:cs="Sylfaen"/>
          <w:szCs w:val="24"/>
          <w:lang w:val="hy-AM"/>
        </w:rPr>
        <w:t>կնքելու</w:t>
      </w:r>
      <w:r w:rsidRPr="00C032F4">
        <w:rPr>
          <w:rFonts w:ascii="GHEA Grapalat" w:hAnsi="GHEA Grapalat" w:cs="Sylfaen"/>
          <w:szCs w:val="24"/>
          <w:lang w:val="es-ES"/>
        </w:rPr>
        <w:t xml:space="preserve"> </w:t>
      </w:r>
      <w:r w:rsidRPr="00C032F4">
        <w:rPr>
          <w:rFonts w:ascii="GHEA Grapalat" w:hAnsi="GHEA Grapalat" w:cs="Sylfaen"/>
          <w:szCs w:val="24"/>
          <w:lang w:val="hy-AM"/>
        </w:rPr>
        <w:t>մասին</w:t>
      </w:r>
      <w:r w:rsidRPr="00C032F4">
        <w:rPr>
          <w:rFonts w:ascii="GHEA Grapalat" w:hAnsi="GHEA Grapalat" w:cs="Sylfaen"/>
          <w:szCs w:val="24"/>
          <w:lang w:val="es-ES"/>
        </w:rPr>
        <w:t xml:space="preserve"> </w:t>
      </w:r>
      <w:r w:rsidRPr="00C032F4">
        <w:rPr>
          <w:rFonts w:ascii="GHEA Grapalat" w:hAnsi="GHEA Grapalat" w:cs="Sylfaen"/>
          <w:szCs w:val="24"/>
          <w:lang w:val="hy-AM"/>
        </w:rPr>
        <w:t>որոշումը։</w:t>
      </w:r>
      <w:r w:rsidRPr="00C032F4">
        <w:rPr>
          <w:rFonts w:ascii="GHEA Grapalat" w:hAnsi="GHEA Grapalat" w:cs="Sylfaen"/>
          <w:szCs w:val="24"/>
          <w:lang w:val="es-ES"/>
        </w:rPr>
        <w:t xml:space="preserve"> </w:t>
      </w:r>
      <w:r w:rsidRPr="00C032F4">
        <w:rPr>
          <w:rFonts w:ascii="GHEA Grapalat" w:hAnsi="GHEA Grapalat" w:cs="Sylfaen"/>
          <w:szCs w:val="24"/>
          <w:lang w:val="ru-RU"/>
        </w:rPr>
        <w:t>Մինչև</w:t>
      </w:r>
      <w:r w:rsidRPr="00C032F4">
        <w:rPr>
          <w:rFonts w:ascii="GHEA Grapalat" w:hAnsi="GHEA Grapalat" w:cs="Sylfaen"/>
          <w:szCs w:val="24"/>
          <w:lang w:val="es-ES"/>
        </w:rPr>
        <w:t xml:space="preserve"> </w:t>
      </w:r>
      <w:r w:rsidRPr="00C032F4">
        <w:rPr>
          <w:rFonts w:ascii="GHEA Grapalat" w:hAnsi="GHEA Grapalat" w:cs="Sylfaen"/>
          <w:szCs w:val="24"/>
          <w:lang w:val="ru-RU"/>
        </w:rPr>
        <w:t>անգործության</w:t>
      </w:r>
      <w:r w:rsidRPr="00C032F4">
        <w:rPr>
          <w:rFonts w:ascii="GHEA Grapalat" w:hAnsi="GHEA Grapalat" w:cs="Sylfaen"/>
          <w:szCs w:val="24"/>
          <w:lang w:val="es-ES"/>
        </w:rPr>
        <w:t xml:space="preserve"> </w:t>
      </w:r>
      <w:r w:rsidRPr="00C032F4">
        <w:rPr>
          <w:rFonts w:ascii="GHEA Grapalat" w:hAnsi="GHEA Grapalat" w:cs="Sylfaen"/>
          <w:szCs w:val="24"/>
          <w:lang w:val="ru-RU"/>
        </w:rPr>
        <w:t>ժամկետը</w:t>
      </w:r>
      <w:r w:rsidRPr="00C032F4">
        <w:rPr>
          <w:rFonts w:ascii="GHEA Grapalat" w:hAnsi="GHEA Grapalat" w:cs="Sylfaen"/>
          <w:szCs w:val="24"/>
          <w:lang w:val="es-ES"/>
        </w:rPr>
        <w:t xml:space="preserve"> </w:t>
      </w:r>
      <w:r w:rsidRPr="00C032F4">
        <w:rPr>
          <w:rFonts w:ascii="GHEA Grapalat" w:hAnsi="GHEA Grapalat" w:cs="Sylfaen"/>
          <w:szCs w:val="24"/>
          <w:lang w:val="ru-RU"/>
        </w:rPr>
        <w:t>լրանալը</w:t>
      </w:r>
      <w:r w:rsidRPr="00C032F4">
        <w:rPr>
          <w:rFonts w:ascii="GHEA Grapalat" w:hAnsi="GHEA Grapalat" w:cs="Sylfaen"/>
          <w:szCs w:val="24"/>
          <w:lang w:val="es-ES"/>
        </w:rPr>
        <w:t xml:space="preserve"> </w:t>
      </w:r>
      <w:r w:rsidRPr="00C032F4">
        <w:rPr>
          <w:rFonts w:ascii="GHEA Grapalat" w:hAnsi="GHEA Grapalat" w:cs="Sylfaen"/>
          <w:szCs w:val="24"/>
          <w:lang w:val="ru-RU"/>
        </w:rPr>
        <w:t>կամ</w:t>
      </w:r>
      <w:r w:rsidRPr="00C032F4">
        <w:rPr>
          <w:rFonts w:ascii="GHEA Grapalat" w:hAnsi="GHEA Grapalat" w:cs="Sylfaen"/>
          <w:szCs w:val="24"/>
          <w:lang w:val="es-ES"/>
        </w:rPr>
        <w:t xml:space="preserve"> </w:t>
      </w:r>
      <w:r w:rsidRPr="00C032F4">
        <w:rPr>
          <w:rFonts w:ascii="GHEA Grapalat" w:hAnsi="GHEA Grapalat" w:cs="Sylfaen"/>
          <w:szCs w:val="24"/>
          <w:lang w:val="ru-RU"/>
        </w:rPr>
        <w:t>առանց</w:t>
      </w:r>
      <w:r w:rsidRPr="00C032F4">
        <w:rPr>
          <w:rFonts w:ascii="GHEA Grapalat" w:hAnsi="GHEA Grapalat" w:cs="Sylfaen"/>
          <w:szCs w:val="24"/>
          <w:lang w:val="es-ES"/>
        </w:rPr>
        <w:t xml:space="preserve"> </w:t>
      </w:r>
      <w:r w:rsidRPr="00C032F4">
        <w:rPr>
          <w:rFonts w:ascii="GHEA Grapalat" w:hAnsi="GHEA Grapalat" w:cs="Sylfaen"/>
          <w:szCs w:val="24"/>
          <w:lang w:val="ru-RU"/>
        </w:rPr>
        <w:t>պայմանագիր</w:t>
      </w:r>
      <w:r w:rsidRPr="00C032F4">
        <w:rPr>
          <w:rFonts w:ascii="GHEA Grapalat" w:hAnsi="GHEA Grapalat" w:cs="Sylfaen"/>
          <w:szCs w:val="24"/>
          <w:lang w:val="es-ES"/>
        </w:rPr>
        <w:t xml:space="preserve"> </w:t>
      </w:r>
      <w:r w:rsidRPr="00C032F4">
        <w:rPr>
          <w:rFonts w:ascii="GHEA Grapalat" w:hAnsi="GHEA Grapalat" w:cs="Sylfaen"/>
          <w:szCs w:val="24"/>
          <w:lang w:val="ru-RU"/>
        </w:rPr>
        <w:t>կնքելու</w:t>
      </w:r>
      <w:r w:rsidRPr="00C032F4">
        <w:rPr>
          <w:rFonts w:ascii="GHEA Grapalat" w:hAnsi="GHEA Grapalat" w:cs="Sylfaen"/>
          <w:szCs w:val="24"/>
          <w:lang w:val="es-ES"/>
        </w:rPr>
        <w:t xml:space="preserve"> </w:t>
      </w:r>
      <w:r w:rsidRPr="00C032F4">
        <w:rPr>
          <w:rFonts w:ascii="GHEA Grapalat" w:hAnsi="GHEA Grapalat" w:cs="Sylfaen"/>
          <w:szCs w:val="24"/>
          <w:lang w:val="hy-AM"/>
        </w:rPr>
        <w:t xml:space="preserve"> կամ գնման ընթացակարգը չկայացած հայտարարելու </w:t>
      </w:r>
      <w:r w:rsidRPr="00C032F4">
        <w:rPr>
          <w:rFonts w:ascii="GHEA Grapalat" w:hAnsi="GHEA Grapalat" w:cs="Sylfaen"/>
          <w:szCs w:val="24"/>
          <w:lang w:val="ru-RU"/>
        </w:rPr>
        <w:t>մասին</w:t>
      </w:r>
      <w:r w:rsidRPr="00C032F4">
        <w:rPr>
          <w:rFonts w:ascii="GHEA Grapalat" w:hAnsi="GHEA Grapalat" w:cs="Sylfaen"/>
          <w:szCs w:val="24"/>
          <w:lang w:val="es-ES"/>
        </w:rPr>
        <w:t xml:space="preserve"> </w:t>
      </w:r>
      <w:r w:rsidRPr="00C032F4">
        <w:rPr>
          <w:rFonts w:ascii="GHEA Grapalat" w:hAnsi="GHEA Grapalat" w:cs="Sylfaen"/>
          <w:szCs w:val="24"/>
          <w:lang w:val="ru-RU"/>
        </w:rPr>
        <w:t>հայտարարության</w:t>
      </w:r>
      <w:r w:rsidRPr="00C032F4">
        <w:rPr>
          <w:rFonts w:ascii="GHEA Grapalat" w:hAnsi="GHEA Grapalat" w:cs="Sylfaen"/>
          <w:szCs w:val="24"/>
          <w:lang w:val="es-ES"/>
        </w:rPr>
        <w:t xml:space="preserve"> </w:t>
      </w:r>
      <w:r w:rsidRPr="00C032F4">
        <w:rPr>
          <w:rFonts w:ascii="GHEA Grapalat" w:hAnsi="GHEA Grapalat" w:cs="Sylfaen"/>
          <w:szCs w:val="24"/>
          <w:lang w:val="ru-RU"/>
        </w:rPr>
        <w:t>հրապարակման</w:t>
      </w:r>
      <w:r w:rsidRPr="00C032F4">
        <w:rPr>
          <w:rFonts w:ascii="GHEA Grapalat" w:hAnsi="GHEA Grapalat" w:cs="Sylfaen"/>
          <w:szCs w:val="24"/>
          <w:lang w:val="es-ES"/>
        </w:rPr>
        <w:t xml:space="preserve"> </w:t>
      </w:r>
      <w:r w:rsidRPr="00C032F4">
        <w:rPr>
          <w:rFonts w:ascii="GHEA Grapalat" w:hAnsi="GHEA Grapalat" w:cs="Sylfaen"/>
          <w:szCs w:val="24"/>
          <w:lang w:val="ru-RU"/>
        </w:rPr>
        <w:t>կնք</w:t>
      </w:r>
      <w:r w:rsidRPr="00C032F4">
        <w:rPr>
          <w:rFonts w:ascii="GHEA Grapalat" w:hAnsi="GHEA Grapalat" w:cs="Sylfaen"/>
          <w:szCs w:val="24"/>
          <w:lang w:val="en-US"/>
        </w:rPr>
        <w:t>վ</w:t>
      </w:r>
      <w:r w:rsidRPr="00C032F4">
        <w:rPr>
          <w:rFonts w:ascii="GHEA Grapalat" w:hAnsi="GHEA Grapalat" w:cs="Sylfaen"/>
          <w:szCs w:val="24"/>
          <w:lang w:val="ru-RU"/>
        </w:rPr>
        <w:t>ած</w:t>
      </w:r>
      <w:r w:rsidRPr="00C032F4">
        <w:rPr>
          <w:rFonts w:ascii="GHEA Grapalat" w:hAnsi="GHEA Grapalat" w:cs="Sylfaen"/>
          <w:szCs w:val="24"/>
          <w:lang w:val="es-ES"/>
        </w:rPr>
        <w:t xml:space="preserve"> </w:t>
      </w:r>
      <w:r w:rsidRPr="00C032F4">
        <w:rPr>
          <w:rFonts w:ascii="GHEA Grapalat" w:hAnsi="GHEA Grapalat" w:cs="Sylfaen"/>
          <w:szCs w:val="24"/>
          <w:lang w:val="ru-RU"/>
        </w:rPr>
        <w:t>պայմանագիրն</w:t>
      </w:r>
      <w:r w:rsidRPr="00C032F4">
        <w:rPr>
          <w:rFonts w:ascii="GHEA Grapalat" w:hAnsi="GHEA Grapalat" w:cs="Sylfaen"/>
          <w:szCs w:val="24"/>
          <w:lang w:val="es-ES"/>
        </w:rPr>
        <w:t xml:space="preserve"> </w:t>
      </w:r>
      <w:r w:rsidRPr="00C032F4">
        <w:rPr>
          <w:rFonts w:ascii="GHEA Grapalat" w:hAnsi="GHEA Grapalat" w:cs="Sylfaen"/>
          <w:szCs w:val="24"/>
          <w:lang w:val="ru-RU"/>
        </w:rPr>
        <w:t>առ</w:t>
      </w:r>
      <w:r w:rsidRPr="00C032F4">
        <w:rPr>
          <w:rFonts w:ascii="GHEA Grapalat" w:hAnsi="GHEA Grapalat" w:cs="Sylfaen"/>
          <w:szCs w:val="24"/>
          <w:lang w:val="es-ES"/>
        </w:rPr>
        <w:t xml:space="preserve"> </w:t>
      </w:r>
      <w:r w:rsidRPr="00C032F4">
        <w:rPr>
          <w:rFonts w:ascii="GHEA Grapalat" w:hAnsi="GHEA Grapalat" w:cs="Sylfaen"/>
          <w:szCs w:val="24"/>
          <w:lang w:val="ru-RU"/>
        </w:rPr>
        <w:t>ոչինչ</w:t>
      </w:r>
      <w:r w:rsidRPr="00C032F4">
        <w:rPr>
          <w:rFonts w:ascii="GHEA Grapalat" w:hAnsi="GHEA Grapalat" w:cs="Sylfaen"/>
          <w:szCs w:val="24"/>
          <w:lang w:val="es-ES"/>
        </w:rPr>
        <w:t xml:space="preserve"> </w:t>
      </w:r>
      <w:r w:rsidRPr="00C032F4">
        <w:rPr>
          <w:rFonts w:ascii="GHEA Grapalat" w:hAnsi="GHEA Grapalat" w:cs="Sylfaen"/>
          <w:szCs w:val="24"/>
          <w:lang w:val="ru-RU"/>
        </w:rPr>
        <w:t>է։</w:t>
      </w:r>
    </w:p>
    <w:p w14:paraId="08EB3B2E" w14:textId="77777777" w:rsidR="00583092" w:rsidRPr="00C032F4" w:rsidRDefault="00583092" w:rsidP="00EF3662">
      <w:pPr>
        <w:ind w:firstLine="567"/>
        <w:jc w:val="center"/>
        <w:rPr>
          <w:rFonts w:ascii="GHEA Grapalat" w:hAnsi="GHEA Grapalat"/>
          <w:b/>
          <w:sz w:val="20"/>
          <w:lang w:val="es-ES"/>
        </w:rPr>
      </w:pPr>
    </w:p>
    <w:p w14:paraId="434A1A5E" w14:textId="77777777" w:rsidR="000313A6" w:rsidRPr="00C032F4" w:rsidRDefault="00AA0AD8" w:rsidP="00EF3662">
      <w:pPr>
        <w:jc w:val="center"/>
        <w:rPr>
          <w:rFonts w:ascii="GHEA Grapalat" w:hAnsi="GHEA Grapalat" w:cs="Arial"/>
          <w:b/>
          <w:iCs/>
          <w:sz w:val="20"/>
          <w:lang w:val="af-ZA"/>
        </w:rPr>
      </w:pPr>
      <w:r w:rsidRPr="00C032F4">
        <w:rPr>
          <w:rFonts w:ascii="GHEA Grapalat" w:hAnsi="GHEA Grapalat"/>
          <w:b/>
          <w:iCs/>
          <w:sz w:val="20"/>
          <w:lang w:val="es-ES"/>
        </w:rPr>
        <w:t>9</w:t>
      </w:r>
      <w:r w:rsidR="008D5016" w:rsidRPr="00C032F4">
        <w:rPr>
          <w:rFonts w:ascii="GHEA Grapalat" w:hAnsi="GHEA Grapalat"/>
          <w:b/>
          <w:iCs/>
          <w:sz w:val="20"/>
          <w:lang w:val="af-ZA"/>
        </w:rPr>
        <w:t xml:space="preserve">. </w:t>
      </w:r>
      <w:r w:rsidR="008D5016" w:rsidRPr="00C032F4">
        <w:rPr>
          <w:rFonts w:ascii="GHEA Grapalat" w:hAnsi="GHEA Grapalat" w:cs="Sylfaen"/>
          <w:b/>
          <w:iCs/>
          <w:sz w:val="20"/>
          <w:lang w:val="af-ZA"/>
        </w:rPr>
        <w:t>ՊԱՅՄԱՆԱԳՐԻ</w:t>
      </w:r>
      <w:r w:rsidR="008D5016" w:rsidRPr="00C032F4">
        <w:rPr>
          <w:rFonts w:ascii="GHEA Grapalat" w:hAnsi="GHEA Grapalat" w:cs="Arial"/>
          <w:b/>
          <w:iCs/>
          <w:sz w:val="20"/>
          <w:lang w:val="af-ZA"/>
        </w:rPr>
        <w:t xml:space="preserve"> </w:t>
      </w:r>
      <w:r w:rsidR="008D5016" w:rsidRPr="00C032F4">
        <w:rPr>
          <w:rFonts w:ascii="GHEA Grapalat" w:hAnsi="GHEA Grapalat" w:cs="Sylfaen"/>
          <w:b/>
          <w:iCs/>
          <w:sz w:val="20"/>
          <w:lang w:val="af-ZA"/>
        </w:rPr>
        <w:t>ԿՆՔՈՒՄԸ</w:t>
      </w:r>
      <w:r w:rsidR="008D5016" w:rsidRPr="00C032F4">
        <w:rPr>
          <w:rFonts w:ascii="GHEA Grapalat" w:hAnsi="GHEA Grapalat" w:cs="Arial"/>
          <w:b/>
          <w:iCs/>
          <w:sz w:val="20"/>
          <w:lang w:val="af-ZA"/>
        </w:rPr>
        <w:t xml:space="preserve"> </w:t>
      </w:r>
    </w:p>
    <w:p w14:paraId="0CE26D01" w14:textId="77777777" w:rsidR="00096865" w:rsidRPr="00C032F4" w:rsidRDefault="00096865" w:rsidP="00EF3662">
      <w:pPr>
        <w:jc w:val="center"/>
        <w:rPr>
          <w:rFonts w:ascii="GHEA Grapalat" w:hAnsi="GHEA Grapalat"/>
          <w:b/>
          <w:iCs/>
          <w:sz w:val="20"/>
          <w:lang w:val="af-ZA"/>
        </w:rPr>
      </w:pPr>
    </w:p>
    <w:p w14:paraId="657C8592" w14:textId="77777777" w:rsidR="00096865" w:rsidRPr="00C032F4" w:rsidRDefault="00AA0AD8" w:rsidP="00EF3662">
      <w:pPr>
        <w:ind w:firstLine="567"/>
        <w:jc w:val="both"/>
        <w:rPr>
          <w:rFonts w:ascii="GHEA Grapalat" w:hAnsi="GHEA Grapalat" w:cs="Sylfaen"/>
          <w:sz w:val="20"/>
          <w:lang w:val="af-ZA"/>
        </w:rPr>
      </w:pPr>
      <w:r w:rsidRPr="00C032F4">
        <w:rPr>
          <w:rFonts w:ascii="GHEA Grapalat" w:hAnsi="GHEA Grapalat"/>
          <w:iCs/>
          <w:sz w:val="20"/>
          <w:lang w:val="es-ES"/>
        </w:rPr>
        <w:t>9</w:t>
      </w:r>
      <w:r w:rsidR="00096865" w:rsidRPr="00C032F4">
        <w:rPr>
          <w:rFonts w:ascii="GHEA Grapalat" w:hAnsi="GHEA Grapalat"/>
          <w:iCs/>
          <w:sz w:val="20"/>
          <w:lang w:val="af-ZA"/>
        </w:rPr>
        <w:t xml:space="preserve">.1 </w:t>
      </w:r>
      <w:r w:rsidR="00096865" w:rsidRPr="00C032F4">
        <w:rPr>
          <w:rFonts w:ascii="GHEA Grapalat" w:hAnsi="GHEA Grapalat" w:cs="Sylfaen"/>
          <w:sz w:val="20"/>
          <w:lang w:val="ru-RU"/>
        </w:rPr>
        <w:t>Պայմանագիր</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կնքվում</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է</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հանձնաժողովի</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որոշման</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հիման</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վրա</w:t>
      </w:r>
      <w:r w:rsidR="00096865" w:rsidRPr="00C032F4">
        <w:rPr>
          <w:rFonts w:ascii="GHEA Grapalat" w:hAnsi="GHEA Grapalat" w:cs="Sylfaen"/>
          <w:sz w:val="20"/>
          <w:lang w:val="af-ZA"/>
        </w:rPr>
        <w:t xml:space="preserve">` </w:t>
      </w:r>
      <w:r w:rsidRPr="00C032F4">
        <w:rPr>
          <w:rFonts w:ascii="GHEA Grapalat" w:hAnsi="GHEA Grapalat" w:cs="Sylfaen"/>
          <w:sz w:val="20"/>
        </w:rPr>
        <w:t>պ</w:t>
      </w:r>
      <w:r w:rsidR="00096865" w:rsidRPr="00C032F4">
        <w:rPr>
          <w:rFonts w:ascii="GHEA Grapalat" w:hAnsi="GHEA Grapalat" w:cs="Sylfaen"/>
          <w:sz w:val="20"/>
          <w:lang w:val="ru-RU"/>
        </w:rPr>
        <w:t>ատվիրատուի</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կողմից</w:t>
      </w:r>
      <w:r w:rsidR="004D5671" w:rsidRPr="00C032F4">
        <w:rPr>
          <w:rFonts w:ascii="GHEA Grapalat" w:hAnsi="GHEA Grapalat" w:cs="Sylfaen"/>
          <w:sz w:val="20"/>
          <w:lang w:val="ru-RU"/>
        </w:rPr>
        <w:t>։</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Պայմանագիրը</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կնքվում</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է</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գրավոր</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մեկ</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փաստաթուղթ</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կազմելու</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միջոցով</w:t>
      </w:r>
      <w:r w:rsidR="004D5671" w:rsidRPr="00C032F4">
        <w:rPr>
          <w:rFonts w:ascii="GHEA Grapalat" w:hAnsi="GHEA Grapalat" w:cs="Sylfaen"/>
          <w:sz w:val="20"/>
          <w:lang w:val="ru-RU"/>
        </w:rPr>
        <w:t>։</w:t>
      </w:r>
    </w:p>
    <w:p w14:paraId="751D1371" w14:textId="77777777" w:rsidR="00EB6E54" w:rsidRPr="00C032F4" w:rsidRDefault="00AA0AD8" w:rsidP="00EF3662">
      <w:pPr>
        <w:ind w:firstLine="567"/>
        <w:jc w:val="both"/>
        <w:rPr>
          <w:rFonts w:ascii="GHEA Grapalat" w:hAnsi="GHEA Grapalat" w:cs="Sylfaen"/>
          <w:sz w:val="20"/>
          <w:lang w:val="af-ZA"/>
        </w:rPr>
      </w:pPr>
      <w:r w:rsidRPr="00C032F4">
        <w:rPr>
          <w:rFonts w:ascii="GHEA Grapalat" w:hAnsi="GHEA Grapalat" w:cs="Sylfaen"/>
          <w:sz w:val="20"/>
          <w:lang w:val="af-ZA"/>
        </w:rPr>
        <w:t>9</w:t>
      </w:r>
      <w:r w:rsidR="00096865" w:rsidRPr="00C032F4">
        <w:rPr>
          <w:rFonts w:ascii="GHEA Grapalat" w:hAnsi="GHEA Grapalat" w:cs="Sylfaen"/>
          <w:sz w:val="20"/>
          <w:lang w:val="af-ZA"/>
        </w:rPr>
        <w:t xml:space="preserve">.2 </w:t>
      </w:r>
      <w:r w:rsidR="00EB6E54" w:rsidRPr="00C032F4">
        <w:rPr>
          <w:rFonts w:ascii="GHEA Grapalat" w:hAnsi="GHEA Grapalat" w:cs="Sylfaen"/>
          <w:sz w:val="20"/>
          <w:lang w:val="ru-RU"/>
        </w:rPr>
        <w:t>Սույն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հրավերի</w:t>
      </w:r>
      <w:r w:rsidR="00EB6E54" w:rsidRPr="00C032F4">
        <w:rPr>
          <w:rFonts w:ascii="GHEA Grapalat" w:hAnsi="GHEA Grapalat" w:cs="Sylfaen"/>
          <w:sz w:val="20"/>
          <w:lang w:val="af-ZA"/>
        </w:rPr>
        <w:t xml:space="preserve"> </w:t>
      </w:r>
      <w:r w:rsidR="005D3674" w:rsidRPr="00C032F4">
        <w:rPr>
          <w:rFonts w:ascii="GHEA Grapalat" w:hAnsi="GHEA Grapalat" w:cs="Sylfaen"/>
          <w:sz w:val="20"/>
          <w:lang w:val="af-ZA"/>
        </w:rPr>
        <w:t>1-</w:t>
      </w:r>
      <w:proofErr w:type="spellStart"/>
      <w:r w:rsidR="005D3674" w:rsidRPr="00C032F4">
        <w:rPr>
          <w:rFonts w:ascii="GHEA Grapalat" w:hAnsi="GHEA Grapalat" w:cs="Sylfaen"/>
          <w:sz w:val="20"/>
        </w:rPr>
        <w:t>ին</w:t>
      </w:r>
      <w:proofErr w:type="spellEnd"/>
      <w:r w:rsidR="005D3674" w:rsidRPr="00C032F4">
        <w:rPr>
          <w:rFonts w:ascii="GHEA Grapalat" w:hAnsi="GHEA Grapalat" w:cs="Sylfaen"/>
          <w:sz w:val="20"/>
          <w:lang w:val="af-ZA"/>
        </w:rPr>
        <w:t xml:space="preserve"> </w:t>
      </w:r>
      <w:proofErr w:type="spellStart"/>
      <w:r w:rsidR="005D3674" w:rsidRPr="00C032F4">
        <w:rPr>
          <w:rFonts w:ascii="GHEA Grapalat" w:hAnsi="GHEA Grapalat" w:cs="Sylfaen"/>
          <w:sz w:val="20"/>
        </w:rPr>
        <w:t>մասի</w:t>
      </w:r>
      <w:proofErr w:type="spellEnd"/>
      <w:r w:rsidR="005D3674" w:rsidRPr="00C032F4">
        <w:rPr>
          <w:rFonts w:ascii="GHEA Grapalat" w:hAnsi="GHEA Grapalat" w:cs="Sylfaen"/>
          <w:sz w:val="20"/>
          <w:lang w:val="af-ZA"/>
        </w:rPr>
        <w:t xml:space="preserve"> </w:t>
      </w:r>
      <w:r w:rsidRPr="00C032F4">
        <w:rPr>
          <w:rFonts w:ascii="GHEA Grapalat" w:hAnsi="GHEA Grapalat" w:cs="Sylfaen"/>
          <w:sz w:val="20"/>
          <w:lang w:val="af-ZA"/>
        </w:rPr>
        <w:t>8</w:t>
      </w:r>
      <w:r w:rsidR="003717D2" w:rsidRPr="00C032F4">
        <w:rPr>
          <w:rFonts w:ascii="GHEA Grapalat" w:hAnsi="GHEA Grapalat" w:cs="Sylfaen"/>
          <w:sz w:val="20"/>
          <w:lang w:val="hy-AM"/>
        </w:rPr>
        <w:t>.</w:t>
      </w:r>
      <w:r w:rsidR="00F96621" w:rsidRPr="00C032F4">
        <w:rPr>
          <w:rFonts w:ascii="GHEA Grapalat" w:hAnsi="GHEA Grapalat" w:cs="Sylfaen"/>
          <w:sz w:val="20"/>
          <w:lang w:val="af-ZA"/>
        </w:rPr>
        <w:t>2</w:t>
      </w:r>
      <w:r w:rsidR="00B56A92" w:rsidRPr="00C032F4">
        <w:rPr>
          <w:rFonts w:ascii="GHEA Grapalat" w:hAnsi="GHEA Grapalat" w:cs="Sylfaen"/>
          <w:sz w:val="20"/>
          <w:lang w:val="af-ZA"/>
        </w:rPr>
        <w:t>5</w:t>
      </w:r>
      <w:r w:rsidR="00D61B60" w:rsidRPr="00C032F4">
        <w:rPr>
          <w:rFonts w:ascii="GHEA Grapalat" w:hAnsi="GHEA Grapalat" w:cs="Sylfaen"/>
          <w:sz w:val="20"/>
          <w:lang w:val="af-ZA"/>
        </w:rPr>
        <w:t xml:space="preserve"> </w:t>
      </w:r>
      <w:r w:rsidR="00EB6E54" w:rsidRPr="00C032F4">
        <w:rPr>
          <w:rFonts w:ascii="GHEA Grapalat" w:hAnsi="GHEA Grapalat" w:cs="Sylfaen"/>
          <w:sz w:val="20"/>
          <w:lang w:val="ru-RU"/>
        </w:rPr>
        <w:t>կետով</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սահմանված</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անգործության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ժամկետը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լրանալուն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հաջորդող</w:t>
      </w:r>
      <w:r w:rsidR="00EB6E54" w:rsidRPr="00C032F4">
        <w:rPr>
          <w:rFonts w:ascii="GHEA Grapalat" w:hAnsi="GHEA Grapalat" w:cs="Sylfaen"/>
          <w:sz w:val="20"/>
          <w:lang w:val="af-ZA"/>
        </w:rPr>
        <w:t xml:space="preserve"> </w:t>
      </w:r>
      <w:r w:rsidR="004E2F96" w:rsidRPr="00C032F4">
        <w:rPr>
          <w:rFonts w:ascii="GHEA Grapalat" w:hAnsi="GHEA Grapalat" w:cs="Sylfaen"/>
          <w:sz w:val="20"/>
          <w:lang w:val="hy-AM"/>
        </w:rPr>
        <w:t>չորրորդ</w:t>
      </w:r>
      <w:r w:rsidR="004E2F96" w:rsidRPr="00C032F4">
        <w:rPr>
          <w:rFonts w:ascii="GHEA Grapalat" w:hAnsi="GHEA Grapalat" w:cs="Sylfaen"/>
          <w:sz w:val="20"/>
          <w:lang w:val="af-ZA"/>
        </w:rPr>
        <w:t xml:space="preserve"> </w:t>
      </w:r>
      <w:r w:rsidR="00EB6E54" w:rsidRPr="00C032F4">
        <w:rPr>
          <w:rFonts w:ascii="GHEA Grapalat" w:hAnsi="GHEA Grapalat" w:cs="Sylfaen"/>
          <w:sz w:val="20"/>
          <w:lang w:val="ru-RU"/>
        </w:rPr>
        <w:t>աշխատանքային</w:t>
      </w:r>
      <w:r w:rsidR="00EB6E54" w:rsidRPr="00C032F4">
        <w:rPr>
          <w:rFonts w:ascii="GHEA Grapalat" w:hAnsi="GHEA Grapalat" w:cs="Sylfaen"/>
          <w:sz w:val="20"/>
          <w:lang w:val="af-ZA"/>
        </w:rPr>
        <w:t xml:space="preserve"> </w:t>
      </w:r>
      <w:r w:rsidR="004E2F96" w:rsidRPr="00C032F4">
        <w:rPr>
          <w:rFonts w:ascii="GHEA Grapalat" w:hAnsi="GHEA Grapalat" w:cs="Sylfaen"/>
          <w:sz w:val="20"/>
          <w:lang w:val="hy-AM"/>
        </w:rPr>
        <w:t>օրը</w:t>
      </w:r>
      <w:r w:rsidRPr="00C032F4">
        <w:rPr>
          <w:rFonts w:ascii="GHEA Grapalat" w:hAnsi="GHEA Grapalat" w:cs="Sylfaen"/>
          <w:sz w:val="20"/>
        </w:rPr>
        <w:t>պ</w:t>
      </w:r>
      <w:r w:rsidR="00EB6E54" w:rsidRPr="00C032F4">
        <w:rPr>
          <w:rFonts w:ascii="GHEA Grapalat" w:hAnsi="GHEA Grapalat" w:cs="Sylfaen"/>
          <w:sz w:val="20"/>
          <w:lang w:val="ru-RU"/>
        </w:rPr>
        <w:t>ատվիրատուն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ծանուցում</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է</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ընտրված</w:t>
      </w:r>
      <w:r w:rsidR="00EB6E54" w:rsidRPr="00C032F4">
        <w:rPr>
          <w:rFonts w:ascii="GHEA Grapalat" w:hAnsi="GHEA Grapalat" w:cs="Sylfaen"/>
          <w:sz w:val="20"/>
          <w:lang w:val="af-ZA"/>
        </w:rPr>
        <w:t xml:space="preserve"> </w:t>
      </w:r>
      <w:r w:rsidR="005457B4" w:rsidRPr="00C032F4">
        <w:rPr>
          <w:rFonts w:ascii="GHEA Grapalat" w:hAnsi="GHEA Grapalat" w:cs="Sylfaen"/>
          <w:sz w:val="20"/>
        </w:rPr>
        <w:t>մ</w:t>
      </w:r>
      <w:r w:rsidR="00EB6E54" w:rsidRPr="00C032F4">
        <w:rPr>
          <w:rFonts w:ascii="GHEA Grapalat" w:hAnsi="GHEA Grapalat" w:cs="Sylfaen"/>
          <w:sz w:val="20"/>
          <w:lang w:val="ru-RU"/>
        </w:rPr>
        <w:t>ասնակցին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ներկայացնելով</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պայմանագիր</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կնքելու</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առաջարկը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և</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պայմանագրի</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նախագիծը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Ընդ</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որում</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պայմանագիրը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կարող</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է</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կնքվել</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ոչ</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շուտ</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քան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սույն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հրավերի</w:t>
      </w:r>
      <w:r w:rsidR="00EB6E54" w:rsidRPr="00C032F4">
        <w:rPr>
          <w:rFonts w:ascii="GHEA Grapalat" w:hAnsi="GHEA Grapalat" w:cs="Sylfaen"/>
          <w:sz w:val="20"/>
          <w:lang w:val="af-ZA"/>
        </w:rPr>
        <w:t xml:space="preserve"> </w:t>
      </w:r>
      <w:r w:rsidR="005D3674" w:rsidRPr="00C032F4">
        <w:rPr>
          <w:rFonts w:ascii="GHEA Grapalat" w:hAnsi="GHEA Grapalat" w:cs="Sylfaen"/>
          <w:sz w:val="20"/>
          <w:lang w:val="af-ZA"/>
        </w:rPr>
        <w:t>1-</w:t>
      </w:r>
      <w:proofErr w:type="spellStart"/>
      <w:r w:rsidR="005D3674" w:rsidRPr="00C032F4">
        <w:rPr>
          <w:rFonts w:ascii="GHEA Grapalat" w:hAnsi="GHEA Grapalat" w:cs="Sylfaen"/>
          <w:sz w:val="20"/>
        </w:rPr>
        <w:t>ին</w:t>
      </w:r>
      <w:proofErr w:type="spellEnd"/>
      <w:r w:rsidR="005D3674" w:rsidRPr="00C032F4">
        <w:rPr>
          <w:rFonts w:ascii="GHEA Grapalat" w:hAnsi="GHEA Grapalat" w:cs="Sylfaen"/>
          <w:sz w:val="20"/>
          <w:lang w:val="af-ZA"/>
        </w:rPr>
        <w:t xml:space="preserve"> </w:t>
      </w:r>
      <w:proofErr w:type="spellStart"/>
      <w:r w:rsidR="005D3674" w:rsidRPr="00C032F4">
        <w:rPr>
          <w:rFonts w:ascii="GHEA Grapalat" w:hAnsi="GHEA Grapalat" w:cs="Sylfaen"/>
          <w:sz w:val="20"/>
        </w:rPr>
        <w:t>մասի</w:t>
      </w:r>
      <w:proofErr w:type="spellEnd"/>
      <w:r w:rsidR="005D3674" w:rsidRPr="00C032F4">
        <w:rPr>
          <w:rFonts w:ascii="GHEA Grapalat" w:hAnsi="GHEA Grapalat" w:cs="Sylfaen"/>
          <w:sz w:val="20"/>
          <w:lang w:val="af-ZA"/>
        </w:rPr>
        <w:t xml:space="preserve"> </w:t>
      </w:r>
      <w:r w:rsidRPr="00C032F4">
        <w:rPr>
          <w:rFonts w:ascii="GHEA Grapalat" w:hAnsi="GHEA Grapalat" w:cs="Sylfaen"/>
          <w:sz w:val="20"/>
          <w:lang w:val="af-ZA"/>
        </w:rPr>
        <w:t>8</w:t>
      </w:r>
      <w:r w:rsidR="003717D2" w:rsidRPr="00C032F4">
        <w:rPr>
          <w:rFonts w:ascii="GHEA Grapalat" w:hAnsi="GHEA Grapalat" w:cs="Sylfaen"/>
          <w:sz w:val="20"/>
          <w:lang w:val="hy-AM"/>
        </w:rPr>
        <w:t>.</w:t>
      </w:r>
      <w:r w:rsidR="00F96621" w:rsidRPr="00C032F4">
        <w:rPr>
          <w:rFonts w:ascii="GHEA Grapalat" w:hAnsi="GHEA Grapalat" w:cs="Sylfaen"/>
          <w:sz w:val="20"/>
          <w:lang w:val="af-ZA"/>
        </w:rPr>
        <w:t>2</w:t>
      </w:r>
      <w:r w:rsidR="00B56A92" w:rsidRPr="00C032F4">
        <w:rPr>
          <w:rFonts w:ascii="GHEA Grapalat" w:hAnsi="GHEA Grapalat" w:cs="Sylfaen"/>
          <w:sz w:val="20"/>
          <w:lang w:val="af-ZA"/>
        </w:rPr>
        <w:t xml:space="preserve">5 </w:t>
      </w:r>
      <w:r w:rsidR="00EB6E54" w:rsidRPr="00C032F4">
        <w:rPr>
          <w:rFonts w:ascii="GHEA Grapalat" w:hAnsi="GHEA Grapalat" w:cs="Sylfaen"/>
          <w:sz w:val="20"/>
          <w:lang w:val="ru-RU"/>
        </w:rPr>
        <w:t>կետով</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սահմանված</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անգործության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ժամկետը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լրանալու</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օրվան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հաջորդող</w:t>
      </w:r>
      <w:r w:rsidR="00EB6E54" w:rsidRPr="00C032F4">
        <w:rPr>
          <w:rFonts w:ascii="GHEA Grapalat" w:hAnsi="GHEA Grapalat" w:cs="Sylfaen"/>
          <w:sz w:val="20"/>
          <w:lang w:val="af-ZA"/>
        </w:rPr>
        <w:t xml:space="preserve"> </w:t>
      </w:r>
      <w:r w:rsidR="004E2F96" w:rsidRPr="00C032F4">
        <w:rPr>
          <w:rFonts w:ascii="GHEA Grapalat" w:hAnsi="GHEA Grapalat" w:cs="Sylfaen"/>
          <w:sz w:val="20"/>
          <w:lang w:val="hy-AM"/>
        </w:rPr>
        <w:t>չորրորդ</w:t>
      </w:r>
      <w:r w:rsidR="004E2F96" w:rsidRPr="00C032F4">
        <w:rPr>
          <w:rFonts w:ascii="GHEA Grapalat" w:hAnsi="GHEA Grapalat" w:cs="Sylfaen"/>
          <w:sz w:val="20"/>
          <w:lang w:val="af-ZA"/>
        </w:rPr>
        <w:t xml:space="preserve"> </w:t>
      </w:r>
      <w:r w:rsidR="00EB6E54" w:rsidRPr="00C032F4">
        <w:rPr>
          <w:rFonts w:ascii="GHEA Grapalat" w:hAnsi="GHEA Grapalat" w:cs="Sylfaen"/>
          <w:sz w:val="20"/>
          <w:lang w:val="ru-RU"/>
        </w:rPr>
        <w:t>աշխատանքային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օրը</w:t>
      </w:r>
      <w:r w:rsidR="00EB6E54" w:rsidRPr="00C032F4">
        <w:rPr>
          <w:rFonts w:ascii="GHEA Grapalat" w:hAnsi="GHEA Grapalat" w:cs="Sylfaen"/>
          <w:sz w:val="20"/>
          <w:lang w:val="af-ZA"/>
        </w:rPr>
        <w:t>:</w:t>
      </w:r>
    </w:p>
    <w:p w14:paraId="777FDB58" w14:textId="77777777" w:rsidR="00B56A92" w:rsidRPr="00C032F4" w:rsidRDefault="00AA0AD8" w:rsidP="00EF3662">
      <w:pPr>
        <w:ind w:firstLine="567"/>
        <w:jc w:val="both"/>
        <w:rPr>
          <w:rFonts w:ascii="GHEA Grapalat" w:hAnsi="GHEA Grapalat" w:cs="Sylfaen"/>
          <w:sz w:val="20"/>
          <w:lang w:val="af-ZA"/>
        </w:rPr>
      </w:pPr>
      <w:r w:rsidRPr="00C032F4">
        <w:rPr>
          <w:rFonts w:ascii="GHEA Grapalat" w:hAnsi="GHEA Grapalat" w:cs="Sylfaen"/>
          <w:sz w:val="20"/>
          <w:lang w:val="af-ZA"/>
        </w:rPr>
        <w:t>9</w:t>
      </w:r>
      <w:r w:rsidR="003717D2" w:rsidRPr="00C032F4">
        <w:rPr>
          <w:rFonts w:ascii="GHEA Grapalat" w:hAnsi="GHEA Grapalat" w:cs="Sylfaen"/>
          <w:sz w:val="20"/>
          <w:lang w:val="hy-AM"/>
        </w:rPr>
        <w:t>.3</w:t>
      </w:r>
      <w:r w:rsidR="00F23A51" w:rsidRPr="00C032F4">
        <w:rPr>
          <w:rFonts w:ascii="GHEA Grapalat" w:hAnsi="GHEA Grapalat" w:cs="Sylfaen"/>
          <w:sz w:val="20"/>
          <w:lang w:val="af-ZA"/>
        </w:rPr>
        <w:t xml:space="preserve"> </w:t>
      </w:r>
      <w:r w:rsidR="00EB6E54" w:rsidRPr="00C032F4">
        <w:rPr>
          <w:rFonts w:ascii="GHEA Grapalat" w:hAnsi="GHEA Grapalat" w:cs="Sylfaen"/>
          <w:sz w:val="20"/>
          <w:lang w:val="ru-RU"/>
        </w:rPr>
        <w:t>Ընտրված</w:t>
      </w:r>
      <w:r w:rsidR="00EB6E54" w:rsidRPr="00C032F4">
        <w:rPr>
          <w:rFonts w:ascii="GHEA Grapalat" w:hAnsi="GHEA Grapalat" w:cs="Sylfaen"/>
          <w:sz w:val="20"/>
          <w:lang w:val="af-ZA"/>
        </w:rPr>
        <w:t xml:space="preserve"> </w:t>
      </w:r>
      <w:r w:rsidRPr="00C032F4">
        <w:rPr>
          <w:rFonts w:ascii="GHEA Grapalat" w:hAnsi="GHEA Grapalat" w:cs="Sylfaen"/>
          <w:sz w:val="20"/>
        </w:rPr>
        <w:t>մ</w:t>
      </w:r>
      <w:r w:rsidR="00EB6E54" w:rsidRPr="00C032F4">
        <w:rPr>
          <w:rFonts w:ascii="GHEA Grapalat" w:hAnsi="GHEA Grapalat" w:cs="Sylfaen"/>
          <w:sz w:val="20"/>
          <w:lang w:val="ru-RU"/>
        </w:rPr>
        <w:t>ասնակցին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պայմանագիր</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կնքելու</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առաջարկը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և</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կնքվելիք</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պայմանագրի</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նախագիծը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հանձնաժողովի</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քարտուղարը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տրամադրում</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է</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էլեկտրոնային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եղանակով</w:t>
      </w:r>
      <w:r w:rsidR="00EB6E54" w:rsidRPr="00C032F4">
        <w:rPr>
          <w:rFonts w:ascii="GHEA Grapalat" w:hAnsi="GHEA Grapalat" w:cs="Sylfaen"/>
          <w:sz w:val="20"/>
          <w:lang w:val="af-ZA"/>
        </w:rPr>
        <w:t>:</w:t>
      </w:r>
    </w:p>
    <w:p w14:paraId="7F0EC490" w14:textId="77777777" w:rsidR="009365B5" w:rsidRPr="00C032F4" w:rsidRDefault="00EB6E54"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 </w:t>
      </w:r>
      <w:r w:rsidR="00AA0AD8" w:rsidRPr="00C032F4">
        <w:rPr>
          <w:rFonts w:ascii="GHEA Grapalat" w:hAnsi="GHEA Grapalat" w:cs="Sylfaen"/>
          <w:sz w:val="20"/>
          <w:lang w:val="af-ZA"/>
        </w:rPr>
        <w:t>9</w:t>
      </w:r>
      <w:r w:rsidR="003717D2" w:rsidRPr="00C032F4">
        <w:rPr>
          <w:rFonts w:ascii="GHEA Grapalat" w:hAnsi="GHEA Grapalat" w:cs="Sylfaen"/>
          <w:sz w:val="20"/>
          <w:lang w:val="af-ZA"/>
        </w:rPr>
        <w:t>.4</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Պայմանագիր</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կնքելու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մասին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պատվիրատուի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ծանուցումն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ընտրված</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մասնակցին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ուղարկելու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օրը</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հանձնաժողովի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քարտուղարը</w:t>
      </w:r>
      <w:r w:rsidR="009365B5" w:rsidRPr="00C032F4">
        <w:rPr>
          <w:rFonts w:ascii="GHEA Grapalat" w:hAnsi="GHEA Grapalat" w:cs="Sylfaen"/>
          <w:sz w:val="20"/>
          <w:lang w:val="af-ZA"/>
        </w:rPr>
        <w:t xml:space="preserve"> </w:t>
      </w:r>
      <w:r w:rsidR="00AA0AD8" w:rsidRPr="00C032F4">
        <w:rPr>
          <w:rFonts w:ascii="GHEA Grapalat" w:hAnsi="GHEA Grapalat" w:cs="Sylfaen"/>
          <w:sz w:val="20"/>
        </w:rPr>
        <w:t>հ</w:t>
      </w:r>
      <w:r w:rsidR="009365B5" w:rsidRPr="00C032F4">
        <w:rPr>
          <w:rFonts w:ascii="GHEA Grapalat" w:hAnsi="GHEA Grapalat" w:cs="Sylfaen"/>
          <w:sz w:val="20"/>
          <w:lang w:val="ru-RU"/>
        </w:rPr>
        <w:t>ամակարգի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միջոցով</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ընտրված</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մասնակցի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էլեկտրոնային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փոստին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ուղարկում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է</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ծանուցում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պայմանագիր</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կնքելու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առաջարկը</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տրամադրված</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լինելու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մասին</w:t>
      </w:r>
      <w:r w:rsidR="009365B5" w:rsidRPr="00C032F4">
        <w:rPr>
          <w:rFonts w:ascii="GHEA Grapalat" w:hAnsi="GHEA Grapalat" w:cs="Sylfaen"/>
          <w:sz w:val="20"/>
          <w:lang w:val="af-ZA"/>
        </w:rPr>
        <w:t>:</w:t>
      </w:r>
    </w:p>
    <w:p w14:paraId="7497C36B" w14:textId="3C1B6F8D" w:rsidR="004E2F96" w:rsidRPr="00C032F4" w:rsidRDefault="00AA0AD8" w:rsidP="004E2F96">
      <w:pPr>
        <w:ind w:firstLine="567"/>
        <w:jc w:val="both"/>
        <w:rPr>
          <w:rFonts w:ascii="GHEA Grapalat" w:hAnsi="GHEA Grapalat" w:cs="Sylfaen"/>
          <w:sz w:val="20"/>
          <w:lang w:val="hy-AM"/>
        </w:rPr>
      </w:pPr>
      <w:r w:rsidRPr="00C032F4">
        <w:rPr>
          <w:rFonts w:ascii="GHEA Grapalat" w:hAnsi="GHEA Grapalat" w:cs="Sylfaen"/>
          <w:sz w:val="20"/>
          <w:lang w:val="af-ZA"/>
        </w:rPr>
        <w:t>9</w:t>
      </w:r>
      <w:r w:rsidR="003717D2" w:rsidRPr="00C032F4">
        <w:rPr>
          <w:rFonts w:ascii="GHEA Grapalat" w:hAnsi="GHEA Grapalat" w:cs="Sylfaen"/>
          <w:sz w:val="20"/>
          <w:lang w:val="hy-AM"/>
        </w:rPr>
        <w:t>.5</w:t>
      </w:r>
      <w:r w:rsidR="00096865" w:rsidRPr="00C032F4">
        <w:rPr>
          <w:rFonts w:ascii="GHEA Grapalat" w:hAnsi="GHEA Grapalat" w:cs="Sylfaen"/>
          <w:sz w:val="20"/>
          <w:lang w:val="af-ZA"/>
        </w:rPr>
        <w:t xml:space="preserve"> </w:t>
      </w:r>
      <w:r w:rsidR="004E2F96" w:rsidRPr="00C032F4">
        <w:rPr>
          <w:rFonts w:ascii="GHEA Grapalat" w:hAnsi="GHEA Grapalat" w:cs="Sylfaen"/>
          <w:sz w:val="20"/>
          <w:lang w:val="hy-AM"/>
        </w:rPr>
        <w:t>Եթե</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ընտրված</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մասնակիցը</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պայմանագիր</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կնքելու</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մասին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ծանուցումը</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և</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պայմանագրի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նախագիծն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ստանալուց</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 xml:space="preserve">հետո </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սույն հրավերի 10</w:t>
      </w:r>
      <w:r w:rsidR="004E2F96" w:rsidRPr="00C032F4">
        <w:rPr>
          <w:rFonts w:ascii="Cambria Math" w:hAnsi="Cambria Math" w:cs="Cambria Math"/>
          <w:sz w:val="20"/>
          <w:lang w:val="hy-AM"/>
        </w:rPr>
        <w:t>․</w:t>
      </w:r>
      <w:r w:rsidR="004E2F96" w:rsidRPr="00C032F4">
        <w:rPr>
          <w:rFonts w:ascii="GHEA Grapalat" w:hAnsi="GHEA Grapalat" w:cs="Sylfaen"/>
          <w:sz w:val="20"/>
          <w:lang w:val="hy-AM"/>
        </w:rPr>
        <w:t xml:space="preserve">1 </w:t>
      </w:r>
      <w:r w:rsidR="004E2F96" w:rsidRPr="00C032F4">
        <w:rPr>
          <w:rFonts w:ascii="GHEA Grapalat" w:hAnsi="GHEA Grapalat" w:cs="GHEA Grapalat"/>
          <w:sz w:val="20"/>
          <w:lang w:val="hy-AM"/>
        </w:rPr>
        <w:t>կետով</w:t>
      </w:r>
      <w:r w:rsidR="004E2F96" w:rsidRPr="00C032F4">
        <w:rPr>
          <w:rFonts w:ascii="GHEA Grapalat" w:hAnsi="GHEA Grapalat" w:cs="Sylfaen"/>
          <w:sz w:val="20"/>
          <w:lang w:val="hy-AM"/>
        </w:rPr>
        <w:t xml:space="preserve"> նախատեսված ժամկետում, իսկ կնքվելիք պայմանագրի նախագծով</w:t>
      </w:r>
      <w:r w:rsidR="004E2F96" w:rsidRPr="00C032F4">
        <w:rPr>
          <w:rFonts w:ascii="Courier New" w:hAnsi="Courier New" w:cs="Courier New"/>
          <w:sz w:val="20"/>
          <w:lang w:val="hy-AM"/>
        </w:rPr>
        <w:t> </w:t>
      </w:r>
      <w:r w:rsidR="004E2F96" w:rsidRPr="00C032F4">
        <w:rPr>
          <w:rFonts w:ascii="GHEA Grapalat" w:hAnsi="GHEA Grapalat" w:cs="Sylfaen"/>
          <w:sz w:val="20"/>
          <w:lang w:val="hy-AM"/>
        </w:rPr>
        <w:t>կանխավճար նախատեսված լինելու դեպքում՝ 10 աշխատանքային օրվա ընթացքում չի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ստորագրում</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պայմանագիրը</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և</w:t>
      </w:r>
      <w:r w:rsidR="004E2F96" w:rsidRPr="00C032F4">
        <w:rPr>
          <w:rFonts w:ascii="GHEA Grapalat" w:hAnsi="GHEA Grapalat" w:cs="Sylfaen"/>
          <w:sz w:val="20"/>
          <w:lang w:val="af-ZA"/>
        </w:rPr>
        <w:t xml:space="preserve"> պ</w:t>
      </w:r>
      <w:r w:rsidR="004E2F96" w:rsidRPr="00C032F4">
        <w:rPr>
          <w:rFonts w:ascii="GHEA Grapalat" w:hAnsi="GHEA Grapalat" w:cs="Sylfaen"/>
          <w:sz w:val="20"/>
          <w:lang w:val="hy-AM"/>
        </w:rPr>
        <w:t>ատվիրատուին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ներկայացնում</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պայմանագրի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ապահովումը</w:t>
      </w:r>
      <w:r w:rsidR="004E2F96" w:rsidRPr="00C032F4">
        <w:rPr>
          <w:rFonts w:ascii="GHEA Grapalat" w:hAnsi="GHEA Grapalat" w:cs="Sylfaen"/>
          <w:sz w:val="20"/>
          <w:lang w:val="af-ZA"/>
        </w:rPr>
        <w:t>,</w:t>
      </w:r>
      <w:r w:rsidR="004E2F96" w:rsidRPr="00C032F4">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C032F4">
        <w:rPr>
          <w:rFonts w:ascii="GHEA Grapalat" w:hAnsi="GHEA Grapalat" w:cs="Sylfaen"/>
          <w:i/>
          <w:sz w:val="20"/>
          <w:lang w:val="af-ZA"/>
        </w:rPr>
        <w:t xml:space="preserve"> </w:t>
      </w:r>
      <w:r w:rsidR="004E2F96" w:rsidRPr="00C032F4">
        <w:rPr>
          <w:rFonts w:ascii="GHEA Grapalat" w:hAnsi="GHEA Grapalat" w:cs="Sylfaen"/>
          <w:sz w:val="20"/>
          <w:lang w:val="hy-AM"/>
        </w:rPr>
        <w:t>ապա նա զրկվում է պայմանագիրը ստորագրելու իրավունքից։</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w:t>
      </w:r>
    </w:p>
    <w:p w14:paraId="7D30CA7E" w14:textId="77777777" w:rsidR="000313A6" w:rsidRPr="00C032F4" w:rsidRDefault="000313A6" w:rsidP="00EF3662">
      <w:pPr>
        <w:ind w:firstLine="567"/>
        <w:jc w:val="both"/>
        <w:rPr>
          <w:rFonts w:ascii="GHEA Grapalat" w:hAnsi="GHEA Grapalat" w:cs="Sylfaen"/>
          <w:sz w:val="20"/>
          <w:lang w:val="af-ZA"/>
        </w:rPr>
      </w:pPr>
      <w:r w:rsidRPr="00C032F4">
        <w:rPr>
          <w:rFonts w:ascii="GHEA Grapalat" w:hAnsi="GHEA Grapalat" w:cs="Sylfaen"/>
          <w:sz w:val="20"/>
          <w:lang w:val="hy-AM"/>
        </w:rPr>
        <w:t>Ընդ</w:t>
      </w:r>
      <w:r w:rsidRPr="00C032F4">
        <w:rPr>
          <w:rFonts w:ascii="GHEA Grapalat" w:hAnsi="GHEA Grapalat" w:cs="Sylfaen"/>
          <w:sz w:val="20"/>
          <w:lang w:val="af-ZA"/>
        </w:rPr>
        <w:t xml:space="preserve"> </w:t>
      </w:r>
      <w:r w:rsidRPr="00C032F4">
        <w:rPr>
          <w:rFonts w:ascii="GHEA Grapalat" w:hAnsi="GHEA Grapalat" w:cs="Sylfaen"/>
          <w:sz w:val="20"/>
          <w:lang w:val="hy-AM"/>
        </w:rPr>
        <w:t>որում</w:t>
      </w:r>
      <w:r w:rsidRPr="00C032F4">
        <w:rPr>
          <w:rFonts w:ascii="GHEA Grapalat" w:hAnsi="GHEA Grapalat" w:cs="Sylfaen"/>
          <w:sz w:val="20"/>
          <w:lang w:val="af-ZA"/>
        </w:rPr>
        <w:t xml:space="preserve"> </w:t>
      </w:r>
      <w:r w:rsidRPr="00C032F4">
        <w:rPr>
          <w:rFonts w:ascii="GHEA Grapalat" w:hAnsi="GHEA Grapalat" w:cs="Sylfaen"/>
          <w:sz w:val="20"/>
          <w:lang w:val="hy-AM"/>
        </w:rPr>
        <w:t xml:space="preserve">ընտրված մասնակցի կողմից հաստատված պայմանագրի նախագիծը </w:t>
      </w:r>
      <w:r w:rsidR="00A6756D" w:rsidRPr="00C032F4">
        <w:rPr>
          <w:rFonts w:ascii="GHEA Grapalat" w:hAnsi="GHEA Grapalat" w:cs="Sylfaen"/>
          <w:sz w:val="20"/>
          <w:lang w:val="hy-AM"/>
        </w:rPr>
        <w:t>պ</w:t>
      </w:r>
      <w:r w:rsidRPr="00C032F4">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C032F4">
        <w:rPr>
          <w:rFonts w:ascii="GHEA Grapalat" w:hAnsi="GHEA Grapalat" w:cs="Sylfaen"/>
          <w:sz w:val="20"/>
          <w:lang w:val="hy-AM"/>
        </w:rPr>
        <w:t>պ</w:t>
      </w:r>
      <w:r w:rsidRPr="00C032F4">
        <w:rPr>
          <w:rFonts w:ascii="GHEA Grapalat" w:hAnsi="GHEA Grapalat" w:cs="Sylfaen"/>
          <w:sz w:val="20"/>
          <w:lang w:val="hy-AM"/>
        </w:rPr>
        <w:t>ատվիրատուի փաստաթղթաշրջանառ</w:t>
      </w:r>
      <w:r w:rsidR="005F7C1D" w:rsidRPr="00C032F4">
        <w:rPr>
          <w:rFonts w:ascii="GHEA Grapalat" w:hAnsi="GHEA Grapalat" w:cs="Sylfaen"/>
          <w:sz w:val="20"/>
          <w:lang w:val="hy-AM"/>
        </w:rPr>
        <w:t>ության համակարգում:  Պա</w:t>
      </w:r>
      <w:r w:rsidRPr="00C032F4">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և</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հաստատմանը</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հաջորդող</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աշխատանքային</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օրը</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ուղեկցող</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գրությամբ</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տրամադրվում</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է</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ընտրված</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մասնակցին</w:t>
      </w:r>
      <w:r w:rsidRPr="00C032F4">
        <w:rPr>
          <w:rFonts w:ascii="GHEA Grapalat" w:hAnsi="GHEA Grapalat" w:cs="Sylfaen"/>
          <w:sz w:val="20"/>
          <w:lang w:val="hy-AM"/>
        </w:rPr>
        <w:t>:</w:t>
      </w:r>
    </w:p>
    <w:p w14:paraId="53D52FE5" w14:textId="77777777" w:rsidR="0033571F" w:rsidRPr="00C032F4" w:rsidRDefault="00AA0AD8" w:rsidP="00EF3662">
      <w:pPr>
        <w:ind w:firstLine="567"/>
        <w:jc w:val="both"/>
        <w:rPr>
          <w:rFonts w:ascii="GHEA Grapalat" w:hAnsi="GHEA Grapalat" w:cs="Sylfaen"/>
          <w:sz w:val="20"/>
          <w:lang w:val="af-ZA"/>
        </w:rPr>
      </w:pPr>
      <w:r w:rsidRPr="00C032F4">
        <w:rPr>
          <w:rFonts w:ascii="GHEA Grapalat" w:hAnsi="GHEA Grapalat" w:cs="Sylfaen"/>
          <w:sz w:val="20"/>
          <w:lang w:val="af-ZA"/>
        </w:rPr>
        <w:t>9</w:t>
      </w:r>
      <w:r w:rsidR="005B1DD6" w:rsidRPr="00C032F4">
        <w:rPr>
          <w:rFonts w:ascii="GHEA Grapalat" w:hAnsi="GHEA Grapalat" w:cs="Sylfaen"/>
          <w:sz w:val="20"/>
          <w:lang w:val="hy-AM"/>
        </w:rPr>
        <w:t>.6</w:t>
      </w:r>
      <w:r w:rsidR="0033571F" w:rsidRPr="00C032F4">
        <w:rPr>
          <w:rFonts w:ascii="GHEA Grapalat" w:hAnsi="GHEA Grapalat" w:cs="Sylfaen"/>
          <w:sz w:val="20"/>
          <w:lang w:val="af-ZA"/>
        </w:rPr>
        <w:t xml:space="preserve"> </w:t>
      </w:r>
      <w:r w:rsidR="009365B5" w:rsidRPr="00C032F4">
        <w:rPr>
          <w:rFonts w:ascii="GHEA Grapalat" w:hAnsi="GHEA Grapalat" w:cs="Sylfaen"/>
          <w:sz w:val="20"/>
          <w:lang w:val="ru-RU"/>
        </w:rPr>
        <w:t>Պայմանագիր</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կնքելու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վերաբերյալ</w:t>
      </w:r>
      <w:r w:rsidR="009365B5" w:rsidRPr="00C032F4">
        <w:rPr>
          <w:rFonts w:ascii="GHEA Grapalat" w:hAnsi="GHEA Grapalat" w:cs="Sylfaen"/>
          <w:sz w:val="20"/>
          <w:lang w:val="af-ZA"/>
        </w:rPr>
        <w:t xml:space="preserve"> </w:t>
      </w:r>
      <w:r w:rsidR="00A6756D" w:rsidRPr="00C032F4">
        <w:rPr>
          <w:rFonts w:ascii="GHEA Grapalat" w:hAnsi="GHEA Grapalat" w:cs="Sylfaen"/>
          <w:sz w:val="20"/>
        </w:rPr>
        <w:t>պ</w:t>
      </w:r>
      <w:r w:rsidR="009365B5" w:rsidRPr="00C032F4">
        <w:rPr>
          <w:rFonts w:ascii="GHEA Grapalat" w:hAnsi="GHEA Grapalat" w:cs="Sylfaen"/>
          <w:sz w:val="20"/>
          <w:lang w:val="ru-RU"/>
        </w:rPr>
        <w:t>ատվիրատուի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առաջարկ</w:t>
      </w:r>
      <w:r w:rsidR="00EA7474" w:rsidRPr="00C032F4">
        <w:rPr>
          <w:rFonts w:ascii="GHEA Grapalat" w:hAnsi="GHEA Grapalat" w:cs="Sylfaen"/>
          <w:sz w:val="20"/>
        </w:rPr>
        <w:t>ը</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ստացած</w:t>
      </w:r>
      <w:r w:rsidR="009365B5" w:rsidRPr="00C032F4">
        <w:rPr>
          <w:rFonts w:ascii="GHEA Grapalat" w:hAnsi="GHEA Grapalat" w:cs="Sylfaen"/>
          <w:sz w:val="20"/>
          <w:lang w:val="af-ZA"/>
        </w:rPr>
        <w:t xml:space="preserve"> </w:t>
      </w:r>
      <w:proofErr w:type="spellStart"/>
      <w:r w:rsidR="00EA7474" w:rsidRPr="00C032F4">
        <w:rPr>
          <w:rFonts w:ascii="GHEA Grapalat" w:hAnsi="GHEA Grapalat" w:cs="Sylfaen"/>
          <w:sz w:val="20"/>
        </w:rPr>
        <w:t>ընտրված</w:t>
      </w:r>
      <w:proofErr w:type="spellEnd"/>
      <w:r w:rsidR="00EA7474" w:rsidRPr="00C032F4">
        <w:rPr>
          <w:rFonts w:ascii="GHEA Grapalat" w:hAnsi="GHEA Grapalat" w:cs="Sylfaen"/>
          <w:sz w:val="20"/>
          <w:lang w:val="af-ZA"/>
        </w:rPr>
        <w:t xml:space="preserve"> </w:t>
      </w:r>
      <w:r w:rsidR="00EA7474" w:rsidRPr="00C032F4">
        <w:rPr>
          <w:rFonts w:ascii="GHEA Grapalat" w:hAnsi="GHEA Grapalat" w:cs="Sylfaen"/>
          <w:sz w:val="20"/>
        </w:rPr>
        <w:t>մ</w:t>
      </w:r>
      <w:r w:rsidR="00EA7474" w:rsidRPr="00C032F4">
        <w:rPr>
          <w:rFonts w:ascii="GHEA Grapalat" w:hAnsi="GHEA Grapalat" w:cs="Sylfaen"/>
          <w:sz w:val="20"/>
          <w:lang w:val="ru-RU"/>
        </w:rPr>
        <w:t>ասնակիցը</w:t>
      </w:r>
      <w:r w:rsidR="00EA7474" w:rsidRPr="00C032F4">
        <w:rPr>
          <w:rFonts w:ascii="GHEA Grapalat" w:hAnsi="GHEA Grapalat" w:cs="Sylfaen"/>
          <w:sz w:val="20"/>
          <w:lang w:val="af-ZA"/>
        </w:rPr>
        <w:t xml:space="preserve"> </w:t>
      </w:r>
      <w:r w:rsidR="00EA7474" w:rsidRPr="00C032F4">
        <w:rPr>
          <w:rFonts w:ascii="GHEA Grapalat" w:hAnsi="GHEA Grapalat" w:cs="Sylfaen"/>
          <w:sz w:val="20"/>
        </w:rPr>
        <w:t>հ</w:t>
      </w:r>
      <w:r w:rsidR="00EA7474" w:rsidRPr="00C032F4">
        <w:rPr>
          <w:rFonts w:ascii="GHEA Grapalat" w:hAnsi="GHEA Grapalat" w:cs="Sylfaen"/>
          <w:sz w:val="20"/>
          <w:lang w:val="ru-RU"/>
        </w:rPr>
        <w:t>ամակարգի</w:t>
      </w:r>
      <w:r w:rsidR="00EA7474" w:rsidRPr="00C032F4">
        <w:rPr>
          <w:rFonts w:ascii="GHEA Grapalat" w:hAnsi="GHEA Grapalat" w:cs="Sylfaen"/>
          <w:sz w:val="20"/>
          <w:lang w:val="af-ZA"/>
        </w:rPr>
        <w:t xml:space="preserve"> </w:t>
      </w:r>
      <w:r w:rsidR="009365B5" w:rsidRPr="00C032F4">
        <w:rPr>
          <w:rFonts w:ascii="GHEA Grapalat" w:hAnsi="GHEA Grapalat" w:cs="Sylfaen"/>
          <w:sz w:val="20"/>
          <w:lang w:val="ru-RU"/>
        </w:rPr>
        <w:t>միջոցով</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ընդունում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կամ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մերժում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է</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իրեն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ներկայացված</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առաջարկը</w:t>
      </w:r>
      <w:r w:rsidR="009365B5" w:rsidRPr="00C032F4">
        <w:rPr>
          <w:rFonts w:ascii="GHEA Grapalat" w:hAnsi="GHEA Grapalat" w:cs="Sylfaen"/>
          <w:sz w:val="20"/>
          <w:lang w:val="af-ZA"/>
        </w:rPr>
        <w:t>:</w:t>
      </w:r>
    </w:p>
    <w:p w14:paraId="349B423A" w14:textId="77777777" w:rsidR="00D612BC" w:rsidRPr="00C032F4" w:rsidRDefault="00AA0AD8" w:rsidP="00EF3662">
      <w:pPr>
        <w:pStyle w:val="BodyTextIndent"/>
        <w:spacing w:line="240" w:lineRule="auto"/>
        <w:ind w:firstLine="567"/>
        <w:rPr>
          <w:rFonts w:ascii="GHEA Grapalat" w:hAnsi="GHEA Grapalat" w:cs="Sylfaen"/>
          <w:i w:val="0"/>
          <w:szCs w:val="24"/>
          <w:lang w:val="af-ZA"/>
        </w:rPr>
      </w:pPr>
      <w:r w:rsidRPr="00C032F4">
        <w:rPr>
          <w:rFonts w:ascii="GHEA Grapalat" w:hAnsi="GHEA Grapalat" w:cs="Sylfaen"/>
          <w:i w:val="0"/>
          <w:szCs w:val="24"/>
          <w:lang w:val="af-ZA"/>
        </w:rPr>
        <w:t>9</w:t>
      </w:r>
      <w:r w:rsidR="00D17258" w:rsidRPr="00C032F4">
        <w:rPr>
          <w:rFonts w:ascii="GHEA Grapalat" w:hAnsi="GHEA Grapalat" w:cs="Sylfaen"/>
          <w:i w:val="0"/>
          <w:szCs w:val="24"/>
          <w:lang w:val="af-ZA"/>
        </w:rPr>
        <w:t>.</w:t>
      </w:r>
      <w:r w:rsidR="005B1DD6" w:rsidRPr="00C032F4">
        <w:rPr>
          <w:rFonts w:ascii="GHEA Grapalat" w:hAnsi="GHEA Grapalat" w:cs="Sylfaen"/>
          <w:i w:val="0"/>
          <w:szCs w:val="24"/>
          <w:lang w:val="hy-AM"/>
        </w:rPr>
        <w:t>7</w:t>
      </w:r>
      <w:r w:rsidR="00D17258"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Մինչև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սույն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հրավերի</w:t>
      </w:r>
      <w:r w:rsidR="00096865" w:rsidRPr="00C032F4">
        <w:rPr>
          <w:rFonts w:ascii="GHEA Grapalat" w:hAnsi="GHEA Grapalat" w:cs="Sylfaen"/>
          <w:i w:val="0"/>
          <w:szCs w:val="24"/>
          <w:lang w:val="af-ZA"/>
        </w:rPr>
        <w:t xml:space="preserve"> </w:t>
      </w:r>
      <w:r w:rsidR="00447FFD" w:rsidRPr="00C032F4">
        <w:rPr>
          <w:rFonts w:ascii="GHEA Grapalat" w:hAnsi="GHEA Grapalat" w:cs="Sylfaen"/>
          <w:i w:val="0"/>
          <w:szCs w:val="24"/>
          <w:lang w:val="af-ZA"/>
        </w:rPr>
        <w:t xml:space="preserve">1-ին մասի </w:t>
      </w:r>
      <w:r w:rsidR="00A6756D" w:rsidRPr="00C032F4">
        <w:rPr>
          <w:rFonts w:ascii="GHEA Grapalat" w:hAnsi="GHEA Grapalat" w:cs="Sylfaen"/>
          <w:i w:val="0"/>
          <w:szCs w:val="24"/>
          <w:lang w:val="af-ZA"/>
        </w:rPr>
        <w:t>9</w:t>
      </w:r>
      <w:r w:rsidR="005B1DD6" w:rsidRPr="00C032F4">
        <w:rPr>
          <w:rFonts w:ascii="GHEA Grapalat" w:hAnsi="GHEA Grapalat" w:cs="Sylfaen"/>
          <w:i w:val="0"/>
          <w:szCs w:val="24"/>
          <w:lang w:val="hy-AM"/>
        </w:rPr>
        <w:t>.5</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կետով</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նախատեսված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ժամկետի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ավարտը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կողմերի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համաձայնությամբ</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կարող</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են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պայմանագրի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նախագծում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կատարվել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փոփոխություններ</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սակայն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դրանք</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չեն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կարող</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հանգեցնել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գնման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առարկայի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բնութագրերի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փոփոխմանը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ներառյալ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ընտրված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մասնակցի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առաջարկած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գնի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ավելացմանը</w:t>
      </w:r>
      <w:r w:rsidR="004D5671" w:rsidRPr="00C032F4">
        <w:rPr>
          <w:rFonts w:ascii="GHEA Grapalat" w:hAnsi="GHEA Grapalat" w:cs="Sylfaen"/>
          <w:i w:val="0"/>
          <w:szCs w:val="24"/>
          <w:lang w:val="ru-RU"/>
        </w:rPr>
        <w:t>։</w:t>
      </w:r>
      <w:r w:rsidR="00D612BC" w:rsidRPr="00C032F4">
        <w:rPr>
          <w:rFonts w:ascii="GHEA Mariam" w:hAnsi="GHEA Mariam"/>
          <w:spacing w:val="-8"/>
          <w:lang w:val="af-ZA"/>
        </w:rPr>
        <w:t xml:space="preserve"> </w:t>
      </w:r>
    </w:p>
    <w:p w14:paraId="43488356" w14:textId="77777777" w:rsidR="00F23A51" w:rsidRPr="00C032F4" w:rsidRDefault="00AA0AD8" w:rsidP="00EF3662">
      <w:pPr>
        <w:pStyle w:val="BodyTextIndent"/>
        <w:spacing w:line="240" w:lineRule="auto"/>
        <w:ind w:firstLine="567"/>
        <w:rPr>
          <w:rFonts w:ascii="GHEA Grapalat" w:hAnsi="GHEA Grapalat" w:cs="Sylfaen"/>
          <w:i w:val="0"/>
          <w:szCs w:val="24"/>
          <w:lang w:val="af-ZA"/>
        </w:rPr>
      </w:pPr>
      <w:r w:rsidRPr="00C032F4">
        <w:rPr>
          <w:rFonts w:ascii="GHEA Grapalat" w:hAnsi="GHEA Grapalat" w:cs="Sylfaen"/>
          <w:i w:val="0"/>
          <w:szCs w:val="24"/>
          <w:lang w:val="af-ZA"/>
        </w:rPr>
        <w:t>9</w:t>
      </w:r>
      <w:r w:rsidR="00FC6B2B" w:rsidRPr="00C032F4">
        <w:rPr>
          <w:rFonts w:ascii="GHEA Grapalat" w:hAnsi="GHEA Grapalat" w:cs="Sylfaen"/>
          <w:i w:val="0"/>
          <w:szCs w:val="24"/>
          <w:lang w:val="hy-AM"/>
        </w:rPr>
        <w:t>.8</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Պայմանագիրը</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կնքվելուն</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հաջորդող</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աշխատանքային</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օրը</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հանձնաժողովի</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քարտուղարը</w:t>
      </w:r>
      <w:r w:rsidR="00534468" w:rsidRPr="00C032F4">
        <w:rPr>
          <w:rFonts w:ascii="GHEA Grapalat" w:hAnsi="GHEA Grapalat" w:cs="Sylfaen"/>
          <w:i w:val="0"/>
          <w:szCs w:val="24"/>
          <w:lang w:val="af-ZA"/>
        </w:rPr>
        <w:t xml:space="preserve"> </w:t>
      </w:r>
      <w:r w:rsidR="00EA7474" w:rsidRPr="00C032F4">
        <w:rPr>
          <w:rFonts w:ascii="GHEA Grapalat" w:hAnsi="GHEA Grapalat" w:cs="Sylfaen"/>
          <w:i w:val="0"/>
          <w:szCs w:val="24"/>
          <w:lang w:val="en-US"/>
        </w:rPr>
        <w:t>հ</w:t>
      </w:r>
      <w:r w:rsidR="00EA7474" w:rsidRPr="00C032F4">
        <w:rPr>
          <w:rFonts w:ascii="GHEA Grapalat" w:hAnsi="GHEA Grapalat" w:cs="Sylfaen"/>
          <w:i w:val="0"/>
          <w:szCs w:val="24"/>
          <w:lang w:val="ru-RU"/>
        </w:rPr>
        <w:t>ամակարգում</w:t>
      </w:r>
      <w:r w:rsidR="00EA7474"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ավարտում</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է</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ընթացակարգը</w:t>
      </w:r>
      <w:r w:rsidR="00F23A51" w:rsidRPr="00C032F4">
        <w:rPr>
          <w:rFonts w:ascii="GHEA Grapalat" w:hAnsi="GHEA Grapalat" w:cs="Sylfaen"/>
          <w:i w:val="0"/>
          <w:szCs w:val="24"/>
          <w:lang w:val="af-ZA"/>
        </w:rPr>
        <w:t>:</w:t>
      </w:r>
    </w:p>
    <w:p w14:paraId="4FE35308" w14:textId="77777777" w:rsidR="00096865" w:rsidRPr="00C032F4" w:rsidRDefault="00096865" w:rsidP="00EF3662">
      <w:pPr>
        <w:jc w:val="center"/>
        <w:rPr>
          <w:rFonts w:ascii="GHEA Grapalat" w:hAnsi="GHEA Grapalat"/>
          <w:b/>
          <w:iCs/>
          <w:sz w:val="20"/>
          <w:lang w:val="af-ZA"/>
        </w:rPr>
      </w:pPr>
    </w:p>
    <w:p w14:paraId="5EF53D1C" w14:textId="77777777" w:rsidR="00777C43" w:rsidRPr="00C032F4" w:rsidRDefault="00777C43" w:rsidP="00EF3662">
      <w:pPr>
        <w:jc w:val="center"/>
        <w:rPr>
          <w:rFonts w:ascii="GHEA Grapalat" w:hAnsi="GHEA Grapalat"/>
          <w:b/>
          <w:iCs/>
          <w:sz w:val="20"/>
          <w:lang w:val="af-ZA"/>
        </w:rPr>
      </w:pPr>
    </w:p>
    <w:p w14:paraId="013647E6" w14:textId="77777777" w:rsidR="000272DA" w:rsidRPr="00C032F4" w:rsidRDefault="000272DA" w:rsidP="00EF3662">
      <w:pPr>
        <w:jc w:val="center"/>
        <w:rPr>
          <w:rFonts w:ascii="GHEA Grapalat" w:hAnsi="GHEA Grapalat"/>
          <w:b/>
          <w:iCs/>
          <w:sz w:val="20"/>
          <w:lang w:val="af-ZA"/>
        </w:rPr>
      </w:pPr>
    </w:p>
    <w:p w14:paraId="1A70E52D" w14:textId="511638B3" w:rsidR="00096865" w:rsidRPr="00C032F4" w:rsidRDefault="00030D40" w:rsidP="00EF3662">
      <w:pPr>
        <w:jc w:val="center"/>
        <w:rPr>
          <w:rFonts w:ascii="GHEA Grapalat" w:hAnsi="GHEA Grapalat" w:cs="Arial"/>
          <w:b/>
          <w:iCs/>
          <w:sz w:val="20"/>
          <w:lang w:val="af-ZA"/>
        </w:rPr>
      </w:pPr>
      <w:r w:rsidRPr="00C032F4">
        <w:rPr>
          <w:rFonts w:ascii="GHEA Grapalat" w:hAnsi="GHEA Grapalat"/>
          <w:b/>
          <w:iCs/>
          <w:sz w:val="20"/>
          <w:lang w:val="af-ZA"/>
        </w:rPr>
        <w:t>10</w:t>
      </w:r>
      <w:r w:rsidR="008D5016" w:rsidRPr="00C032F4">
        <w:rPr>
          <w:rFonts w:ascii="GHEA Grapalat" w:hAnsi="GHEA Grapalat"/>
          <w:b/>
          <w:iCs/>
          <w:sz w:val="20"/>
          <w:lang w:val="af-ZA"/>
        </w:rPr>
        <w:t xml:space="preserve">. </w:t>
      </w:r>
      <w:r w:rsidR="008D5016" w:rsidRPr="00C032F4">
        <w:rPr>
          <w:rFonts w:ascii="GHEA Grapalat" w:hAnsi="GHEA Grapalat" w:cs="Sylfaen"/>
          <w:b/>
          <w:iCs/>
          <w:sz w:val="20"/>
          <w:lang w:val="af-ZA"/>
        </w:rPr>
        <w:t>ՊԱՅՄԱՆԱԳՐԻ</w:t>
      </w:r>
      <w:r w:rsidR="00EE0172" w:rsidRPr="00C032F4">
        <w:rPr>
          <w:rFonts w:ascii="GHEA Grapalat" w:hAnsi="GHEA Grapalat" w:cs="Sylfaen"/>
          <w:b/>
          <w:iCs/>
          <w:sz w:val="20"/>
          <w:lang w:val="hy-AM"/>
        </w:rPr>
        <w:t xml:space="preserve"> </w:t>
      </w:r>
      <w:r w:rsidR="008D5016" w:rsidRPr="00C032F4">
        <w:rPr>
          <w:rFonts w:ascii="GHEA Grapalat" w:hAnsi="GHEA Grapalat" w:cs="Sylfaen"/>
          <w:b/>
          <w:iCs/>
          <w:sz w:val="20"/>
          <w:lang w:val="af-ZA"/>
        </w:rPr>
        <w:t>ԱՊԱՀՈՎՈՒՄԸ</w:t>
      </w:r>
      <w:r w:rsidR="008D5016" w:rsidRPr="00C032F4">
        <w:rPr>
          <w:rFonts w:ascii="GHEA Grapalat" w:hAnsi="GHEA Grapalat" w:cs="Arial"/>
          <w:b/>
          <w:iCs/>
          <w:sz w:val="20"/>
          <w:lang w:val="af-ZA"/>
        </w:rPr>
        <w:t xml:space="preserve"> </w:t>
      </w:r>
    </w:p>
    <w:p w14:paraId="78149FAD" w14:textId="77777777" w:rsidR="00096865" w:rsidRPr="00C032F4" w:rsidRDefault="00096865" w:rsidP="00EF3662">
      <w:pPr>
        <w:jc w:val="center"/>
        <w:rPr>
          <w:rFonts w:ascii="GHEA Grapalat" w:hAnsi="GHEA Grapalat"/>
          <w:b/>
          <w:iCs/>
          <w:sz w:val="20"/>
          <w:lang w:val="af-ZA"/>
        </w:rPr>
      </w:pPr>
    </w:p>
    <w:p w14:paraId="4A3E9B42" w14:textId="526240D6" w:rsidR="00096865" w:rsidRPr="00C032F4" w:rsidRDefault="00030D40" w:rsidP="00EF3662">
      <w:pPr>
        <w:ind w:firstLine="567"/>
        <w:jc w:val="both"/>
        <w:rPr>
          <w:rFonts w:ascii="GHEA Grapalat" w:hAnsi="GHEA Grapalat" w:cs="Sylfaen"/>
          <w:sz w:val="20"/>
          <w:lang w:val="af-ZA"/>
        </w:rPr>
      </w:pPr>
      <w:r w:rsidRPr="00C032F4">
        <w:rPr>
          <w:rFonts w:ascii="GHEA Grapalat" w:hAnsi="GHEA Grapalat"/>
          <w:iCs/>
          <w:sz w:val="20"/>
          <w:lang w:val="af-ZA"/>
        </w:rPr>
        <w:t>10</w:t>
      </w:r>
      <w:r w:rsidR="00096865" w:rsidRPr="00C032F4">
        <w:rPr>
          <w:rFonts w:ascii="GHEA Grapalat" w:hAnsi="GHEA Grapalat"/>
          <w:iCs/>
          <w:sz w:val="20"/>
          <w:lang w:val="af-ZA"/>
        </w:rPr>
        <w:t>.</w:t>
      </w:r>
      <w:r w:rsidR="00096865" w:rsidRPr="00C032F4">
        <w:rPr>
          <w:rFonts w:ascii="GHEA Grapalat" w:hAnsi="GHEA Grapalat" w:cs="Sylfaen"/>
          <w:sz w:val="20"/>
          <w:lang w:val="af-ZA"/>
        </w:rPr>
        <w:t xml:space="preserve">1 </w:t>
      </w:r>
      <w:r w:rsidR="001820DF" w:rsidRPr="00C032F4">
        <w:rPr>
          <w:rFonts w:ascii="GHEA Grapalat" w:hAnsi="GHEA Grapalat" w:cs="Sylfaen"/>
          <w:sz w:val="20"/>
        </w:rPr>
        <w:t>Պ</w:t>
      </w:r>
      <w:r w:rsidR="00DB3B2E" w:rsidRPr="00C032F4">
        <w:rPr>
          <w:rFonts w:ascii="GHEA Grapalat" w:hAnsi="GHEA Grapalat" w:cs="Sylfaen"/>
          <w:sz w:val="20"/>
          <w:lang w:val="ru-RU"/>
        </w:rPr>
        <w:t>այմանագրի</w:t>
      </w:r>
      <w:r w:rsidR="00DB3B2E" w:rsidRPr="00C032F4">
        <w:rPr>
          <w:rFonts w:ascii="GHEA Grapalat" w:hAnsi="GHEA Grapalat" w:cs="Sylfaen"/>
          <w:sz w:val="20"/>
          <w:lang w:val="hy-AM"/>
        </w:rPr>
        <w:t xml:space="preserve"> </w:t>
      </w:r>
      <w:r w:rsidR="00DB3B2E" w:rsidRPr="00C032F4">
        <w:rPr>
          <w:rFonts w:ascii="GHEA Grapalat" w:hAnsi="GHEA Grapalat" w:cs="Sylfaen"/>
          <w:sz w:val="20"/>
          <w:lang w:val="ru-RU"/>
        </w:rPr>
        <w:t>ապահովում</w:t>
      </w:r>
      <w:r w:rsidR="00DB3B2E" w:rsidRPr="00C032F4">
        <w:rPr>
          <w:rFonts w:ascii="GHEA Grapalat" w:hAnsi="GHEA Grapalat" w:cs="Sylfaen"/>
          <w:sz w:val="20"/>
          <w:lang w:val="hy-AM"/>
        </w:rPr>
        <w:t>ը</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ներկայացնելու</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պահանջի</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հիման</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վրա</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այն</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ստանալու</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օրվանից</w:t>
      </w:r>
      <w:r w:rsidR="00DB3B2E" w:rsidRPr="00C032F4">
        <w:rPr>
          <w:rFonts w:ascii="GHEA Grapalat" w:hAnsi="GHEA Grapalat" w:cs="Sylfaen"/>
          <w:sz w:val="20"/>
          <w:lang w:val="af-ZA"/>
        </w:rPr>
        <w:t xml:space="preserve"> </w:t>
      </w:r>
      <w:r w:rsidR="009A6B5D" w:rsidRPr="00C032F4">
        <w:rPr>
          <w:rFonts w:ascii="GHEA Grapalat" w:hAnsi="GHEA Grapalat" w:cs="Sylfaen"/>
          <w:sz w:val="20"/>
          <w:lang w:val="hy-AM"/>
        </w:rPr>
        <w:t xml:space="preserve">հետո </w:t>
      </w:r>
      <w:r w:rsidR="00DB3B2E" w:rsidRPr="00C032F4">
        <w:rPr>
          <w:rFonts w:ascii="GHEA Grapalat" w:hAnsi="GHEA Grapalat" w:cs="Sylfaen"/>
          <w:sz w:val="20"/>
          <w:lang w:val="hy-AM"/>
        </w:rPr>
        <w:t xml:space="preserve">5 </w:t>
      </w:r>
      <w:r w:rsidR="00DB3B2E" w:rsidRPr="00C032F4">
        <w:rPr>
          <w:rFonts w:ascii="GHEA Grapalat" w:hAnsi="GHEA Grapalat" w:cs="Sylfaen"/>
          <w:sz w:val="20"/>
          <w:lang w:val="af-ZA"/>
        </w:rPr>
        <w:t xml:space="preserve">աշխատանքային </w:t>
      </w:r>
      <w:r w:rsidR="00DB3B2E" w:rsidRPr="00C032F4">
        <w:rPr>
          <w:rFonts w:ascii="GHEA Grapalat" w:hAnsi="GHEA Grapalat" w:cs="Sylfaen"/>
          <w:sz w:val="20"/>
          <w:lang w:val="ru-RU"/>
        </w:rPr>
        <w:t>օրվա</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ընթացքում</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ընտրված</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մասնակիցը</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պարտավոր</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է</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ներկայացնել</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պայմանագրի</w:t>
      </w:r>
      <w:r w:rsidR="00DB3B2E" w:rsidRPr="00C032F4">
        <w:rPr>
          <w:rFonts w:ascii="GHEA Grapalat" w:hAnsi="GHEA Grapalat" w:cs="Sylfaen"/>
          <w:sz w:val="20"/>
          <w:lang w:val="hy-AM"/>
        </w:rPr>
        <w:t xml:space="preserve"> </w:t>
      </w:r>
      <w:r w:rsidR="00DB3B2E" w:rsidRPr="00C032F4">
        <w:rPr>
          <w:rFonts w:ascii="GHEA Grapalat" w:hAnsi="GHEA Grapalat" w:cs="Sylfaen"/>
          <w:sz w:val="20"/>
          <w:lang w:val="ru-RU"/>
        </w:rPr>
        <w:t>ապահովում։</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մասնակցի</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հետ</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պայմանագիր</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կնքվում</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է</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եթե</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վերջինս</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ներկայացնում</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է</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պայմանագրի ապահովումը:</w:t>
      </w:r>
    </w:p>
    <w:p w14:paraId="7307825B" w14:textId="56E9BE8C" w:rsidR="00281740" w:rsidRPr="00C032F4" w:rsidRDefault="00281740" w:rsidP="00281740">
      <w:pPr>
        <w:ind w:firstLine="567"/>
        <w:jc w:val="both"/>
        <w:rPr>
          <w:rFonts w:ascii="GHEA Grapalat" w:hAnsi="GHEA Grapalat" w:cs="Sylfaen"/>
          <w:sz w:val="20"/>
          <w:vertAlign w:val="superscript"/>
          <w:lang w:val="hy-AM"/>
        </w:rPr>
      </w:pPr>
      <w:r w:rsidRPr="00C032F4">
        <w:rPr>
          <w:rFonts w:ascii="GHEA Grapalat" w:hAnsi="GHEA Grapalat" w:cs="Sylfaen"/>
          <w:sz w:val="20"/>
          <w:lang w:val="hy-AM"/>
        </w:rPr>
        <w:t>10.3. Պայմանագրի</w:t>
      </w:r>
      <w:r w:rsidRPr="00C032F4">
        <w:rPr>
          <w:rFonts w:ascii="GHEA Grapalat" w:hAnsi="GHEA Grapalat" w:cs="Sylfaen"/>
          <w:sz w:val="20"/>
          <w:lang w:val="af-ZA"/>
        </w:rPr>
        <w:t xml:space="preserve"> </w:t>
      </w:r>
      <w:r w:rsidRPr="00C032F4">
        <w:rPr>
          <w:rFonts w:ascii="GHEA Grapalat" w:hAnsi="GHEA Grapalat" w:cs="Sylfaen"/>
          <w:sz w:val="20"/>
          <w:lang w:val="hy-AM"/>
        </w:rPr>
        <w:t>ապահովման</w:t>
      </w:r>
      <w:r w:rsidRPr="00C032F4">
        <w:rPr>
          <w:rFonts w:ascii="GHEA Grapalat" w:hAnsi="GHEA Grapalat" w:cs="Sylfaen"/>
          <w:sz w:val="20"/>
          <w:lang w:val="af-ZA"/>
        </w:rPr>
        <w:t xml:space="preserve"> </w:t>
      </w:r>
      <w:r w:rsidRPr="00C032F4">
        <w:rPr>
          <w:rFonts w:ascii="GHEA Grapalat" w:hAnsi="GHEA Grapalat" w:cs="Sylfaen"/>
          <w:sz w:val="20"/>
          <w:lang w:val="hy-AM"/>
        </w:rPr>
        <w:t>չափը</w:t>
      </w:r>
      <w:r w:rsidRPr="00C032F4">
        <w:rPr>
          <w:rFonts w:ascii="GHEA Grapalat" w:hAnsi="GHEA Grapalat" w:cs="Sylfaen"/>
          <w:sz w:val="20"/>
          <w:lang w:val="af-ZA"/>
        </w:rPr>
        <w:t xml:space="preserve"> </w:t>
      </w:r>
      <w:r w:rsidRPr="00C032F4">
        <w:rPr>
          <w:rFonts w:ascii="GHEA Grapalat" w:hAnsi="GHEA Grapalat" w:cs="Sylfaen"/>
          <w:sz w:val="20"/>
          <w:lang w:val="hy-AM"/>
        </w:rPr>
        <w:t>կազմում</w:t>
      </w:r>
      <w:r w:rsidRPr="00C032F4">
        <w:rPr>
          <w:rFonts w:ascii="GHEA Grapalat" w:hAnsi="GHEA Grapalat" w:cs="Sylfaen"/>
          <w:sz w:val="20"/>
          <w:lang w:val="af-ZA"/>
        </w:rPr>
        <w:t xml:space="preserve"> </w:t>
      </w:r>
      <w:r w:rsidRPr="00C032F4">
        <w:rPr>
          <w:rFonts w:ascii="GHEA Grapalat" w:hAnsi="GHEA Grapalat" w:cs="Sylfaen"/>
          <w:sz w:val="20"/>
          <w:lang w:val="hy-AM"/>
        </w:rPr>
        <w:t>է</w:t>
      </w:r>
      <w:r w:rsidRPr="00C032F4">
        <w:rPr>
          <w:rFonts w:ascii="GHEA Grapalat" w:hAnsi="GHEA Grapalat" w:cs="Sylfaen"/>
          <w:sz w:val="20"/>
          <w:lang w:val="af-ZA"/>
        </w:rPr>
        <w:t xml:space="preserve"> </w:t>
      </w:r>
      <w:r w:rsidR="00DB3B2E" w:rsidRPr="00C032F4">
        <w:rPr>
          <w:rFonts w:ascii="GHEA Grapalat" w:hAnsi="GHEA Grapalat" w:cs="Sylfaen"/>
          <w:sz w:val="20"/>
          <w:lang w:val="hy-AM"/>
        </w:rPr>
        <w:t>գնման</w:t>
      </w:r>
      <w:r w:rsidR="00CB30E1" w:rsidRPr="00C032F4">
        <w:rPr>
          <w:rFonts w:ascii="GHEA Grapalat" w:hAnsi="GHEA Grapalat" w:cs="Sylfaen"/>
          <w:sz w:val="20"/>
          <w:lang w:val="hy-AM"/>
        </w:rPr>
        <w:t xml:space="preserve"> </w:t>
      </w:r>
      <w:r w:rsidRPr="00C032F4">
        <w:rPr>
          <w:rFonts w:ascii="GHEA Grapalat" w:hAnsi="GHEA Grapalat" w:cs="Sylfaen"/>
          <w:sz w:val="20"/>
          <w:lang w:val="hy-AM"/>
        </w:rPr>
        <w:t>գնի</w:t>
      </w:r>
      <w:r w:rsidRPr="00C032F4">
        <w:rPr>
          <w:rFonts w:ascii="GHEA Grapalat" w:hAnsi="GHEA Grapalat" w:cs="Sylfaen"/>
          <w:sz w:val="20"/>
          <w:lang w:val="af-ZA"/>
        </w:rPr>
        <w:t xml:space="preserve"> </w:t>
      </w:r>
      <w:r w:rsidR="0086226B" w:rsidRPr="00C032F4">
        <w:rPr>
          <w:rFonts w:ascii="GHEA Grapalat" w:hAnsi="GHEA Grapalat" w:cs="Sylfaen"/>
          <w:b/>
          <w:bCs/>
          <w:color w:val="FF0000"/>
          <w:sz w:val="28"/>
          <w:szCs w:val="36"/>
          <w:lang w:val="af-ZA"/>
        </w:rPr>
        <w:t>1</w:t>
      </w:r>
      <w:r w:rsidR="00DC0785" w:rsidRPr="00C032F4">
        <w:rPr>
          <w:rFonts w:ascii="GHEA Grapalat" w:hAnsi="GHEA Grapalat" w:cs="Sylfaen"/>
          <w:b/>
          <w:bCs/>
          <w:color w:val="FF0000"/>
          <w:sz w:val="28"/>
          <w:szCs w:val="36"/>
          <w:lang w:val="af-ZA"/>
        </w:rPr>
        <w:t>0</w:t>
      </w:r>
      <w:r w:rsidR="00360820" w:rsidRPr="00C032F4">
        <w:rPr>
          <w:rFonts w:ascii="GHEA Grapalat" w:hAnsi="GHEA Grapalat" w:cs="Sylfaen"/>
          <w:b/>
          <w:bCs/>
          <w:color w:val="FF0000"/>
          <w:sz w:val="28"/>
          <w:szCs w:val="36"/>
          <w:lang w:val="af-ZA"/>
        </w:rPr>
        <w:t xml:space="preserve"> /</w:t>
      </w:r>
      <w:r w:rsidR="00360820" w:rsidRPr="00C032F4">
        <w:rPr>
          <w:rFonts w:ascii="GHEA Grapalat" w:hAnsi="GHEA Grapalat" w:cs="Sylfaen"/>
          <w:b/>
          <w:bCs/>
          <w:color w:val="FF0000"/>
          <w:sz w:val="28"/>
          <w:szCs w:val="36"/>
          <w:lang w:val="hy-AM"/>
        </w:rPr>
        <w:t>տաս</w:t>
      </w:r>
      <w:r w:rsidR="00DC0785" w:rsidRPr="00C032F4">
        <w:rPr>
          <w:rFonts w:ascii="GHEA Grapalat" w:hAnsi="GHEA Grapalat" w:cs="Sylfaen"/>
          <w:b/>
          <w:bCs/>
          <w:color w:val="FF0000"/>
          <w:sz w:val="28"/>
          <w:szCs w:val="36"/>
          <w:lang w:val="hy-AM"/>
        </w:rPr>
        <w:t>ը</w:t>
      </w:r>
      <w:r w:rsidR="00360820" w:rsidRPr="00C032F4">
        <w:rPr>
          <w:rFonts w:ascii="GHEA Grapalat" w:hAnsi="GHEA Grapalat" w:cs="Sylfaen"/>
          <w:b/>
          <w:bCs/>
          <w:color w:val="FF0000"/>
          <w:sz w:val="28"/>
          <w:szCs w:val="36"/>
          <w:lang w:val="hy-AM"/>
        </w:rPr>
        <w:t>/</w:t>
      </w:r>
      <w:r w:rsidR="001E296F" w:rsidRPr="00C032F4">
        <w:rPr>
          <w:rFonts w:ascii="GHEA Grapalat" w:hAnsi="GHEA Grapalat" w:cs="Sylfaen"/>
          <w:b/>
          <w:bCs/>
          <w:color w:val="FF0000"/>
          <w:sz w:val="28"/>
          <w:szCs w:val="36"/>
          <w:lang w:val="af-ZA"/>
        </w:rPr>
        <w:t xml:space="preserve"> </w:t>
      </w:r>
      <w:r w:rsidRPr="00C032F4">
        <w:rPr>
          <w:rFonts w:ascii="GHEA Grapalat" w:hAnsi="GHEA Grapalat" w:cs="Sylfaen"/>
          <w:sz w:val="20"/>
          <w:lang w:val="hy-AM"/>
        </w:rPr>
        <w:t>տոկոսը:</w:t>
      </w:r>
      <w:r w:rsidR="00501A05" w:rsidRPr="00C032F4">
        <w:rPr>
          <w:rFonts w:ascii="GHEA Grapalat" w:hAnsi="GHEA Grapalat" w:cs="Sylfaen"/>
          <w:sz w:val="20"/>
          <w:lang w:val="hy-AM"/>
        </w:rPr>
        <w:t xml:space="preserve"> </w:t>
      </w:r>
      <w:r w:rsidR="00DB3B2E" w:rsidRPr="00C032F4">
        <w:rPr>
          <w:rFonts w:ascii="GHEA Grapalat" w:hAnsi="GHEA Grapalat" w:cs="Sylfaen"/>
          <w:sz w:val="20"/>
          <w:lang w:val="hy-AM"/>
        </w:rPr>
        <w:t xml:space="preserve">Եթե պայմանագրի նախագծով նախատեսված </w:t>
      </w:r>
      <w:r w:rsidR="008F7A2B" w:rsidRPr="00C032F4">
        <w:rPr>
          <w:rFonts w:ascii="GHEA Grapalat" w:hAnsi="GHEA Grapalat" w:cs="Sylfaen"/>
          <w:sz w:val="20"/>
          <w:lang w:val="hy-AM"/>
        </w:rPr>
        <w:t>ծառայությունների</w:t>
      </w:r>
      <w:r w:rsidR="00DB3B2E" w:rsidRPr="00C032F4">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C032F4">
        <w:rPr>
          <w:rFonts w:ascii="GHEA Grapalat" w:hAnsi="GHEA Grapalat" w:cs="Sylfaen"/>
          <w:sz w:val="20"/>
          <w:lang w:val="hy-AM"/>
        </w:rPr>
        <w:t xml:space="preserve">Պայմանագրի ապահովումը ներկայացվում է բանկային երախիքի </w:t>
      </w:r>
      <w:r w:rsidR="007862B1" w:rsidRPr="00C032F4">
        <w:rPr>
          <w:rFonts w:ascii="GHEA Grapalat" w:hAnsi="GHEA Grapalat" w:cs="Sylfaen"/>
          <w:sz w:val="20"/>
          <w:lang w:val="hy-AM"/>
        </w:rPr>
        <w:t xml:space="preserve">(հավելված 5) </w:t>
      </w:r>
      <w:r w:rsidR="00501A05" w:rsidRPr="00C032F4">
        <w:rPr>
          <w:rFonts w:ascii="GHEA Grapalat" w:hAnsi="GHEA Grapalat" w:cs="Sylfaen"/>
          <w:sz w:val="20"/>
          <w:lang w:val="hy-AM"/>
        </w:rPr>
        <w:t xml:space="preserve">կամ </w:t>
      </w:r>
      <w:r w:rsidR="00443197" w:rsidRPr="00C032F4">
        <w:rPr>
          <w:rFonts w:ascii="GHEA Grapalat" w:hAnsi="GHEA Grapalat" w:cs="Sylfaen"/>
          <w:sz w:val="20"/>
          <w:lang w:val="hy-AM"/>
        </w:rPr>
        <w:t xml:space="preserve">կանխիկ </w:t>
      </w:r>
      <w:r w:rsidR="00501A05" w:rsidRPr="00C032F4">
        <w:rPr>
          <w:rFonts w:ascii="GHEA Grapalat" w:hAnsi="GHEA Grapalat" w:cs="Sylfaen"/>
          <w:sz w:val="20"/>
          <w:lang w:val="hy-AM"/>
        </w:rPr>
        <w:t>փողի ձևով:</w:t>
      </w:r>
    </w:p>
    <w:p w14:paraId="0220C01E" w14:textId="77777777" w:rsidR="00DB3B2E" w:rsidRPr="00C032F4" w:rsidRDefault="00F562EA" w:rsidP="00A70EAF">
      <w:pPr>
        <w:shd w:val="clear" w:color="auto" w:fill="FFFFFF"/>
        <w:ind w:firstLine="375"/>
        <w:jc w:val="both"/>
        <w:rPr>
          <w:rFonts w:ascii="GHEA Grapalat" w:hAnsi="GHEA Grapalat" w:cs="Sylfaen"/>
          <w:sz w:val="20"/>
          <w:lang w:val="hy-AM"/>
        </w:rPr>
      </w:pPr>
      <w:r w:rsidRPr="00C032F4">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C032F4">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C032F4">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C032F4">
        <w:rPr>
          <w:rFonts w:ascii="GHEA Grapalat" w:hAnsi="GHEA Grapalat"/>
          <w:color w:val="000000"/>
          <w:lang w:val="hy-AM"/>
        </w:rPr>
        <w:t xml:space="preserve"> </w:t>
      </w:r>
    </w:p>
    <w:p w14:paraId="3D76F778" w14:textId="77777777" w:rsidR="00281740" w:rsidRPr="00C032F4" w:rsidRDefault="00281740" w:rsidP="00281740">
      <w:pPr>
        <w:ind w:firstLine="567"/>
        <w:jc w:val="both"/>
        <w:rPr>
          <w:rFonts w:ascii="GHEA Grapalat" w:hAnsi="GHEA Grapalat"/>
          <w:sz w:val="20"/>
          <w:szCs w:val="20"/>
          <w:lang w:val="hy-AM"/>
        </w:rPr>
      </w:pPr>
      <w:r w:rsidRPr="00C032F4">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C032F4">
        <w:rPr>
          <w:rFonts w:ascii="GHEA Grapalat" w:hAnsi="GHEA Grapalat" w:cs="Sylfaen"/>
          <w:sz w:val="20"/>
          <w:lang w:val="hy-AM"/>
        </w:rPr>
        <w:t xml:space="preserve">ամբողջական կատարման վերջին օրվան հաջորդող </w:t>
      </w:r>
      <w:r w:rsidR="00322AC7" w:rsidRPr="00C032F4">
        <w:rPr>
          <w:rFonts w:ascii="GHEA Grapalat" w:hAnsi="GHEA Grapalat" w:cs="Sylfaen"/>
          <w:sz w:val="20"/>
          <w:lang w:val="hy-AM"/>
        </w:rPr>
        <w:t>9</w:t>
      </w:r>
      <w:r w:rsidRPr="00C032F4">
        <w:rPr>
          <w:rFonts w:ascii="GHEA Grapalat" w:hAnsi="GHEA Grapalat" w:cs="Sylfaen"/>
          <w:sz w:val="20"/>
          <w:lang w:val="hy-AM"/>
        </w:rPr>
        <w:t xml:space="preserve">0-րդ </w:t>
      </w:r>
      <w:r w:rsidR="00A558B9" w:rsidRPr="00C032F4">
        <w:rPr>
          <w:rFonts w:ascii="GHEA Grapalat" w:hAnsi="GHEA Grapalat" w:cs="Sylfaen"/>
          <w:sz w:val="20"/>
          <w:lang w:val="hy-AM"/>
        </w:rPr>
        <w:t>աշխատանքային</w:t>
      </w:r>
      <w:r w:rsidRPr="00C032F4">
        <w:rPr>
          <w:rFonts w:ascii="GHEA Grapalat" w:hAnsi="GHEA Grapalat" w:cs="Sylfaen"/>
          <w:sz w:val="20"/>
          <w:lang w:val="hy-AM"/>
        </w:rPr>
        <w:t xml:space="preserve"> օրը ներառյալ:</w:t>
      </w:r>
      <w:r w:rsidRPr="00C032F4">
        <w:rPr>
          <w:rFonts w:ascii="GHEA Grapalat" w:hAnsi="GHEA Grapalat"/>
          <w:sz w:val="20"/>
          <w:szCs w:val="20"/>
          <w:lang w:val="hy-AM"/>
        </w:rPr>
        <w:t xml:space="preserve"> Պայմանագրի ապահովումը այն ներկայացրած անձին վերադարձվում է կնքված պայմանագրով </w:t>
      </w:r>
      <w:r w:rsidRPr="00C032F4">
        <w:rPr>
          <w:rFonts w:ascii="GHEA Grapalat" w:hAnsi="GHEA Grapalat"/>
          <w:sz w:val="20"/>
          <w:szCs w:val="20"/>
          <w:lang w:val="hy-AM"/>
        </w:rPr>
        <w:lastRenderedPageBreak/>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C032F4" w:rsidRDefault="00281740" w:rsidP="00281740">
      <w:pPr>
        <w:ind w:firstLine="567"/>
        <w:jc w:val="both"/>
        <w:rPr>
          <w:rFonts w:ascii="GHEA Grapalat" w:hAnsi="GHEA Grapalat" w:cs="Arial"/>
          <w:sz w:val="20"/>
          <w:lang w:val="hy-AM"/>
        </w:rPr>
      </w:pPr>
      <w:r w:rsidRPr="00C032F4">
        <w:rPr>
          <w:rFonts w:ascii="GHEA Grapalat" w:hAnsi="GHEA Grapalat"/>
          <w:sz w:val="20"/>
          <w:szCs w:val="20"/>
          <w:lang w:val="hy-AM"/>
        </w:rPr>
        <w:t>Կանխիկ</w:t>
      </w:r>
      <w:r w:rsidRPr="00C032F4">
        <w:rPr>
          <w:rFonts w:ascii="GHEA Grapalat" w:hAnsi="GHEA Grapalat"/>
          <w:sz w:val="20"/>
          <w:szCs w:val="20"/>
          <w:lang w:val="af-ZA"/>
        </w:rPr>
        <w:t xml:space="preserve"> </w:t>
      </w:r>
      <w:r w:rsidRPr="00C032F4">
        <w:rPr>
          <w:rFonts w:ascii="GHEA Grapalat" w:hAnsi="GHEA Grapalat"/>
          <w:sz w:val="20"/>
          <w:szCs w:val="20"/>
          <w:lang w:val="hy-AM"/>
        </w:rPr>
        <w:t>փողի</w:t>
      </w:r>
      <w:r w:rsidRPr="00C032F4">
        <w:rPr>
          <w:rFonts w:ascii="GHEA Grapalat" w:hAnsi="GHEA Grapalat"/>
          <w:sz w:val="20"/>
          <w:szCs w:val="20"/>
          <w:lang w:val="af-ZA"/>
        </w:rPr>
        <w:t xml:space="preserve"> </w:t>
      </w:r>
      <w:r w:rsidRPr="00C032F4">
        <w:rPr>
          <w:rFonts w:ascii="GHEA Grapalat" w:hAnsi="GHEA Grapalat"/>
          <w:sz w:val="20"/>
          <w:szCs w:val="20"/>
          <w:lang w:val="hy-AM"/>
        </w:rPr>
        <w:t>ձևով</w:t>
      </w:r>
      <w:r w:rsidRPr="00C032F4">
        <w:rPr>
          <w:rFonts w:ascii="GHEA Grapalat" w:hAnsi="GHEA Grapalat"/>
          <w:sz w:val="20"/>
          <w:szCs w:val="20"/>
          <w:lang w:val="af-ZA"/>
        </w:rPr>
        <w:t xml:space="preserve"> </w:t>
      </w:r>
      <w:r w:rsidRPr="00C032F4">
        <w:rPr>
          <w:rFonts w:ascii="GHEA Grapalat" w:hAnsi="GHEA Grapalat"/>
          <w:sz w:val="20"/>
          <w:szCs w:val="20"/>
          <w:lang w:val="hy-AM"/>
        </w:rPr>
        <w:t>ներկայացված</w:t>
      </w:r>
      <w:r w:rsidRPr="00C032F4">
        <w:rPr>
          <w:rFonts w:ascii="GHEA Grapalat" w:hAnsi="GHEA Grapalat"/>
          <w:sz w:val="20"/>
          <w:szCs w:val="20"/>
          <w:lang w:val="af-ZA"/>
        </w:rPr>
        <w:t xml:space="preserve"> </w:t>
      </w:r>
      <w:r w:rsidRPr="00C032F4">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C032F4">
        <w:rPr>
          <w:rFonts w:ascii="GHEA Grapalat" w:hAnsi="GHEA Grapalat" w:cs="Arial"/>
          <w:sz w:val="20"/>
          <w:lang w:val="hy-AM"/>
        </w:rPr>
        <w:t>:</w:t>
      </w:r>
      <w:r w:rsidRPr="00C032F4">
        <w:rPr>
          <w:rFonts w:ascii="GHEA Grapalat" w:hAnsi="GHEA Grapalat" w:cs="Arial"/>
          <w:sz w:val="20"/>
          <w:lang w:val="hy-AM"/>
        </w:rPr>
        <w:t xml:space="preserve">  </w:t>
      </w:r>
    </w:p>
    <w:p w14:paraId="697DF1D1" w14:textId="1DBEB85B" w:rsidR="00281740" w:rsidRPr="00C032F4" w:rsidRDefault="00281740" w:rsidP="00F96621">
      <w:pPr>
        <w:ind w:firstLine="567"/>
        <w:jc w:val="both"/>
        <w:rPr>
          <w:rFonts w:ascii="GHEA Grapalat" w:hAnsi="GHEA Grapalat" w:cs="Arial"/>
          <w:sz w:val="20"/>
          <w:lang w:val="hy-AM"/>
        </w:rPr>
      </w:pPr>
      <w:r w:rsidRPr="00C032F4">
        <w:rPr>
          <w:rFonts w:ascii="GHEA Grapalat" w:hAnsi="GHEA Grapalat" w:cs="Sylfaen"/>
          <w:sz w:val="20"/>
          <w:lang w:val="hy-AM"/>
        </w:rPr>
        <w:t xml:space="preserve">10.4 </w:t>
      </w:r>
      <w:r w:rsidR="00441C20" w:rsidRPr="00C032F4">
        <w:rPr>
          <w:rFonts w:ascii="GHEA Grapalat" w:hAnsi="GHEA Grapalat" w:cs="Arial"/>
          <w:sz w:val="20"/>
          <w:lang w:val="hy-AM"/>
        </w:rPr>
        <w:t>Ե</w:t>
      </w:r>
      <w:r w:rsidR="00F96621" w:rsidRPr="00C032F4">
        <w:rPr>
          <w:rFonts w:ascii="GHEA Grapalat" w:hAnsi="GHEA Grapalat" w:cs="Arial"/>
          <w:sz w:val="20"/>
          <w:lang w:val="hy-AM"/>
        </w:rPr>
        <w:t>թե</w:t>
      </w:r>
      <w:r w:rsidRPr="00C032F4">
        <w:rPr>
          <w:rFonts w:ascii="GHEA Grapalat" w:hAnsi="GHEA Grapalat" w:cs="Arial"/>
          <w:sz w:val="20"/>
          <w:lang w:val="hy-AM"/>
        </w:rPr>
        <w:t xml:space="preserve"> </w:t>
      </w:r>
      <w:r w:rsidR="00F96621" w:rsidRPr="00C032F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C032F4">
        <w:rPr>
          <w:rFonts w:ascii="GHEA Grapalat" w:hAnsi="GHEA Grapalat" w:cs="Arial"/>
          <w:sz w:val="20"/>
          <w:lang w:val="hy-AM"/>
        </w:rPr>
        <w:t xml:space="preserve"> պայմանագրի ապահովումը ներկայացվում </w:t>
      </w:r>
      <w:r w:rsidR="001820DF" w:rsidRPr="00C032F4">
        <w:rPr>
          <w:rFonts w:ascii="GHEA Grapalat" w:hAnsi="GHEA Grapalat" w:cs="Arial"/>
          <w:sz w:val="20"/>
          <w:lang w:val="hy-AM"/>
        </w:rPr>
        <w:t xml:space="preserve">է </w:t>
      </w:r>
      <w:r w:rsidR="00F96621" w:rsidRPr="00C032F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C032F4">
        <w:rPr>
          <w:rFonts w:ascii="GHEA Grapalat" w:hAnsi="GHEA Grapalat" w:cs="Arial"/>
          <w:sz w:val="20"/>
          <w:lang w:val="hy-AM"/>
        </w:rPr>
        <w:t>՝</w:t>
      </w:r>
    </w:p>
    <w:p w14:paraId="1FB2BD90" w14:textId="4FEA0E76" w:rsidR="00B56A92" w:rsidRPr="00C032F4" w:rsidRDefault="00543250" w:rsidP="00EF3662">
      <w:pPr>
        <w:ind w:firstLine="567"/>
        <w:jc w:val="both"/>
        <w:rPr>
          <w:rFonts w:ascii="GHEA Grapalat" w:hAnsi="GHEA Grapalat" w:cs="Arial"/>
          <w:sz w:val="20"/>
          <w:lang w:val="hy-AM"/>
        </w:rPr>
      </w:pPr>
      <w:r w:rsidRPr="00C032F4">
        <w:rPr>
          <w:rFonts w:ascii="GHEA Grapalat" w:hAnsi="GHEA Grapalat" w:cs="Arial"/>
          <w:sz w:val="20"/>
          <w:lang w:val="hy-AM"/>
        </w:rPr>
        <w:t xml:space="preserve">նախատեսված ֆինանսական միջոցները գերազանցում են </w:t>
      </w:r>
      <w:r w:rsidR="00F83E1D" w:rsidRPr="00C032F4">
        <w:rPr>
          <w:rFonts w:ascii="GHEA Grapalat" w:hAnsi="GHEA Grapalat" w:cs="Arial"/>
          <w:sz w:val="20"/>
          <w:lang w:val="hy-AM"/>
        </w:rPr>
        <w:t>25</w:t>
      </w:r>
      <w:r w:rsidRPr="00C032F4">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sidRPr="00C032F4">
        <w:rPr>
          <w:rFonts w:ascii="GHEA Grapalat" w:hAnsi="GHEA Grapalat" w:cs="Arial"/>
          <w:sz w:val="20"/>
          <w:lang w:val="hy-AM"/>
        </w:rPr>
        <w:t>բանկային</w:t>
      </w:r>
      <w:r w:rsidRPr="00C032F4">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C032F4" w:rsidRDefault="00030D40" w:rsidP="00EF3662">
      <w:pPr>
        <w:ind w:firstLine="567"/>
        <w:jc w:val="both"/>
        <w:rPr>
          <w:rFonts w:ascii="GHEA Grapalat" w:hAnsi="GHEA Grapalat" w:cs="Sylfaen"/>
          <w:i/>
          <w:sz w:val="20"/>
          <w:lang w:val="af-ZA"/>
        </w:rPr>
      </w:pPr>
      <w:r w:rsidRPr="00C032F4">
        <w:rPr>
          <w:rFonts w:ascii="GHEA Grapalat" w:hAnsi="GHEA Grapalat" w:cs="Sylfaen"/>
          <w:sz w:val="20"/>
          <w:lang w:val="hy-AM"/>
        </w:rPr>
        <w:t>10</w:t>
      </w:r>
      <w:r w:rsidR="00CA1C11" w:rsidRPr="00C032F4">
        <w:rPr>
          <w:rFonts w:ascii="GHEA Grapalat" w:hAnsi="GHEA Grapalat" w:cs="Sylfaen"/>
          <w:sz w:val="20"/>
          <w:lang w:val="af-ZA"/>
        </w:rPr>
        <w:t>.</w:t>
      </w:r>
      <w:r w:rsidR="00F562EA" w:rsidRPr="00C032F4">
        <w:rPr>
          <w:rFonts w:ascii="GHEA Grapalat" w:hAnsi="GHEA Grapalat" w:cs="Sylfaen"/>
          <w:sz w:val="20"/>
          <w:lang w:val="af-ZA"/>
        </w:rPr>
        <w:t>5</w:t>
      </w:r>
      <w:r w:rsidR="00D93027" w:rsidRPr="00C032F4">
        <w:rPr>
          <w:rFonts w:ascii="GHEA Grapalat" w:hAnsi="GHEA Grapalat" w:cs="Sylfaen"/>
          <w:sz w:val="20"/>
          <w:lang w:val="af-ZA"/>
        </w:rPr>
        <w:t xml:space="preserve"> </w:t>
      </w:r>
    </w:p>
    <w:p w14:paraId="6B66CBC4" w14:textId="7DF70FFA" w:rsidR="00F02DBC" w:rsidRPr="00C032F4" w:rsidRDefault="00030D40" w:rsidP="00EF3662">
      <w:pPr>
        <w:ind w:firstLine="567"/>
        <w:jc w:val="both"/>
        <w:rPr>
          <w:rFonts w:ascii="GHEA Grapalat" w:hAnsi="GHEA Grapalat" w:cs="Sylfaen"/>
          <w:sz w:val="20"/>
          <w:lang w:val="af-ZA"/>
        </w:rPr>
      </w:pPr>
      <w:r w:rsidRPr="00C032F4">
        <w:rPr>
          <w:rFonts w:ascii="GHEA Grapalat" w:hAnsi="GHEA Grapalat" w:cs="Sylfaen"/>
          <w:sz w:val="20"/>
          <w:lang w:val="af-ZA"/>
        </w:rPr>
        <w:t>10</w:t>
      </w:r>
      <w:r w:rsidR="005162B1" w:rsidRPr="00C032F4">
        <w:rPr>
          <w:rFonts w:ascii="GHEA Grapalat" w:hAnsi="GHEA Grapalat" w:cs="Sylfaen"/>
          <w:sz w:val="20"/>
          <w:lang w:val="af-ZA"/>
        </w:rPr>
        <w:t>.</w:t>
      </w:r>
      <w:r w:rsidR="00F02DBC" w:rsidRPr="00C032F4">
        <w:rPr>
          <w:rFonts w:ascii="GHEA Grapalat" w:hAnsi="GHEA Grapalat" w:cs="Sylfaen"/>
          <w:sz w:val="20"/>
          <w:lang w:val="af-ZA"/>
        </w:rPr>
        <w:t>6</w:t>
      </w:r>
      <w:r w:rsidR="00D93027" w:rsidRPr="00C032F4">
        <w:rPr>
          <w:rFonts w:ascii="GHEA Grapalat" w:hAnsi="GHEA Grapalat" w:cs="Sylfaen"/>
          <w:sz w:val="20"/>
          <w:lang w:val="af-ZA"/>
        </w:rPr>
        <w:t xml:space="preserve"> </w:t>
      </w:r>
      <w:r w:rsidR="00F02DBC" w:rsidRPr="00C032F4">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sidRPr="00C032F4">
        <w:rPr>
          <w:rFonts w:ascii="GHEA Grapalat" w:hAnsi="GHEA Grapalat" w:cs="Sylfaen"/>
          <w:sz w:val="20"/>
          <w:lang w:val="af-ZA"/>
        </w:rPr>
        <w:t xml:space="preserve">է </w:t>
      </w:r>
      <w:r w:rsidR="00F02DBC" w:rsidRPr="00C032F4">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C032F4"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C032F4">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FE242D" w:rsidRPr="00C032F4">
        <w:rPr>
          <w:rFonts w:ascii="GHEA Grapalat" w:hAnsi="GHEA Grapalat" w:cs="Sylfaen"/>
          <w:sz w:val="20"/>
          <w:lang w:val="hy-AM"/>
        </w:rPr>
        <w:t>ՀՀ ֆինանսների նախարարություն</w:t>
      </w:r>
      <w:r w:rsidRPr="00C032F4">
        <w:rPr>
          <w:rFonts w:ascii="GHEA Grapalat" w:hAnsi="GHEA Grapalat" w:cs="Sylfaen"/>
          <w:sz w:val="20"/>
          <w:lang w:val="af-ZA"/>
        </w:rPr>
        <w:t xml:space="preserve">, ներկայացնում է </w:t>
      </w:r>
      <w:r w:rsidR="00887324" w:rsidRPr="00C032F4">
        <w:rPr>
          <w:rFonts w:ascii="GHEA Grapalat" w:hAnsi="GHEA Grapalat" w:cs="Sylfaen"/>
          <w:sz w:val="20"/>
          <w:lang w:val="hy-AM"/>
        </w:rPr>
        <w:t xml:space="preserve">գրավոր՝ </w:t>
      </w:r>
      <w:r w:rsidRPr="00C032F4">
        <w:rPr>
          <w:rFonts w:ascii="GHEA Grapalat" w:hAnsi="GHEA Grapalat" w:cs="Sylfaen"/>
          <w:sz w:val="20"/>
          <w:lang w:val="af-ZA"/>
        </w:rPr>
        <w:t xml:space="preserve">ապահովման վճարման հիմքը առաջանալու օրվան հաջորդող </w:t>
      </w:r>
      <w:r w:rsidR="00180D94" w:rsidRPr="00C032F4">
        <w:rPr>
          <w:rFonts w:ascii="GHEA Grapalat" w:hAnsi="GHEA Grapalat" w:cs="Sylfaen"/>
          <w:sz w:val="20"/>
          <w:lang w:val="hy-AM"/>
        </w:rPr>
        <w:t>հինգ</w:t>
      </w:r>
      <w:r w:rsidR="00180D94" w:rsidRPr="00C032F4">
        <w:rPr>
          <w:rFonts w:ascii="GHEA Grapalat" w:hAnsi="GHEA Grapalat" w:cs="Sylfaen"/>
          <w:sz w:val="20"/>
          <w:lang w:val="af-ZA"/>
        </w:rPr>
        <w:t xml:space="preserve"> </w:t>
      </w:r>
      <w:r w:rsidRPr="00C032F4">
        <w:rPr>
          <w:rFonts w:ascii="GHEA Grapalat" w:hAnsi="GHEA Grapalat" w:cs="Sylfaen"/>
          <w:sz w:val="20"/>
          <w:lang w:val="af-ZA"/>
        </w:rPr>
        <w:t>աշխատանքային օրվա ընթացքում: Եթե ապահովման վճարման պահանջը բանկի</w:t>
      </w:r>
      <w:r w:rsidR="00C01DE0" w:rsidRPr="00C032F4">
        <w:rPr>
          <w:rFonts w:ascii="GHEA Grapalat" w:hAnsi="GHEA Grapalat" w:cs="Sylfaen"/>
          <w:sz w:val="20"/>
          <w:lang w:val="hy-AM"/>
        </w:rPr>
        <w:t xml:space="preserve"> կամ ՀՀ ֆինանսների նախարարության</w:t>
      </w:r>
      <w:r w:rsidRPr="00C032F4">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C032F4">
        <w:rPr>
          <w:rFonts w:ascii="GHEA Grapalat" w:hAnsi="GHEA Grapalat" w:cs="Sylfaen"/>
          <w:sz w:val="20"/>
          <w:lang w:val="hy-AM"/>
        </w:rPr>
        <w:t>գրավոր</w:t>
      </w:r>
      <w:r w:rsidR="00C01DE0" w:rsidRPr="00C032F4">
        <w:rPr>
          <w:rFonts w:ascii="GHEA Grapalat" w:hAnsi="GHEA Grapalat" w:cs="Sylfaen"/>
          <w:sz w:val="20"/>
          <w:lang w:val="af-ZA"/>
        </w:rPr>
        <w:t xml:space="preserve"> </w:t>
      </w:r>
      <w:r w:rsidRPr="00C032F4">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C032F4" w:rsidRDefault="00180D94" w:rsidP="00180D94">
      <w:pPr>
        <w:shd w:val="clear" w:color="auto" w:fill="FFFFFF"/>
        <w:ind w:firstLine="375"/>
        <w:jc w:val="both"/>
        <w:rPr>
          <w:rFonts w:ascii="GHEA Grapalat" w:hAnsi="GHEA Grapalat" w:cs="Sylfaen"/>
          <w:sz w:val="20"/>
          <w:lang w:val="hy-AM"/>
        </w:rPr>
      </w:pPr>
      <w:r w:rsidRPr="00C032F4">
        <w:rPr>
          <w:rFonts w:ascii="GHEA Grapalat" w:hAnsi="GHEA Grapalat" w:cs="Sylfaen"/>
          <w:sz w:val="20"/>
          <w:lang w:val="hy-AM"/>
        </w:rPr>
        <w:t xml:space="preserve">10.8 </w:t>
      </w:r>
      <w:r w:rsidRPr="00C032F4">
        <w:rPr>
          <w:rFonts w:ascii="GHEA Grapalat" w:hAnsi="GHEA Grapalat" w:cs="Sylfaen"/>
          <w:sz w:val="20"/>
          <w:lang w:val="af-ZA"/>
        </w:rPr>
        <w:t xml:space="preserve">Պատվիրատուի ղեկավարը </w:t>
      </w:r>
      <w:r w:rsidR="00C01DE0" w:rsidRPr="00C032F4">
        <w:rPr>
          <w:rFonts w:ascii="GHEA Grapalat" w:hAnsi="GHEA Grapalat" w:cs="Sylfaen"/>
          <w:sz w:val="20"/>
          <w:lang w:val="hy-AM"/>
        </w:rPr>
        <w:t xml:space="preserve">պայմանագրի </w:t>
      </w:r>
      <w:r w:rsidRPr="00C032F4">
        <w:rPr>
          <w:rFonts w:ascii="GHEA Grapalat" w:hAnsi="GHEA Grapalat" w:cs="Sylfaen"/>
          <w:sz w:val="20"/>
          <w:lang w:val="af-ZA"/>
        </w:rPr>
        <w:t xml:space="preserve">ապահովման </w:t>
      </w:r>
      <w:r w:rsidRPr="00C032F4">
        <w:rPr>
          <w:rFonts w:ascii="GHEA Grapalat" w:hAnsi="GHEA Grapalat" w:cs="Sylfaen"/>
          <w:sz w:val="20"/>
          <w:lang w:val="hy-AM"/>
        </w:rPr>
        <w:t>վերադարձման մասին գրավոր տեղեկացնում է՝</w:t>
      </w:r>
    </w:p>
    <w:p w14:paraId="4A998CF0" w14:textId="5A6710FB" w:rsidR="00180D94" w:rsidRPr="00C032F4" w:rsidRDefault="00180D94" w:rsidP="00180D94">
      <w:pPr>
        <w:shd w:val="clear" w:color="auto" w:fill="FFFFFF"/>
        <w:ind w:firstLine="375"/>
        <w:jc w:val="both"/>
        <w:rPr>
          <w:rFonts w:ascii="GHEA Grapalat" w:hAnsi="GHEA Grapalat" w:cs="Sylfaen"/>
          <w:sz w:val="20"/>
          <w:lang w:val="hy-AM"/>
        </w:rPr>
      </w:pPr>
      <w:r w:rsidRPr="00C032F4">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C032F4">
        <w:rPr>
          <w:rFonts w:ascii="GHEA Grapalat" w:hAnsi="GHEA Grapalat" w:cs="Sylfaen"/>
          <w:sz w:val="20"/>
          <w:lang w:val="af-ZA"/>
        </w:rPr>
        <w:t xml:space="preserve">ապահովման </w:t>
      </w:r>
      <w:r w:rsidR="001B210E" w:rsidRPr="00C032F4">
        <w:rPr>
          <w:rFonts w:ascii="GHEA Grapalat" w:hAnsi="GHEA Grapalat" w:cs="Sylfaen"/>
          <w:sz w:val="20"/>
          <w:lang w:val="hy-AM"/>
        </w:rPr>
        <w:t>վերադարձման</w:t>
      </w:r>
      <w:r w:rsidR="001B210E" w:rsidRPr="00C032F4">
        <w:rPr>
          <w:rFonts w:ascii="GHEA Grapalat" w:hAnsi="GHEA Grapalat" w:cs="Sylfaen"/>
          <w:sz w:val="20"/>
          <w:lang w:val="af-ZA"/>
        </w:rPr>
        <w:t xml:space="preserve"> հիմքը առաջանալու օրվան հաջորդող </w:t>
      </w:r>
      <w:r w:rsidR="001B210E" w:rsidRPr="00C032F4">
        <w:rPr>
          <w:rFonts w:ascii="GHEA Grapalat" w:hAnsi="GHEA Grapalat" w:cs="Sylfaen"/>
          <w:sz w:val="20"/>
          <w:lang w:val="hy-AM"/>
        </w:rPr>
        <w:t xml:space="preserve">հինգ </w:t>
      </w:r>
      <w:r w:rsidR="001B210E" w:rsidRPr="00C032F4">
        <w:rPr>
          <w:rFonts w:ascii="GHEA Grapalat" w:hAnsi="GHEA Grapalat" w:cs="Sylfaen"/>
          <w:sz w:val="20"/>
          <w:lang w:val="af-ZA"/>
        </w:rPr>
        <w:t>աշխատանքային օրվա ընթացքում</w:t>
      </w:r>
      <w:r w:rsidR="001B210E" w:rsidRPr="00C032F4">
        <w:rPr>
          <w:rFonts w:ascii="GHEA Grapalat" w:hAnsi="GHEA Grapalat" w:cs="Sylfaen"/>
          <w:sz w:val="20"/>
          <w:lang w:val="hy-AM"/>
        </w:rPr>
        <w:t xml:space="preserve"> </w:t>
      </w:r>
      <w:r w:rsidRPr="00C032F4">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C032F4" w:rsidRDefault="00180D94" w:rsidP="00180D94">
      <w:pPr>
        <w:shd w:val="clear" w:color="auto" w:fill="FFFFFF"/>
        <w:ind w:firstLine="375"/>
        <w:jc w:val="both"/>
        <w:rPr>
          <w:rFonts w:ascii="GHEA Grapalat" w:hAnsi="GHEA Grapalat" w:cs="Sylfaen"/>
          <w:sz w:val="20"/>
          <w:lang w:val="hy-AM"/>
        </w:rPr>
      </w:pPr>
      <w:r w:rsidRPr="00C032F4">
        <w:rPr>
          <w:rFonts w:ascii="GHEA Grapalat" w:hAnsi="GHEA Grapalat" w:cs="Sylfaen"/>
          <w:sz w:val="20"/>
          <w:lang w:val="hy-AM"/>
        </w:rPr>
        <w:t>- բանկային երաշխիքի ձևով ներկայացված ապահովման դեպքում՝ երաշխիքը թողարկած բանկին</w:t>
      </w:r>
      <w:r w:rsidR="001B210E" w:rsidRPr="00C032F4">
        <w:rPr>
          <w:rFonts w:ascii="GHEA Grapalat" w:hAnsi="GHEA Grapalat" w:cs="Sylfaen"/>
          <w:sz w:val="20"/>
          <w:lang w:val="hy-AM"/>
        </w:rPr>
        <w:t>՝</w:t>
      </w:r>
      <w:r w:rsidR="001B210E" w:rsidRPr="00C032F4">
        <w:rPr>
          <w:rFonts w:ascii="GHEA Grapalat" w:hAnsi="GHEA Grapalat" w:cs="Sylfaen"/>
          <w:sz w:val="20"/>
          <w:lang w:val="af-ZA"/>
        </w:rPr>
        <w:t xml:space="preserve"> ապահովման </w:t>
      </w:r>
      <w:r w:rsidR="001B210E" w:rsidRPr="00C032F4">
        <w:rPr>
          <w:rFonts w:ascii="GHEA Grapalat" w:hAnsi="GHEA Grapalat" w:cs="Sylfaen"/>
          <w:sz w:val="20"/>
          <w:lang w:val="hy-AM"/>
        </w:rPr>
        <w:t>վերադարձման</w:t>
      </w:r>
      <w:r w:rsidR="001B210E" w:rsidRPr="00C032F4">
        <w:rPr>
          <w:rFonts w:ascii="GHEA Grapalat" w:hAnsi="GHEA Grapalat" w:cs="Sylfaen"/>
          <w:sz w:val="20"/>
          <w:lang w:val="af-ZA"/>
        </w:rPr>
        <w:t xml:space="preserve"> հիմքը առաջանալու օրվան հաջորդող </w:t>
      </w:r>
      <w:r w:rsidR="001B210E" w:rsidRPr="00C032F4">
        <w:rPr>
          <w:rFonts w:ascii="GHEA Grapalat" w:hAnsi="GHEA Grapalat" w:cs="Sylfaen"/>
          <w:sz w:val="20"/>
          <w:lang w:val="hy-AM"/>
        </w:rPr>
        <w:t xml:space="preserve">հինգ </w:t>
      </w:r>
      <w:r w:rsidR="001B210E" w:rsidRPr="00C032F4">
        <w:rPr>
          <w:rFonts w:ascii="GHEA Grapalat" w:hAnsi="GHEA Grapalat" w:cs="Sylfaen"/>
          <w:sz w:val="20"/>
          <w:lang w:val="af-ZA"/>
        </w:rPr>
        <w:t>աշխատանքային օրվա ընթացքում</w:t>
      </w:r>
      <w:r w:rsidRPr="00C032F4">
        <w:rPr>
          <w:rFonts w:ascii="GHEA Grapalat" w:hAnsi="GHEA Grapalat" w:cs="Sylfaen"/>
          <w:sz w:val="20"/>
          <w:lang w:val="hy-AM"/>
        </w:rPr>
        <w:t>.</w:t>
      </w:r>
    </w:p>
    <w:p w14:paraId="1B61F23F" w14:textId="5949423A" w:rsidR="00180D94" w:rsidRPr="00C032F4" w:rsidRDefault="00180D94" w:rsidP="00180D94">
      <w:pPr>
        <w:shd w:val="clear" w:color="auto" w:fill="FFFFFF"/>
        <w:ind w:firstLine="375"/>
        <w:jc w:val="both"/>
        <w:rPr>
          <w:rFonts w:asciiTheme="minorHAnsi" w:hAnsiTheme="minorHAnsi"/>
          <w:sz w:val="20"/>
          <w:szCs w:val="20"/>
          <w:lang w:val="hy-AM"/>
        </w:rPr>
      </w:pPr>
      <w:r w:rsidRPr="00C032F4">
        <w:rPr>
          <w:rFonts w:ascii="GHEA Grapalat" w:hAnsi="GHEA Grapalat" w:cs="Sylfaen"/>
          <w:sz w:val="20"/>
          <w:lang w:val="hy-AM"/>
        </w:rPr>
        <w:t>-տուժանքի ձևով ներկայացված ապահովման դեպքում դեպքում՝ այն ներկայացրած մասնակցին</w:t>
      </w:r>
      <w:r w:rsidR="001B210E" w:rsidRPr="00C032F4">
        <w:rPr>
          <w:rFonts w:ascii="GHEA Grapalat" w:hAnsi="GHEA Grapalat" w:cs="Sylfaen"/>
          <w:sz w:val="20"/>
          <w:lang w:val="hy-AM"/>
        </w:rPr>
        <w:t>՝</w:t>
      </w:r>
      <w:r w:rsidR="001B210E" w:rsidRPr="00C032F4">
        <w:rPr>
          <w:rFonts w:ascii="GHEA Grapalat" w:hAnsi="GHEA Grapalat" w:cs="Sylfaen"/>
          <w:sz w:val="20"/>
          <w:lang w:val="af-ZA"/>
        </w:rPr>
        <w:t xml:space="preserve"> ապահովման </w:t>
      </w:r>
      <w:r w:rsidR="001B210E" w:rsidRPr="00C032F4">
        <w:rPr>
          <w:rFonts w:ascii="GHEA Grapalat" w:hAnsi="GHEA Grapalat" w:cs="Sylfaen"/>
          <w:sz w:val="20"/>
          <w:lang w:val="hy-AM"/>
        </w:rPr>
        <w:t>վերադարձման</w:t>
      </w:r>
      <w:r w:rsidR="001B210E" w:rsidRPr="00C032F4">
        <w:rPr>
          <w:rFonts w:ascii="GHEA Grapalat" w:hAnsi="GHEA Grapalat" w:cs="Sylfaen"/>
          <w:sz w:val="20"/>
          <w:lang w:val="af-ZA"/>
        </w:rPr>
        <w:t xml:space="preserve"> հիմքը առաջանալու օրվան հաջորդող </w:t>
      </w:r>
      <w:r w:rsidR="001B210E" w:rsidRPr="00C032F4">
        <w:rPr>
          <w:rFonts w:ascii="GHEA Grapalat" w:hAnsi="GHEA Grapalat" w:cs="Sylfaen"/>
          <w:sz w:val="20"/>
          <w:lang w:val="hy-AM"/>
        </w:rPr>
        <w:t xml:space="preserve">հինգ </w:t>
      </w:r>
      <w:r w:rsidR="001B210E" w:rsidRPr="00C032F4">
        <w:rPr>
          <w:rFonts w:ascii="GHEA Grapalat" w:hAnsi="GHEA Grapalat" w:cs="Sylfaen"/>
          <w:sz w:val="20"/>
          <w:lang w:val="af-ZA"/>
        </w:rPr>
        <w:t>աշխատանքային օրվա ընթացքում</w:t>
      </w:r>
      <w:r w:rsidRPr="00C032F4">
        <w:rPr>
          <w:rFonts w:ascii="GHEA Grapalat" w:hAnsi="GHEA Grapalat" w:cs="Sylfaen"/>
          <w:sz w:val="20"/>
          <w:lang w:val="hy-AM"/>
        </w:rPr>
        <w:t>:</w:t>
      </w:r>
    </w:p>
    <w:p w14:paraId="76A1FFAF" w14:textId="77777777" w:rsidR="00180D94" w:rsidRPr="00C032F4"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C032F4" w:rsidRDefault="003D0C33" w:rsidP="00EF3662">
      <w:pPr>
        <w:ind w:firstLine="567"/>
        <w:jc w:val="both"/>
        <w:rPr>
          <w:rFonts w:ascii="GHEA Grapalat" w:hAnsi="GHEA Grapalat" w:cs="Sylfaen"/>
          <w:sz w:val="20"/>
          <w:lang w:val="af-ZA"/>
        </w:rPr>
      </w:pPr>
    </w:p>
    <w:p w14:paraId="6D6A5D6B" w14:textId="77777777" w:rsidR="00096865" w:rsidRPr="00C032F4" w:rsidRDefault="00096865" w:rsidP="00EF3662">
      <w:pPr>
        <w:jc w:val="center"/>
        <w:rPr>
          <w:rFonts w:ascii="GHEA Grapalat" w:hAnsi="GHEA Grapalat"/>
          <w:b/>
          <w:szCs w:val="22"/>
          <w:lang w:val="af-ZA"/>
        </w:rPr>
      </w:pPr>
    </w:p>
    <w:p w14:paraId="248ECC4E" w14:textId="77777777" w:rsidR="00096865" w:rsidRPr="00C032F4" w:rsidRDefault="008D5016" w:rsidP="00EF3662">
      <w:pPr>
        <w:jc w:val="center"/>
        <w:rPr>
          <w:rFonts w:ascii="GHEA Grapalat" w:hAnsi="GHEA Grapalat" w:cs="Arial"/>
          <w:b/>
          <w:sz w:val="20"/>
          <w:lang w:val="af-ZA"/>
        </w:rPr>
      </w:pPr>
      <w:r w:rsidRPr="00C032F4">
        <w:rPr>
          <w:rFonts w:ascii="GHEA Grapalat" w:hAnsi="GHEA Grapalat"/>
          <w:b/>
          <w:sz w:val="20"/>
          <w:lang w:val="af-ZA"/>
        </w:rPr>
        <w:t>1</w:t>
      </w:r>
      <w:r w:rsidR="00030D40" w:rsidRPr="00C032F4">
        <w:rPr>
          <w:rFonts w:ascii="GHEA Grapalat" w:hAnsi="GHEA Grapalat"/>
          <w:b/>
          <w:sz w:val="20"/>
          <w:lang w:val="af-ZA"/>
        </w:rPr>
        <w:t>1</w:t>
      </w:r>
      <w:r w:rsidRPr="00C032F4">
        <w:rPr>
          <w:rFonts w:ascii="GHEA Grapalat" w:hAnsi="GHEA Grapalat"/>
          <w:b/>
          <w:sz w:val="20"/>
          <w:lang w:val="af-ZA"/>
        </w:rPr>
        <w:t xml:space="preserve">. </w:t>
      </w:r>
      <w:r w:rsidRPr="00C032F4">
        <w:rPr>
          <w:rFonts w:ascii="GHEA Grapalat" w:hAnsi="GHEA Grapalat" w:cs="Sylfaen"/>
          <w:b/>
          <w:sz w:val="20"/>
          <w:lang w:val="af-ZA"/>
        </w:rPr>
        <w:t>ԸՆԹԱՑԱԿԱՐԳԸ</w:t>
      </w:r>
      <w:r w:rsidRPr="00C032F4">
        <w:rPr>
          <w:rFonts w:ascii="GHEA Grapalat" w:hAnsi="GHEA Grapalat" w:cs="Arial"/>
          <w:b/>
          <w:sz w:val="20"/>
          <w:lang w:val="af-ZA"/>
        </w:rPr>
        <w:t xml:space="preserve"> </w:t>
      </w:r>
      <w:r w:rsidRPr="00C032F4">
        <w:rPr>
          <w:rFonts w:ascii="GHEA Grapalat" w:hAnsi="GHEA Grapalat" w:cs="Sylfaen"/>
          <w:b/>
          <w:sz w:val="20"/>
          <w:lang w:val="af-ZA"/>
        </w:rPr>
        <w:t>ՉԿԱՅԱՑԱԾ</w:t>
      </w:r>
      <w:r w:rsidRPr="00C032F4">
        <w:rPr>
          <w:rFonts w:ascii="GHEA Grapalat" w:hAnsi="GHEA Grapalat" w:cs="Arial"/>
          <w:b/>
          <w:sz w:val="20"/>
          <w:lang w:val="af-ZA"/>
        </w:rPr>
        <w:t xml:space="preserve"> </w:t>
      </w:r>
      <w:r w:rsidRPr="00C032F4">
        <w:rPr>
          <w:rFonts w:ascii="GHEA Grapalat" w:hAnsi="GHEA Grapalat" w:cs="Sylfaen"/>
          <w:b/>
          <w:sz w:val="20"/>
          <w:lang w:val="af-ZA"/>
        </w:rPr>
        <w:t>ՀԱՅՏԱՐԱՐԵԼԸ</w:t>
      </w:r>
    </w:p>
    <w:p w14:paraId="15409EAF" w14:textId="77777777" w:rsidR="00096865" w:rsidRPr="00C032F4" w:rsidRDefault="00096865" w:rsidP="00EF3662">
      <w:pPr>
        <w:jc w:val="center"/>
        <w:rPr>
          <w:rFonts w:ascii="GHEA Grapalat" w:hAnsi="GHEA Grapalat"/>
          <w:b/>
          <w:sz w:val="20"/>
          <w:lang w:val="af-ZA"/>
        </w:rPr>
      </w:pPr>
    </w:p>
    <w:p w14:paraId="6B146AF3"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sz w:val="20"/>
          <w:lang w:val="af-ZA"/>
        </w:rPr>
        <w:t>1</w:t>
      </w:r>
      <w:r w:rsidR="00030D40" w:rsidRPr="00C032F4">
        <w:rPr>
          <w:rFonts w:ascii="GHEA Grapalat" w:hAnsi="GHEA Grapalat"/>
          <w:sz w:val="20"/>
          <w:lang w:val="af-ZA"/>
        </w:rPr>
        <w:t>1</w:t>
      </w:r>
      <w:r w:rsidRPr="00C032F4">
        <w:rPr>
          <w:rFonts w:ascii="GHEA Grapalat" w:hAnsi="GHEA Grapalat"/>
          <w:sz w:val="20"/>
          <w:lang w:val="af-ZA"/>
        </w:rPr>
        <w:t>.</w:t>
      </w:r>
      <w:r w:rsidRPr="00C032F4">
        <w:rPr>
          <w:rFonts w:ascii="GHEA Grapalat" w:hAnsi="GHEA Grapalat" w:cs="Sylfaen"/>
          <w:sz w:val="20"/>
          <w:lang w:val="af-ZA"/>
        </w:rPr>
        <w:t xml:space="preserve">1 </w:t>
      </w:r>
      <w:r w:rsidRPr="00C032F4">
        <w:rPr>
          <w:rFonts w:ascii="GHEA Grapalat" w:hAnsi="GHEA Grapalat" w:cs="Sylfaen"/>
          <w:sz w:val="20"/>
          <w:lang w:val="ru-RU"/>
        </w:rPr>
        <w:t>Օրենքի</w:t>
      </w:r>
      <w:r w:rsidRPr="00C032F4">
        <w:rPr>
          <w:rFonts w:ascii="GHEA Grapalat" w:hAnsi="GHEA Grapalat" w:cs="Sylfaen"/>
          <w:sz w:val="20"/>
          <w:lang w:val="af-ZA"/>
        </w:rPr>
        <w:t xml:space="preserve"> 3</w:t>
      </w:r>
      <w:r w:rsidR="00A747D4" w:rsidRPr="00C032F4">
        <w:rPr>
          <w:rFonts w:ascii="GHEA Grapalat" w:hAnsi="GHEA Grapalat" w:cs="Sylfaen"/>
          <w:sz w:val="20"/>
          <w:lang w:val="af-ZA"/>
        </w:rPr>
        <w:t>7</w:t>
      </w:r>
      <w:r w:rsidRPr="00C032F4">
        <w:rPr>
          <w:rFonts w:ascii="GHEA Grapalat" w:hAnsi="GHEA Grapalat" w:cs="Sylfaen"/>
          <w:sz w:val="20"/>
          <w:lang w:val="af-ZA"/>
        </w:rPr>
        <w:t>-</w:t>
      </w:r>
      <w:r w:rsidRPr="00C032F4">
        <w:rPr>
          <w:rFonts w:ascii="GHEA Grapalat" w:hAnsi="GHEA Grapalat" w:cs="Sylfaen"/>
          <w:sz w:val="20"/>
          <w:lang w:val="ru-RU"/>
        </w:rPr>
        <w:t>րդ</w:t>
      </w:r>
      <w:r w:rsidRPr="00C032F4">
        <w:rPr>
          <w:rFonts w:ascii="GHEA Grapalat" w:hAnsi="GHEA Grapalat" w:cs="Sylfaen"/>
          <w:sz w:val="20"/>
          <w:lang w:val="af-ZA"/>
        </w:rPr>
        <w:t xml:space="preserve"> </w:t>
      </w:r>
      <w:r w:rsidRPr="00C032F4">
        <w:rPr>
          <w:rFonts w:ascii="GHEA Grapalat" w:hAnsi="GHEA Grapalat" w:cs="Sylfaen"/>
          <w:sz w:val="20"/>
          <w:lang w:val="ru-RU"/>
        </w:rPr>
        <w:t>հոդվածի</w:t>
      </w:r>
      <w:r w:rsidRPr="00C032F4">
        <w:rPr>
          <w:rFonts w:ascii="GHEA Grapalat" w:hAnsi="GHEA Grapalat" w:cs="Sylfaen"/>
          <w:sz w:val="20"/>
          <w:lang w:val="af-ZA"/>
        </w:rPr>
        <w:t xml:space="preserve"> </w:t>
      </w:r>
      <w:r w:rsidRPr="00C032F4">
        <w:rPr>
          <w:rFonts w:ascii="GHEA Grapalat" w:hAnsi="GHEA Grapalat" w:cs="Sylfaen"/>
          <w:sz w:val="20"/>
          <w:lang w:val="ru-RU"/>
        </w:rPr>
        <w:t>համաձայն</w:t>
      </w:r>
      <w:r w:rsidRPr="00C032F4">
        <w:rPr>
          <w:rFonts w:ascii="GHEA Grapalat" w:hAnsi="GHEA Grapalat" w:cs="Sylfaen"/>
          <w:sz w:val="20"/>
          <w:lang w:val="af-ZA"/>
        </w:rPr>
        <w:t xml:space="preserve">` </w:t>
      </w:r>
      <w:r w:rsidRPr="00C032F4">
        <w:rPr>
          <w:rFonts w:ascii="GHEA Grapalat" w:hAnsi="GHEA Grapalat" w:cs="Sylfaen"/>
          <w:sz w:val="20"/>
          <w:lang w:val="ru-RU"/>
        </w:rPr>
        <w:t>հանձնաժողովը</w:t>
      </w:r>
      <w:r w:rsidRPr="00C032F4">
        <w:rPr>
          <w:rFonts w:ascii="GHEA Grapalat" w:hAnsi="GHEA Grapalat" w:cs="Sylfaen"/>
          <w:sz w:val="20"/>
          <w:lang w:val="af-ZA"/>
        </w:rPr>
        <w:t xml:space="preserve"> </w:t>
      </w:r>
      <w:r w:rsidRPr="00C032F4">
        <w:rPr>
          <w:rFonts w:ascii="GHEA Grapalat" w:hAnsi="GHEA Grapalat" w:cs="Sylfaen"/>
          <w:sz w:val="20"/>
          <w:lang w:val="ru-RU"/>
        </w:rPr>
        <w:t>սույն</w:t>
      </w:r>
      <w:r w:rsidRPr="00C032F4">
        <w:rPr>
          <w:rFonts w:ascii="GHEA Grapalat" w:hAnsi="GHEA Grapalat" w:cs="Sylfaen"/>
          <w:sz w:val="20"/>
          <w:lang w:val="af-ZA"/>
        </w:rPr>
        <w:t xml:space="preserve"> </w:t>
      </w:r>
      <w:r w:rsidRPr="00C032F4">
        <w:rPr>
          <w:rFonts w:ascii="GHEA Grapalat" w:hAnsi="GHEA Grapalat" w:cs="Sylfaen"/>
          <w:sz w:val="20"/>
          <w:lang w:val="ru-RU"/>
        </w:rPr>
        <w:t>ընթացակարգը</w:t>
      </w:r>
      <w:r w:rsidRPr="00C032F4">
        <w:rPr>
          <w:rFonts w:ascii="GHEA Grapalat" w:hAnsi="GHEA Grapalat" w:cs="Sylfaen"/>
          <w:sz w:val="20"/>
          <w:lang w:val="af-ZA"/>
        </w:rPr>
        <w:t xml:space="preserve"> </w:t>
      </w:r>
      <w:r w:rsidRPr="00C032F4">
        <w:rPr>
          <w:rFonts w:ascii="GHEA Grapalat" w:hAnsi="GHEA Grapalat" w:cs="Sylfaen"/>
          <w:sz w:val="20"/>
          <w:lang w:val="ru-RU"/>
        </w:rPr>
        <w:t>չկայացած</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հայտարարում</w:t>
      </w:r>
      <w:r w:rsidRPr="00C032F4">
        <w:rPr>
          <w:rFonts w:ascii="GHEA Grapalat" w:hAnsi="GHEA Grapalat" w:cs="Sylfaen"/>
          <w:sz w:val="20"/>
          <w:lang w:val="af-ZA"/>
        </w:rPr>
        <w:t xml:space="preserve">, </w:t>
      </w:r>
      <w:r w:rsidRPr="00C032F4">
        <w:rPr>
          <w:rFonts w:ascii="GHEA Grapalat" w:hAnsi="GHEA Grapalat" w:cs="Sylfaen"/>
          <w:sz w:val="20"/>
          <w:lang w:val="ru-RU"/>
        </w:rPr>
        <w:t>եթե</w:t>
      </w:r>
      <w:r w:rsidRPr="00C032F4">
        <w:rPr>
          <w:rFonts w:ascii="GHEA Grapalat" w:hAnsi="GHEA Grapalat" w:cs="Sylfaen"/>
          <w:sz w:val="20"/>
          <w:lang w:val="af-ZA"/>
        </w:rPr>
        <w:t>`</w:t>
      </w:r>
    </w:p>
    <w:p w14:paraId="0957E225"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1) </w:t>
      </w:r>
      <w:r w:rsidRPr="00C032F4">
        <w:rPr>
          <w:rFonts w:ascii="GHEA Grapalat" w:hAnsi="GHEA Grapalat" w:cs="Sylfaen"/>
          <w:sz w:val="20"/>
          <w:lang w:val="ru-RU"/>
        </w:rPr>
        <w:t>հայտերից</w:t>
      </w:r>
      <w:r w:rsidRPr="00C032F4">
        <w:rPr>
          <w:rFonts w:ascii="GHEA Grapalat" w:hAnsi="GHEA Grapalat" w:cs="Sylfaen"/>
          <w:sz w:val="20"/>
          <w:lang w:val="af-ZA"/>
        </w:rPr>
        <w:t xml:space="preserve"> </w:t>
      </w:r>
      <w:r w:rsidRPr="00C032F4">
        <w:rPr>
          <w:rFonts w:ascii="GHEA Grapalat" w:hAnsi="GHEA Grapalat" w:cs="Sylfaen"/>
          <w:sz w:val="20"/>
          <w:lang w:val="ru-RU"/>
        </w:rPr>
        <w:t>ոչ</w:t>
      </w:r>
      <w:r w:rsidRPr="00C032F4">
        <w:rPr>
          <w:rFonts w:ascii="GHEA Grapalat" w:hAnsi="GHEA Grapalat" w:cs="Sylfaen"/>
          <w:sz w:val="20"/>
          <w:lang w:val="af-ZA"/>
        </w:rPr>
        <w:t xml:space="preserve"> </w:t>
      </w:r>
      <w:r w:rsidRPr="00C032F4">
        <w:rPr>
          <w:rFonts w:ascii="GHEA Grapalat" w:hAnsi="GHEA Grapalat" w:cs="Sylfaen"/>
          <w:sz w:val="20"/>
          <w:lang w:val="ru-RU"/>
        </w:rPr>
        <w:t>մեկը</w:t>
      </w:r>
      <w:r w:rsidRPr="00C032F4">
        <w:rPr>
          <w:rFonts w:ascii="GHEA Grapalat" w:hAnsi="GHEA Grapalat" w:cs="Sylfaen"/>
          <w:sz w:val="20"/>
          <w:lang w:val="af-ZA"/>
        </w:rPr>
        <w:t xml:space="preserve"> </w:t>
      </w:r>
      <w:r w:rsidRPr="00C032F4">
        <w:rPr>
          <w:rFonts w:ascii="GHEA Grapalat" w:hAnsi="GHEA Grapalat" w:cs="Sylfaen"/>
          <w:sz w:val="20"/>
          <w:lang w:val="ru-RU"/>
        </w:rPr>
        <w:t>չի</w:t>
      </w:r>
      <w:r w:rsidRPr="00C032F4">
        <w:rPr>
          <w:rFonts w:ascii="GHEA Grapalat" w:hAnsi="GHEA Grapalat" w:cs="Sylfaen"/>
          <w:sz w:val="20"/>
          <w:lang w:val="af-ZA"/>
        </w:rPr>
        <w:t xml:space="preserve"> </w:t>
      </w:r>
      <w:r w:rsidRPr="00C032F4">
        <w:rPr>
          <w:rFonts w:ascii="GHEA Grapalat" w:hAnsi="GHEA Grapalat" w:cs="Sylfaen"/>
          <w:sz w:val="20"/>
          <w:lang w:val="ru-RU"/>
        </w:rPr>
        <w:t>համապատասխանում</w:t>
      </w:r>
      <w:r w:rsidRPr="00C032F4">
        <w:rPr>
          <w:rFonts w:ascii="GHEA Grapalat" w:hAnsi="GHEA Grapalat" w:cs="Sylfaen"/>
          <w:sz w:val="20"/>
          <w:lang w:val="af-ZA"/>
        </w:rPr>
        <w:t xml:space="preserve"> </w:t>
      </w:r>
      <w:r w:rsidRPr="00C032F4">
        <w:rPr>
          <w:rFonts w:ascii="GHEA Grapalat" w:hAnsi="GHEA Grapalat" w:cs="Sylfaen"/>
          <w:sz w:val="20"/>
          <w:lang w:val="ru-RU"/>
        </w:rPr>
        <w:t>հրավերի</w:t>
      </w:r>
      <w:r w:rsidRPr="00C032F4">
        <w:rPr>
          <w:rFonts w:ascii="GHEA Grapalat" w:hAnsi="GHEA Grapalat" w:cs="Sylfaen"/>
          <w:sz w:val="20"/>
          <w:lang w:val="af-ZA"/>
        </w:rPr>
        <w:t xml:space="preserve"> </w:t>
      </w:r>
      <w:r w:rsidRPr="00C032F4">
        <w:rPr>
          <w:rFonts w:ascii="GHEA Grapalat" w:hAnsi="GHEA Grapalat" w:cs="Sylfaen"/>
          <w:sz w:val="20"/>
          <w:lang w:val="ru-RU"/>
        </w:rPr>
        <w:t>պայմաններին</w:t>
      </w:r>
      <w:r w:rsidRPr="00C032F4">
        <w:rPr>
          <w:rFonts w:ascii="GHEA Grapalat" w:hAnsi="GHEA Grapalat" w:cs="Sylfaen"/>
          <w:sz w:val="20"/>
          <w:lang w:val="af-ZA"/>
        </w:rPr>
        <w:t>.</w:t>
      </w:r>
    </w:p>
    <w:p w14:paraId="0B8B4E48" w14:textId="30A0052B" w:rsidR="00096865" w:rsidRPr="00C032F4" w:rsidRDefault="00096865" w:rsidP="00EF3662">
      <w:pPr>
        <w:ind w:firstLine="567"/>
        <w:jc w:val="both"/>
        <w:rPr>
          <w:rFonts w:ascii="GHEA Grapalat" w:hAnsi="GHEA Grapalat" w:cs="Sylfaen"/>
          <w:sz w:val="20"/>
          <w:lang w:val="hy-AM"/>
        </w:rPr>
      </w:pPr>
      <w:r w:rsidRPr="00C032F4">
        <w:rPr>
          <w:rFonts w:ascii="GHEA Grapalat" w:hAnsi="GHEA Grapalat" w:cs="Sylfaen"/>
          <w:sz w:val="20"/>
          <w:lang w:val="af-ZA"/>
        </w:rPr>
        <w:t xml:space="preserve">2) </w:t>
      </w:r>
      <w:r w:rsidRPr="00C032F4">
        <w:rPr>
          <w:rFonts w:ascii="GHEA Grapalat" w:hAnsi="GHEA Grapalat" w:cs="Sylfaen"/>
          <w:sz w:val="20"/>
          <w:lang w:val="ru-RU"/>
        </w:rPr>
        <w:t>դադարում</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գոյություն</w:t>
      </w:r>
      <w:r w:rsidRPr="00C032F4">
        <w:rPr>
          <w:rFonts w:ascii="GHEA Grapalat" w:hAnsi="GHEA Grapalat" w:cs="Sylfaen"/>
          <w:sz w:val="20"/>
          <w:lang w:val="af-ZA"/>
        </w:rPr>
        <w:t xml:space="preserve"> </w:t>
      </w:r>
      <w:r w:rsidRPr="00C032F4">
        <w:rPr>
          <w:rFonts w:ascii="GHEA Grapalat" w:hAnsi="GHEA Grapalat" w:cs="Sylfaen"/>
          <w:sz w:val="20"/>
          <w:lang w:val="ru-RU"/>
        </w:rPr>
        <w:t>ունենալ</w:t>
      </w:r>
      <w:r w:rsidRPr="00C032F4">
        <w:rPr>
          <w:rFonts w:ascii="GHEA Grapalat" w:hAnsi="GHEA Grapalat" w:cs="Sylfaen"/>
          <w:sz w:val="20"/>
          <w:lang w:val="af-ZA"/>
        </w:rPr>
        <w:t xml:space="preserve"> </w:t>
      </w:r>
      <w:r w:rsidRPr="00C032F4">
        <w:rPr>
          <w:rFonts w:ascii="GHEA Grapalat" w:hAnsi="GHEA Grapalat" w:cs="Sylfaen"/>
          <w:sz w:val="20"/>
          <w:lang w:val="ru-RU"/>
        </w:rPr>
        <w:t>գնման</w:t>
      </w:r>
      <w:r w:rsidRPr="00C032F4">
        <w:rPr>
          <w:rFonts w:ascii="GHEA Grapalat" w:hAnsi="GHEA Grapalat" w:cs="Sylfaen"/>
          <w:sz w:val="20"/>
          <w:lang w:val="af-ZA"/>
        </w:rPr>
        <w:t xml:space="preserve"> </w:t>
      </w:r>
      <w:r w:rsidRPr="00C032F4">
        <w:rPr>
          <w:rFonts w:ascii="GHEA Grapalat" w:hAnsi="GHEA Grapalat" w:cs="Sylfaen"/>
          <w:sz w:val="20"/>
          <w:lang w:val="ru-RU"/>
        </w:rPr>
        <w:t>պահանջը</w:t>
      </w:r>
      <w:r w:rsidR="00FF0FE2" w:rsidRPr="00C032F4">
        <w:rPr>
          <w:rFonts w:ascii="GHEA Grapalat" w:hAnsi="GHEA Grapalat" w:cs="Sylfaen"/>
          <w:sz w:val="20"/>
          <w:lang w:val="hy-AM"/>
        </w:rPr>
        <w:t>: Ընդ որում պ</w:t>
      </w:r>
      <w:r w:rsidR="00FF0FE2" w:rsidRPr="00C032F4">
        <w:rPr>
          <w:rFonts w:ascii="GHEA Grapalat" w:hAnsi="GHEA Grapalat" w:cs="Sylfaen"/>
          <w:sz w:val="20"/>
          <w:lang w:val="ru-RU"/>
        </w:rPr>
        <w:t>ետության</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կամ</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համայնքների</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կարիքների</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համար</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կազմակերպված</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գնման</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ընթացակարգը</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կարող</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է</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ամբողջությամբ</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կամ</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մասնակի</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չկայացած</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հայտարարվել</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համայնքի</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ավագանու</w:t>
      </w:r>
      <w:r w:rsidR="009F6275" w:rsidRPr="00C032F4">
        <w:rPr>
          <w:rFonts w:ascii="GHEA Grapalat" w:hAnsi="GHEA Grapalat" w:cs="Sylfaen"/>
          <w:sz w:val="20"/>
          <w:lang w:val="af-ZA"/>
        </w:rPr>
        <w:t xml:space="preserve"> </w:t>
      </w:r>
      <w:proofErr w:type="spellStart"/>
      <w:r w:rsidR="00A10D1E" w:rsidRPr="00C032F4">
        <w:rPr>
          <w:rFonts w:ascii="GHEA Grapalat" w:hAnsi="GHEA Grapalat" w:cs="Sylfaen"/>
          <w:sz w:val="20"/>
        </w:rPr>
        <w:t>որոշման</w:t>
      </w:r>
      <w:proofErr w:type="spellEnd"/>
      <w:r w:rsidR="00A10D1E" w:rsidRPr="00C032F4">
        <w:rPr>
          <w:rFonts w:ascii="GHEA Grapalat" w:hAnsi="GHEA Grapalat" w:cs="Sylfaen"/>
          <w:sz w:val="20"/>
          <w:lang w:val="af-ZA"/>
        </w:rPr>
        <w:t xml:space="preserve"> </w:t>
      </w:r>
      <w:proofErr w:type="spellStart"/>
      <w:r w:rsidR="00A10D1E" w:rsidRPr="00C032F4">
        <w:rPr>
          <w:rFonts w:ascii="GHEA Grapalat" w:hAnsi="GHEA Grapalat" w:cs="Sylfaen"/>
          <w:sz w:val="20"/>
        </w:rPr>
        <w:t>հիման</w:t>
      </w:r>
      <w:proofErr w:type="spellEnd"/>
      <w:r w:rsidR="00A10D1E" w:rsidRPr="00C032F4">
        <w:rPr>
          <w:rFonts w:ascii="GHEA Grapalat" w:hAnsi="GHEA Grapalat" w:cs="Sylfaen"/>
          <w:sz w:val="20"/>
          <w:lang w:val="af-ZA"/>
        </w:rPr>
        <w:t xml:space="preserve"> </w:t>
      </w:r>
      <w:proofErr w:type="spellStart"/>
      <w:r w:rsidR="00A10D1E" w:rsidRPr="00C032F4">
        <w:rPr>
          <w:rFonts w:ascii="GHEA Grapalat" w:hAnsi="GHEA Grapalat" w:cs="Sylfaen"/>
          <w:sz w:val="20"/>
        </w:rPr>
        <w:t>վրա</w:t>
      </w:r>
      <w:proofErr w:type="spellEnd"/>
    </w:p>
    <w:p w14:paraId="7A46D367"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3) </w:t>
      </w:r>
      <w:r w:rsidRPr="00C032F4">
        <w:rPr>
          <w:rFonts w:ascii="GHEA Grapalat" w:hAnsi="GHEA Grapalat" w:cs="Sylfaen"/>
          <w:sz w:val="20"/>
          <w:lang w:val="hy-AM"/>
        </w:rPr>
        <w:t>ոչ</w:t>
      </w:r>
      <w:r w:rsidRPr="00C032F4">
        <w:rPr>
          <w:rFonts w:ascii="GHEA Grapalat" w:hAnsi="GHEA Grapalat" w:cs="Sylfaen"/>
          <w:sz w:val="20"/>
          <w:lang w:val="af-ZA"/>
        </w:rPr>
        <w:t xml:space="preserve"> </w:t>
      </w:r>
      <w:r w:rsidRPr="00C032F4">
        <w:rPr>
          <w:rFonts w:ascii="GHEA Grapalat" w:hAnsi="GHEA Grapalat" w:cs="Sylfaen"/>
          <w:sz w:val="20"/>
          <w:lang w:val="hy-AM"/>
        </w:rPr>
        <w:t>մի</w:t>
      </w:r>
      <w:r w:rsidRPr="00C032F4">
        <w:rPr>
          <w:rFonts w:ascii="GHEA Grapalat" w:hAnsi="GHEA Grapalat" w:cs="Sylfaen"/>
          <w:sz w:val="20"/>
          <w:lang w:val="af-ZA"/>
        </w:rPr>
        <w:t xml:space="preserve"> </w:t>
      </w:r>
      <w:r w:rsidRPr="00C032F4">
        <w:rPr>
          <w:rFonts w:ascii="GHEA Grapalat" w:hAnsi="GHEA Grapalat" w:cs="Sylfaen"/>
          <w:sz w:val="20"/>
          <w:lang w:val="hy-AM"/>
        </w:rPr>
        <w:t>հայտ</w:t>
      </w:r>
      <w:r w:rsidRPr="00C032F4">
        <w:rPr>
          <w:rFonts w:ascii="GHEA Grapalat" w:hAnsi="GHEA Grapalat" w:cs="Sylfaen"/>
          <w:sz w:val="20"/>
          <w:lang w:val="af-ZA"/>
        </w:rPr>
        <w:t xml:space="preserve"> </w:t>
      </w:r>
      <w:r w:rsidRPr="00C032F4">
        <w:rPr>
          <w:rFonts w:ascii="GHEA Grapalat" w:hAnsi="GHEA Grapalat" w:cs="Sylfaen"/>
          <w:sz w:val="20"/>
          <w:lang w:val="hy-AM"/>
        </w:rPr>
        <w:t>չի</w:t>
      </w:r>
      <w:r w:rsidRPr="00C032F4">
        <w:rPr>
          <w:rFonts w:ascii="GHEA Grapalat" w:hAnsi="GHEA Grapalat" w:cs="Sylfaen"/>
          <w:sz w:val="20"/>
          <w:lang w:val="af-ZA"/>
        </w:rPr>
        <w:t xml:space="preserve"> </w:t>
      </w:r>
      <w:r w:rsidRPr="00C032F4">
        <w:rPr>
          <w:rFonts w:ascii="GHEA Grapalat" w:hAnsi="GHEA Grapalat" w:cs="Sylfaen"/>
          <w:sz w:val="20"/>
          <w:lang w:val="hy-AM"/>
        </w:rPr>
        <w:t>ներկայացվել</w:t>
      </w:r>
      <w:r w:rsidRPr="00C032F4">
        <w:rPr>
          <w:rFonts w:ascii="GHEA Grapalat" w:hAnsi="GHEA Grapalat" w:cs="Sylfaen"/>
          <w:sz w:val="20"/>
          <w:lang w:val="af-ZA"/>
        </w:rPr>
        <w:t>.</w:t>
      </w:r>
    </w:p>
    <w:p w14:paraId="0A291FEA"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4) </w:t>
      </w:r>
      <w:r w:rsidRPr="00C032F4">
        <w:rPr>
          <w:rFonts w:ascii="GHEA Grapalat" w:hAnsi="GHEA Grapalat" w:cs="Sylfaen"/>
          <w:sz w:val="20"/>
          <w:lang w:val="ru-RU"/>
        </w:rPr>
        <w:t>պայմանագիր</w:t>
      </w:r>
      <w:r w:rsidRPr="00C032F4">
        <w:rPr>
          <w:rFonts w:ascii="GHEA Grapalat" w:hAnsi="GHEA Grapalat" w:cs="Sylfaen"/>
          <w:sz w:val="20"/>
          <w:lang w:val="af-ZA"/>
        </w:rPr>
        <w:t xml:space="preserve"> </w:t>
      </w:r>
      <w:r w:rsidRPr="00C032F4">
        <w:rPr>
          <w:rFonts w:ascii="GHEA Grapalat" w:hAnsi="GHEA Grapalat" w:cs="Sylfaen"/>
          <w:sz w:val="20"/>
          <w:lang w:val="ru-RU"/>
        </w:rPr>
        <w:t>չի</w:t>
      </w:r>
      <w:r w:rsidRPr="00C032F4">
        <w:rPr>
          <w:rFonts w:ascii="GHEA Grapalat" w:hAnsi="GHEA Grapalat" w:cs="Sylfaen"/>
          <w:sz w:val="20"/>
          <w:lang w:val="af-ZA"/>
        </w:rPr>
        <w:t xml:space="preserve"> </w:t>
      </w:r>
      <w:r w:rsidRPr="00C032F4">
        <w:rPr>
          <w:rFonts w:ascii="GHEA Grapalat" w:hAnsi="GHEA Grapalat" w:cs="Sylfaen"/>
          <w:sz w:val="20"/>
          <w:lang w:val="ru-RU"/>
        </w:rPr>
        <w:t>կնքվում</w:t>
      </w:r>
      <w:r w:rsidR="004D5671" w:rsidRPr="00C032F4">
        <w:rPr>
          <w:rFonts w:ascii="GHEA Grapalat" w:hAnsi="GHEA Grapalat" w:cs="Sylfaen"/>
          <w:sz w:val="20"/>
          <w:lang w:val="ru-RU"/>
        </w:rPr>
        <w:t>։</w:t>
      </w:r>
    </w:p>
    <w:p w14:paraId="66BA1378" w14:textId="77777777" w:rsidR="00B027EF" w:rsidRPr="00C032F4" w:rsidRDefault="00B027EF" w:rsidP="00B027EF">
      <w:pPr>
        <w:ind w:firstLine="567"/>
        <w:jc w:val="both"/>
        <w:rPr>
          <w:rFonts w:ascii="GHEA Grapalat" w:hAnsi="GHEA Grapalat" w:cs="Sylfaen"/>
          <w:sz w:val="20"/>
          <w:lang w:val="af-ZA"/>
        </w:rPr>
      </w:pP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Օրենքի</w:t>
      </w:r>
      <w:proofErr w:type="spellEnd"/>
      <w:r w:rsidRPr="00C032F4">
        <w:rPr>
          <w:rFonts w:ascii="GHEA Grapalat" w:hAnsi="GHEA Grapalat" w:cs="Sylfaen"/>
          <w:sz w:val="20"/>
          <w:lang w:val="af-ZA"/>
        </w:rPr>
        <w:t xml:space="preserve"> 3</w:t>
      </w:r>
      <w:r w:rsidR="00FB405E" w:rsidRPr="00C032F4">
        <w:rPr>
          <w:rFonts w:ascii="GHEA Grapalat" w:hAnsi="GHEA Grapalat" w:cs="Sylfaen"/>
          <w:sz w:val="20"/>
          <w:lang w:val="hy-AM"/>
        </w:rPr>
        <w:t>7</w:t>
      </w:r>
      <w:r w:rsidRPr="00C032F4">
        <w:rPr>
          <w:rFonts w:ascii="GHEA Grapalat" w:hAnsi="GHEA Grapalat" w:cs="Sylfaen"/>
          <w:sz w:val="20"/>
          <w:lang w:val="af-ZA"/>
        </w:rPr>
        <w:t>-</w:t>
      </w:r>
      <w:proofErr w:type="spellStart"/>
      <w:r w:rsidRPr="00C032F4">
        <w:rPr>
          <w:rFonts w:ascii="GHEA Grapalat" w:hAnsi="GHEA Grapalat" w:cs="Sylfaen"/>
          <w:sz w:val="20"/>
        </w:rPr>
        <w:t>րդ</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հոդվածի</w:t>
      </w:r>
      <w:proofErr w:type="spellEnd"/>
      <w:r w:rsidRPr="00C032F4">
        <w:rPr>
          <w:rFonts w:ascii="GHEA Grapalat" w:hAnsi="GHEA Grapalat" w:cs="Sylfaen"/>
          <w:sz w:val="20"/>
          <w:lang w:val="af-ZA"/>
        </w:rPr>
        <w:t xml:space="preserve"> 1-</w:t>
      </w:r>
      <w:proofErr w:type="spellStart"/>
      <w:r w:rsidRPr="00C032F4">
        <w:rPr>
          <w:rFonts w:ascii="GHEA Grapalat" w:hAnsi="GHEA Grapalat" w:cs="Sylfaen"/>
          <w:sz w:val="20"/>
        </w:rPr>
        <w:t>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մասի</w:t>
      </w:r>
      <w:proofErr w:type="spellEnd"/>
      <w:r w:rsidRPr="00C032F4">
        <w:rPr>
          <w:rFonts w:ascii="GHEA Grapalat" w:hAnsi="GHEA Grapalat" w:cs="Sylfaen"/>
          <w:sz w:val="20"/>
          <w:lang w:val="af-ZA"/>
        </w:rPr>
        <w:t xml:space="preserve"> 4-</w:t>
      </w:r>
      <w:proofErr w:type="spellStart"/>
      <w:r w:rsidRPr="00C032F4">
        <w:rPr>
          <w:rFonts w:ascii="GHEA Grapalat" w:hAnsi="GHEA Grapalat" w:cs="Sylfaen"/>
          <w:sz w:val="20"/>
        </w:rPr>
        <w:t>րդ</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կետի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հիման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վրա</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հայտարարվում</w:t>
      </w:r>
      <w:proofErr w:type="spellEnd"/>
      <w:r w:rsidRPr="00C032F4">
        <w:rPr>
          <w:rFonts w:ascii="GHEA Grapalat" w:hAnsi="GHEA Grapalat" w:cs="Sylfaen"/>
          <w:sz w:val="20"/>
          <w:lang w:val="af-ZA"/>
        </w:rPr>
        <w:t xml:space="preserve"> </w:t>
      </w:r>
      <w:r w:rsidRPr="00C032F4">
        <w:rPr>
          <w:rFonts w:ascii="GHEA Grapalat" w:hAnsi="GHEA Grapalat" w:cs="Sylfaen"/>
          <w:sz w:val="20"/>
        </w:rPr>
        <w:t>է</w:t>
      </w:r>
      <w:r w:rsidRPr="00C032F4">
        <w:rPr>
          <w:rFonts w:ascii="GHEA Grapalat" w:hAnsi="GHEA Grapalat" w:cs="Sylfaen"/>
          <w:sz w:val="20"/>
          <w:lang w:val="af-ZA"/>
        </w:rPr>
        <w:t xml:space="preserve"> </w:t>
      </w:r>
      <w:proofErr w:type="spellStart"/>
      <w:r w:rsidRPr="00C032F4">
        <w:rPr>
          <w:rFonts w:ascii="GHEA Grapalat" w:hAnsi="GHEA Grapalat" w:cs="Sylfaen"/>
          <w:sz w:val="20"/>
        </w:rPr>
        <w:t>չկայացած</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եթե</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շրջանակում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սահմանված</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հայտերի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ներկայացման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վերջնաժամկետը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լրանալու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պահի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դրությամբ</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էլեկտրոնային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գնումների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համակարգը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խափանված</w:t>
      </w:r>
      <w:proofErr w:type="spellEnd"/>
      <w:r w:rsidRPr="00C032F4">
        <w:rPr>
          <w:rFonts w:ascii="GHEA Grapalat" w:hAnsi="GHEA Grapalat" w:cs="Sylfaen"/>
          <w:sz w:val="20"/>
          <w:lang w:val="af-ZA"/>
        </w:rPr>
        <w:t xml:space="preserve"> </w:t>
      </w:r>
      <w:r w:rsidRPr="00C032F4">
        <w:rPr>
          <w:rFonts w:ascii="GHEA Grapalat" w:hAnsi="GHEA Grapalat" w:cs="Sylfaen"/>
          <w:sz w:val="20"/>
        </w:rPr>
        <w:t>է</w:t>
      </w:r>
      <w:r w:rsidRPr="00C032F4">
        <w:rPr>
          <w:rFonts w:ascii="GHEA Grapalat" w:hAnsi="GHEA Grapalat" w:cs="Sylfaen"/>
          <w:sz w:val="20"/>
          <w:lang w:val="af-ZA"/>
        </w:rPr>
        <w:t xml:space="preserve">:  </w:t>
      </w:r>
    </w:p>
    <w:p w14:paraId="0B89DD08" w14:textId="77777777" w:rsidR="00CA1C11" w:rsidRPr="00C032F4" w:rsidRDefault="00731D26" w:rsidP="00EF3662">
      <w:pPr>
        <w:ind w:firstLine="567"/>
        <w:jc w:val="both"/>
        <w:rPr>
          <w:rFonts w:ascii="GHEA Grapalat" w:hAnsi="GHEA Grapalat" w:cs="Sylfaen"/>
          <w:sz w:val="20"/>
          <w:lang w:val="af-ZA"/>
        </w:rPr>
      </w:pPr>
      <w:r w:rsidRPr="00C032F4">
        <w:rPr>
          <w:rFonts w:ascii="GHEA Grapalat" w:hAnsi="GHEA Grapalat" w:cs="Sylfaen"/>
          <w:sz w:val="20"/>
          <w:lang w:val="af-ZA"/>
        </w:rPr>
        <w:t>1</w:t>
      </w:r>
      <w:r w:rsidR="00030D40" w:rsidRPr="00C032F4">
        <w:rPr>
          <w:rFonts w:ascii="GHEA Grapalat" w:hAnsi="GHEA Grapalat" w:cs="Sylfaen"/>
          <w:sz w:val="20"/>
          <w:lang w:val="af-ZA"/>
        </w:rPr>
        <w:t>1</w:t>
      </w:r>
      <w:r w:rsidRPr="00C032F4">
        <w:rPr>
          <w:rFonts w:ascii="GHEA Grapalat" w:hAnsi="GHEA Grapalat" w:cs="Sylfaen"/>
          <w:sz w:val="20"/>
          <w:lang w:val="af-ZA"/>
        </w:rPr>
        <w:t>.2</w:t>
      </w:r>
      <w:r w:rsidR="00FE5743" w:rsidRPr="00C032F4">
        <w:rPr>
          <w:rFonts w:ascii="GHEA Grapalat" w:hAnsi="GHEA Grapalat" w:cs="Sylfaen"/>
          <w:sz w:val="20"/>
          <w:lang w:val="af-ZA"/>
        </w:rPr>
        <w:t xml:space="preserve"> Գ</w:t>
      </w:r>
      <w:r w:rsidR="00CA1C11" w:rsidRPr="00C032F4">
        <w:rPr>
          <w:rFonts w:ascii="GHEA Grapalat" w:hAnsi="GHEA Grapalat" w:cs="Sylfaen"/>
          <w:sz w:val="20"/>
          <w:lang w:val="ru-RU"/>
        </w:rPr>
        <w:t>նման</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ընթացակարգը</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չկայացած</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հայտարարվելու</w:t>
      </w:r>
      <w:r w:rsidR="00A747D4" w:rsidRPr="00C032F4">
        <w:rPr>
          <w:rFonts w:ascii="GHEA Grapalat" w:hAnsi="GHEA Grapalat" w:cs="Sylfaen"/>
          <w:sz w:val="20"/>
        </w:rPr>
        <w:t>ն</w:t>
      </w:r>
      <w:r w:rsidR="00A747D4" w:rsidRPr="00C032F4">
        <w:rPr>
          <w:rFonts w:ascii="GHEA Grapalat" w:hAnsi="GHEA Grapalat" w:cs="Sylfaen"/>
          <w:sz w:val="20"/>
          <w:lang w:val="af-ZA"/>
        </w:rPr>
        <w:t xml:space="preserve"> </w:t>
      </w:r>
      <w:proofErr w:type="spellStart"/>
      <w:r w:rsidR="00A747D4" w:rsidRPr="00C032F4">
        <w:rPr>
          <w:rFonts w:ascii="GHEA Grapalat" w:hAnsi="GHEA Grapalat" w:cs="Sylfaen"/>
          <w:sz w:val="20"/>
        </w:rPr>
        <w:t>հաջորդող</w:t>
      </w:r>
      <w:proofErr w:type="spellEnd"/>
      <w:r w:rsidR="00A747D4" w:rsidRPr="00C032F4">
        <w:rPr>
          <w:rFonts w:ascii="GHEA Grapalat" w:hAnsi="GHEA Grapalat" w:cs="Sylfaen"/>
          <w:sz w:val="20"/>
          <w:lang w:val="af-ZA"/>
        </w:rPr>
        <w:t xml:space="preserve"> </w:t>
      </w:r>
      <w:proofErr w:type="spellStart"/>
      <w:r w:rsidR="00A747D4" w:rsidRPr="00C032F4">
        <w:rPr>
          <w:rFonts w:ascii="GHEA Grapalat" w:hAnsi="GHEA Grapalat" w:cs="Sylfaen"/>
          <w:sz w:val="20"/>
        </w:rPr>
        <w:t>աշխատանքային</w:t>
      </w:r>
      <w:proofErr w:type="spellEnd"/>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օրվա</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ընթացքում</w:t>
      </w:r>
      <w:r w:rsidR="00CA1C11" w:rsidRPr="00C032F4">
        <w:rPr>
          <w:rFonts w:ascii="GHEA Grapalat" w:hAnsi="GHEA Grapalat" w:cs="Sylfaen"/>
          <w:sz w:val="20"/>
          <w:lang w:val="af-ZA"/>
        </w:rPr>
        <w:t xml:space="preserve">, </w:t>
      </w:r>
      <w:r w:rsidR="003A2BE0" w:rsidRPr="00C032F4">
        <w:rPr>
          <w:rFonts w:ascii="GHEA Grapalat" w:hAnsi="GHEA Grapalat" w:cs="Sylfaen"/>
          <w:sz w:val="20"/>
          <w:lang w:val="af-ZA"/>
        </w:rPr>
        <w:t>պ</w:t>
      </w:r>
      <w:r w:rsidR="00CA1C11" w:rsidRPr="00C032F4">
        <w:rPr>
          <w:rFonts w:ascii="GHEA Grapalat" w:hAnsi="GHEA Grapalat" w:cs="Sylfaen"/>
          <w:sz w:val="20"/>
          <w:lang w:val="ru-RU"/>
        </w:rPr>
        <w:t>ատվիրատուն</w:t>
      </w:r>
      <w:r w:rsidR="00CA1C11" w:rsidRPr="00C032F4">
        <w:rPr>
          <w:rFonts w:ascii="GHEA Grapalat" w:hAnsi="GHEA Grapalat" w:cs="Sylfaen"/>
          <w:sz w:val="20"/>
          <w:lang w:val="af-ZA"/>
        </w:rPr>
        <w:t xml:space="preserve"> </w:t>
      </w:r>
      <w:r w:rsidR="00A747D4" w:rsidRPr="00C032F4">
        <w:rPr>
          <w:rFonts w:ascii="GHEA Grapalat" w:hAnsi="GHEA Grapalat" w:cs="Sylfaen"/>
          <w:sz w:val="20"/>
          <w:lang w:val="af-ZA"/>
        </w:rPr>
        <w:t xml:space="preserve">տեղեկագրում </w:t>
      </w:r>
      <w:r w:rsidR="005F7C1D" w:rsidRPr="00C032F4">
        <w:rPr>
          <w:rFonts w:ascii="GHEA Grapalat" w:hAnsi="GHEA Grapalat" w:cs="Sylfaen"/>
          <w:sz w:val="20"/>
          <w:lang w:val="af-ZA"/>
        </w:rPr>
        <w:t xml:space="preserve">հրապարակում է </w:t>
      </w:r>
      <w:r w:rsidR="00CA1C11" w:rsidRPr="00C032F4">
        <w:rPr>
          <w:rFonts w:ascii="GHEA Grapalat" w:hAnsi="GHEA Grapalat" w:cs="Sylfaen"/>
          <w:sz w:val="20"/>
          <w:lang w:val="ru-RU"/>
        </w:rPr>
        <w:t>հայտարարություն</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որում</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նշվում</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է</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գնման</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ընթացակարգը</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չկայացած</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հայտարարվելու</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հիմնավորումը։</w:t>
      </w:r>
      <w:r w:rsidR="00CA1C11" w:rsidRPr="00C032F4">
        <w:rPr>
          <w:rFonts w:ascii="GHEA Grapalat" w:hAnsi="GHEA Grapalat" w:cs="Sylfaen"/>
          <w:sz w:val="20"/>
          <w:lang w:val="af-ZA"/>
        </w:rPr>
        <w:t xml:space="preserve"> </w:t>
      </w:r>
    </w:p>
    <w:p w14:paraId="42F127BD" w14:textId="77777777" w:rsidR="00CA1C11" w:rsidRPr="00C032F4" w:rsidRDefault="00CA1C11" w:rsidP="00EF3662">
      <w:pPr>
        <w:ind w:firstLine="567"/>
        <w:jc w:val="both"/>
        <w:rPr>
          <w:rFonts w:ascii="GHEA Grapalat" w:hAnsi="GHEA Grapalat" w:cs="Sylfaen"/>
          <w:sz w:val="20"/>
          <w:lang w:val="af-ZA"/>
        </w:rPr>
      </w:pPr>
    </w:p>
    <w:p w14:paraId="388E6177" w14:textId="77777777" w:rsidR="00096865" w:rsidRPr="00C032F4"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C032F4" w:rsidRDefault="008D5016" w:rsidP="00EF3662">
      <w:pPr>
        <w:jc w:val="center"/>
        <w:rPr>
          <w:rFonts w:ascii="GHEA Grapalat" w:hAnsi="GHEA Grapalat"/>
          <w:b/>
          <w:sz w:val="20"/>
          <w:lang w:val="af-ZA"/>
        </w:rPr>
      </w:pPr>
      <w:r w:rsidRPr="00C032F4">
        <w:rPr>
          <w:rFonts w:ascii="GHEA Grapalat" w:hAnsi="GHEA Grapalat"/>
          <w:b/>
          <w:sz w:val="20"/>
          <w:lang w:val="af-ZA"/>
        </w:rPr>
        <w:t>1</w:t>
      </w:r>
      <w:r w:rsidR="00375FD2" w:rsidRPr="00C032F4">
        <w:rPr>
          <w:rFonts w:ascii="GHEA Grapalat" w:hAnsi="GHEA Grapalat"/>
          <w:b/>
          <w:sz w:val="20"/>
          <w:lang w:val="af-ZA"/>
        </w:rPr>
        <w:t>2</w:t>
      </w:r>
      <w:r w:rsidRPr="00C032F4">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C032F4" w:rsidRDefault="008D5016" w:rsidP="00EF3662">
      <w:pPr>
        <w:jc w:val="center"/>
        <w:rPr>
          <w:rFonts w:ascii="GHEA Grapalat" w:hAnsi="GHEA Grapalat"/>
          <w:b/>
          <w:sz w:val="20"/>
          <w:lang w:val="af-ZA"/>
        </w:rPr>
      </w:pPr>
      <w:r w:rsidRPr="00C032F4">
        <w:rPr>
          <w:rFonts w:ascii="GHEA Grapalat" w:hAnsi="GHEA Grapalat"/>
          <w:b/>
          <w:sz w:val="20"/>
          <w:lang w:val="af-ZA"/>
        </w:rPr>
        <w:t xml:space="preserve">ԸՆԴՈՒՆՎԱԾ ՈՐՈՇՈՒՄՆԵՐԸ ԲՈՂՈՔԱՐԿԵԼՈՒ ՄԱՍՆԱԿՑԻ </w:t>
      </w:r>
    </w:p>
    <w:p w14:paraId="7A769C11" w14:textId="77777777" w:rsidR="00096865" w:rsidRPr="00C032F4" w:rsidRDefault="008D5016" w:rsidP="00EF3662">
      <w:pPr>
        <w:jc w:val="center"/>
        <w:rPr>
          <w:rFonts w:ascii="GHEA Grapalat" w:hAnsi="GHEA Grapalat"/>
          <w:b/>
          <w:sz w:val="20"/>
          <w:lang w:val="af-ZA"/>
        </w:rPr>
      </w:pPr>
      <w:r w:rsidRPr="00C032F4">
        <w:rPr>
          <w:rFonts w:ascii="GHEA Grapalat" w:hAnsi="GHEA Grapalat"/>
          <w:b/>
          <w:sz w:val="20"/>
          <w:lang w:val="af-ZA"/>
        </w:rPr>
        <w:t>ԻՐԱՎՈՒՆՔԸ ԵՎ ԿԱՐԳԸ</w:t>
      </w:r>
    </w:p>
    <w:p w14:paraId="334E2246" w14:textId="77777777" w:rsidR="00996C19" w:rsidRPr="00C032F4" w:rsidRDefault="00996C19" w:rsidP="00EF3662">
      <w:pPr>
        <w:jc w:val="center"/>
        <w:rPr>
          <w:rFonts w:ascii="GHEA Grapalat" w:hAnsi="GHEA Grapalat"/>
          <w:b/>
          <w:sz w:val="20"/>
          <w:lang w:val="af-ZA"/>
        </w:rPr>
      </w:pPr>
    </w:p>
    <w:p w14:paraId="5785B90F"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lastRenderedPageBreak/>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 </w:t>
      </w:r>
      <w:proofErr w:type="spellStart"/>
      <w:r w:rsidRPr="00C032F4">
        <w:rPr>
          <w:rFonts w:ascii="GHEA Grapalat" w:hAnsi="GHEA Grapalat"/>
          <w:sz w:val="20"/>
          <w:szCs w:val="20"/>
        </w:rPr>
        <w:t>Յուրաքանչյուր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շահագրգիռ</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իրավունք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անգործությունը</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քաղաքացիական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դատավարության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այսուհետ</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Օրենսգիրք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կարգով</w:t>
      </w:r>
      <w:proofErr w:type="spellEnd"/>
      <w:r w:rsidRPr="00C032F4">
        <w:rPr>
          <w:rFonts w:ascii="GHEA Grapalat" w:hAnsi="GHEA Grapalat"/>
          <w:sz w:val="20"/>
          <w:szCs w:val="20"/>
          <w:lang w:val="es-ES"/>
        </w:rPr>
        <w:t>:</w:t>
      </w:r>
    </w:p>
    <w:p w14:paraId="4019684A"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C032F4">
        <w:rPr>
          <w:rFonts w:ascii="GHEA Grapalat" w:hAnsi="GHEA Grapalat"/>
          <w:sz w:val="20"/>
          <w:szCs w:val="20"/>
        </w:rPr>
        <w:t>Յուրաքանչյուր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իրավունք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մինչև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հայտերի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վերջնաժամկետը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առարկայի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բնութագրերը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հրավերի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պահանջները</w:t>
      </w:r>
      <w:proofErr w:type="spellEnd"/>
      <w:r w:rsidRPr="00C032F4">
        <w:rPr>
          <w:rFonts w:ascii="GHEA Grapalat" w:hAnsi="GHEA Grapalat"/>
          <w:sz w:val="20"/>
          <w:szCs w:val="20"/>
          <w:lang w:val="es-ES"/>
        </w:rPr>
        <w:t>:</w:t>
      </w:r>
    </w:p>
    <w:p w14:paraId="29C2B1AE"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2.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ընթացակարգի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հարաբերությունները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վարչական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հարաբերություններ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չեն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կարգավորվում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քաղաքացիաիրավական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հարաբերությունները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կարգավորող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օրենսդրությամբ</w:t>
      </w:r>
      <w:proofErr w:type="spellEnd"/>
      <w:r w:rsidRPr="00C032F4">
        <w:rPr>
          <w:rFonts w:ascii="GHEA Grapalat" w:hAnsi="GHEA Grapalat"/>
          <w:sz w:val="20"/>
          <w:szCs w:val="20"/>
          <w:lang w:val="es-ES"/>
        </w:rPr>
        <w:t>:</w:t>
      </w:r>
    </w:p>
    <w:p w14:paraId="2D272F09"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3.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հետևանքով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պատճառված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վնասները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հատուցվում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քաղաքացիական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կարգով</w:t>
      </w:r>
      <w:proofErr w:type="spellEnd"/>
      <w:r w:rsidRPr="00C032F4">
        <w:rPr>
          <w:rFonts w:ascii="GHEA Grapalat" w:hAnsi="GHEA Grapalat"/>
          <w:sz w:val="20"/>
          <w:szCs w:val="20"/>
          <w:lang w:val="es-ES"/>
        </w:rPr>
        <w:t>:</w:t>
      </w:r>
    </w:p>
    <w:p w14:paraId="53444968" w14:textId="5E9F1608"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4.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հրավերով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վաղեմության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Օրենքի</w:t>
      </w:r>
      <w:proofErr w:type="spellEnd"/>
      <w:r w:rsidRPr="00C032F4">
        <w:rPr>
          <w:rFonts w:ascii="GHEA Grapalat" w:hAnsi="GHEA Grapalat"/>
          <w:sz w:val="20"/>
          <w:szCs w:val="20"/>
          <w:lang w:val="es-ES"/>
        </w:rPr>
        <w:t xml:space="preserve"> 6-</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հոդվածի</w:t>
      </w:r>
      <w:proofErr w:type="spellEnd"/>
      <w:r w:rsidRPr="00C032F4">
        <w:rPr>
          <w:rFonts w:ascii="GHEA Grapalat" w:hAnsi="GHEA Grapalat"/>
          <w:sz w:val="20"/>
          <w:szCs w:val="20"/>
          <w:lang w:val="es-ES"/>
        </w:rPr>
        <w:t xml:space="preserve"> 2-</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բողոքարկման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պայմանագիրը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միակողմանի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լուծելու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որոնց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վաղեմության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երեսուն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օրացուցային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004F02AD" w:rsidRPr="00C032F4">
        <w:rPr>
          <w:rFonts w:ascii="GHEA Grapalat" w:hAnsi="GHEA Grapalat"/>
          <w:sz w:val="20"/>
          <w:szCs w:val="20"/>
          <w:lang w:val="es-ES"/>
        </w:rPr>
        <w:t>:</w:t>
      </w:r>
    </w:p>
    <w:p w14:paraId="7DC0EC26"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5</w:t>
      </w:r>
      <w:r w:rsidRPr="00C032F4">
        <w:rPr>
          <w:rFonts w:ascii="Cambria Math" w:hAnsi="Cambria Math" w:cs="Cambria Math"/>
          <w:sz w:val="20"/>
          <w:szCs w:val="20"/>
          <w:lang w:val="es-ES"/>
        </w:rPr>
        <w:t>․</w:t>
      </w:r>
      <w:proofErr w:type="spellStart"/>
      <w:r w:rsidRPr="00C032F4">
        <w:rPr>
          <w:rFonts w:ascii="GHEA Grapalat" w:hAnsi="GHEA Grapalat" w:cs="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ընթացակարգի</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վեճերը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լուծվում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Երևան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քաղաքի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առաջին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ատյանի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ընդհանուր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իրավասության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երեսուն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օրվա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ընթացքում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պատճառաբանված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կարող</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երկարաձգվել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մեկ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մինչև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տասն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օրացուցային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օրով</w:t>
      </w:r>
      <w:proofErr w:type="spellEnd"/>
      <w:r w:rsidRPr="00C032F4">
        <w:rPr>
          <w:rFonts w:ascii="GHEA Grapalat" w:hAnsi="GHEA Grapalat"/>
          <w:sz w:val="20"/>
          <w:szCs w:val="20"/>
          <w:lang w:val="es-ES"/>
        </w:rPr>
        <w:t>:</w:t>
      </w:r>
    </w:p>
    <w:p w14:paraId="6D30780C"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 xml:space="preserve">12.6.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հարցը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լուծում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ներկայացվելուց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եռօրյա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w:t>
      </w:r>
    </w:p>
    <w:p w14:paraId="777A4324"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 xml:space="preserve">12.7.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միաժամանակ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տվյալ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տիրապետման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տակ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գտնվող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բոլոր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w:t>
      </w:r>
    </w:p>
    <w:p w14:paraId="286EB3BE"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 xml:space="preserve">12.8. </w:t>
      </w:r>
      <w:proofErr w:type="spellStart"/>
      <w:r w:rsidRPr="00C032F4">
        <w:rPr>
          <w:rFonts w:ascii="GHEA Grapalat" w:hAnsi="GHEA Grapalat"/>
          <w:sz w:val="20"/>
          <w:szCs w:val="20"/>
        </w:rPr>
        <w:t>Ապացույցներ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ստանալուց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հնգօրյա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w:t>
      </w:r>
    </w:p>
    <w:p w14:paraId="39F236A6" w14:textId="77777777" w:rsidR="00DB3B2E" w:rsidRPr="00C032F4" w:rsidRDefault="00DB3B2E" w:rsidP="00DB3B2E">
      <w:pPr>
        <w:shd w:val="clear" w:color="auto" w:fill="FFFFFF"/>
        <w:ind w:firstLine="375"/>
        <w:jc w:val="both"/>
        <w:rPr>
          <w:rFonts w:ascii="GHEA Grapalat" w:hAnsi="GHEA Grapalat"/>
          <w:sz w:val="20"/>
          <w:szCs w:val="20"/>
          <w:lang w:val="es-ES"/>
        </w:rPr>
      </w:pP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կետով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չկատարվելու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դրանում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առկա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վրա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իսկ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հայցվորի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վկայակոչած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փաստերը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ենթակա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հաստատման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տիրապետման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տակ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գտնվող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համարվում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հաստատված</w:t>
      </w:r>
      <w:proofErr w:type="spellEnd"/>
      <w:r w:rsidRPr="00C032F4">
        <w:rPr>
          <w:rFonts w:ascii="GHEA Grapalat" w:hAnsi="GHEA Grapalat"/>
          <w:sz w:val="20"/>
          <w:szCs w:val="20"/>
          <w:lang w:val="es-ES"/>
        </w:rPr>
        <w:t>:</w:t>
      </w:r>
    </w:p>
    <w:p w14:paraId="1C2741BE"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9.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վերաբերող</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բաժնով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մեկ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վարույթում</w:t>
      </w:r>
      <w:proofErr w:type="spellEnd"/>
      <w:r w:rsidRPr="00C032F4">
        <w:rPr>
          <w:rFonts w:ascii="GHEA Grapalat" w:hAnsi="GHEA Grapalat"/>
          <w:sz w:val="20"/>
          <w:szCs w:val="20"/>
          <w:lang w:val="es-ES"/>
        </w:rPr>
        <w:t>:</w:t>
      </w:r>
    </w:p>
    <w:p w14:paraId="2911DBC9"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10.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ուղարկվում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պաշտոնական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փոստի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հասցեին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մարմինը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կետով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տեղեկագրում</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նշելով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կասեցման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օրը</w:t>
      </w:r>
      <w:proofErr w:type="spellEnd"/>
      <w:r w:rsidRPr="00C032F4">
        <w:rPr>
          <w:rFonts w:ascii="GHEA Grapalat" w:hAnsi="GHEA Grapalat"/>
          <w:sz w:val="20"/>
          <w:szCs w:val="20"/>
          <w:lang w:val="es-ES"/>
        </w:rPr>
        <w:t>:</w:t>
      </w:r>
    </w:p>
    <w:p w14:paraId="2D29659E"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11</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ստանալուց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հնգօրյա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w:t>
      </w:r>
    </w:p>
    <w:p w14:paraId="282C2FB3"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Calibri" w:hAnsi="Calibri" w:cs="Calibri"/>
          <w:sz w:val="20"/>
          <w:szCs w:val="20"/>
          <w:lang w:val="es-ES"/>
        </w:rPr>
        <w:t> </w:t>
      </w: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12 </w:t>
      </w:r>
      <w:proofErr w:type="spellStart"/>
      <w:r w:rsidRPr="00C032F4">
        <w:rPr>
          <w:rFonts w:ascii="GHEA Grapalat" w:hAnsi="GHEA Grapalat"/>
          <w:sz w:val="20"/>
          <w:szCs w:val="20"/>
        </w:rPr>
        <w:t>Գործին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մասնակցող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անձինք</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նրանց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ներկայացուցիչները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ժամանակի</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վայրի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ինչպես</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առանձին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դատավարական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ծանուցվում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հաղորդակցության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միջոցով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ծանուցագրերը</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փաստաթղթեր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Օրենսգրքի</w:t>
      </w:r>
      <w:proofErr w:type="spellEnd"/>
      <w:r w:rsidRPr="00C032F4">
        <w:rPr>
          <w:rFonts w:ascii="GHEA Grapalat" w:hAnsi="GHEA Grapalat"/>
          <w:sz w:val="20"/>
          <w:szCs w:val="20"/>
          <w:lang w:val="es-ES"/>
        </w:rPr>
        <w:t xml:space="preserve"> 97-</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հոդվածով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նշված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փոստին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ուղարկելու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lang w:val="es-ES"/>
        </w:rPr>
        <w:t>:</w:t>
      </w:r>
    </w:p>
    <w:p w14:paraId="422E9C93"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13</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բաժնով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դրանց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վճիռները</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գրավոր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ընթացակարգով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մասնակցող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միջնորդությամբ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նախաձեռնությամբ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եկել</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եզրահանգման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անհրաժեշտ</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նիստում</w:t>
      </w:r>
      <w:proofErr w:type="spellEnd"/>
      <w:r w:rsidRPr="00C032F4">
        <w:rPr>
          <w:rFonts w:ascii="GHEA Grapalat" w:hAnsi="GHEA Grapalat"/>
          <w:sz w:val="20"/>
          <w:szCs w:val="20"/>
          <w:lang w:val="es-ES"/>
        </w:rPr>
        <w:t>:</w:t>
      </w:r>
    </w:p>
    <w:p w14:paraId="1139963C"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14.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միջնորդությունը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մասնակցող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կարող</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մինչև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լրանալը</w:t>
      </w:r>
      <w:proofErr w:type="spellEnd"/>
      <w:r w:rsidRPr="00C032F4">
        <w:rPr>
          <w:rFonts w:ascii="GHEA Grapalat" w:hAnsi="GHEA Grapalat"/>
          <w:sz w:val="20"/>
          <w:szCs w:val="20"/>
          <w:lang w:val="es-ES"/>
        </w:rPr>
        <w:t>:</w:t>
      </w:r>
    </w:p>
    <w:p w14:paraId="694545AD"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15.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լրանալուց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եռօրյա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w:t>
      </w:r>
    </w:p>
    <w:p w14:paraId="218EDB6F"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16.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հարցը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կարող</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լուծվել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որոշմամբ</w:t>
      </w:r>
      <w:proofErr w:type="spellEnd"/>
      <w:r w:rsidRPr="00C032F4">
        <w:rPr>
          <w:rFonts w:ascii="GHEA Grapalat" w:hAnsi="GHEA Grapalat"/>
          <w:sz w:val="20"/>
          <w:szCs w:val="20"/>
          <w:lang w:val="es-ES"/>
        </w:rPr>
        <w:t>:</w:t>
      </w:r>
    </w:p>
    <w:p w14:paraId="00850626"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17</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Վիճարկվող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ընկած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հանգամանքների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ինչպես</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տվյալ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կատարման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պահպանված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լինելու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փաստերն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ապացուցելու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պարտականությունը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կրում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պատասխանողը</w:t>
      </w:r>
      <w:proofErr w:type="spellEnd"/>
      <w:r w:rsidRPr="00C032F4">
        <w:rPr>
          <w:rFonts w:ascii="GHEA Grapalat" w:hAnsi="GHEA Grapalat"/>
          <w:sz w:val="20"/>
          <w:szCs w:val="20"/>
          <w:lang w:val="es-ES"/>
        </w:rPr>
        <w:t>:</w:t>
      </w:r>
    </w:p>
    <w:p w14:paraId="0A498499"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18</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վիճարկվող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իրավաչափությունը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հիմնավորող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կարող</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lastRenderedPageBreak/>
        <w:t>ընթացքում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հիմնավորում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անհնարինությունը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իրենից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անկախ</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պատճառներով</w:t>
      </w:r>
      <w:proofErr w:type="spellEnd"/>
      <w:r w:rsidRPr="00C032F4">
        <w:rPr>
          <w:rFonts w:ascii="GHEA Grapalat" w:hAnsi="GHEA Grapalat"/>
          <w:sz w:val="20"/>
          <w:szCs w:val="20"/>
          <w:lang w:val="es-ES"/>
        </w:rPr>
        <w:t>:</w:t>
      </w:r>
    </w:p>
    <w:p w14:paraId="41709C2D"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proofErr w:type="gramStart"/>
      <w:r w:rsidRPr="00C032F4">
        <w:rPr>
          <w:rFonts w:ascii="GHEA Grapalat" w:hAnsi="GHEA Grapalat"/>
          <w:sz w:val="20"/>
          <w:szCs w:val="20"/>
          <w:lang w:val="es-ES"/>
        </w:rPr>
        <w:t>19 .</w:t>
      </w:r>
      <w:proofErr w:type="gram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Օրենքի</w:t>
      </w:r>
      <w:proofErr w:type="spellEnd"/>
      <w:r w:rsidRPr="00C032F4">
        <w:rPr>
          <w:rFonts w:ascii="GHEA Grapalat" w:hAnsi="GHEA Grapalat"/>
          <w:sz w:val="20"/>
          <w:szCs w:val="20"/>
          <w:lang w:val="es-ES"/>
        </w:rPr>
        <w:t xml:space="preserve"> 6-</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հոդվածի</w:t>
      </w:r>
      <w:proofErr w:type="spellEnd"/>
      <w:r w:rsidRPr="00C032F4">
        <w:rPr>
          <w:rFonts w:ascii="GHEA Grapalat" w:hAnsi="GHEA Grapalat"/>
          <w:sz w:val="20"/>
          <w:szCs w:val="20"/>
          <w:lang w:val="es-ES"/>
        </w:rPr>
        <w:t xml:space="preserve"> 2-</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ինքնաբերաբար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կասեցնում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հրավերի</w:t>
      </w:r>
      <w:proofErr w:type="spellEnd"/>
      <w:r w:rsidRPr="00C032F4">
        <w:rPr>
          <w:rFonts w:ascii="GHEA Grapalat" w:hAnsi="GHEA Grapalat"/>
          <w:sz w:val="20"/>
          <w:szCs w:val="20"/>
          <w:lang w:val="es-ES"/>
        </w:rPr>
        <w:t xml:space="preserve"> 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10 </w:t>
      </w:r>
      <w:proofErr w:type="spellStart"/>
      <w:r w:rsidRPr="00C032F4">
        <w:rPr>
          <w:rFonts w:ascii="GHEA Grapalat" w:hAnsi="GHEA Grapalat" w:cs="GHEA Grapalat"/>
          <w:sz w:val="20"/>
          <w:szCs w:val="20"/>
        </w:rPr>
        <w:t>կետով</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հրապարակվելու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օրվանից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մինչև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արդյունքներով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առաջին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ատյանի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կայացրած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ուժի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մեջ</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մտնելու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օրը</w:t>
      </w:r>
      <w:proofErr w:type="spellEnd"/>
      <w:r w:rsidRPr="00C032F4">
        <w:rPr>
          <w:rFonts w:ascii="GHEA Grapalat" w:hAnsi="GHEA Grapalat"/>
          <w:sz w:val="20"/>
          <w:szCs w:val="20"/>
          <w:lang w:val="es-ES"/>
        </w:rPr>
        <w:t>:</w:t>
      </w:r>
    </w:p>
    <w:p w14:paraId="18245157"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20</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հանրային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պաշտպանության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ազգային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անվտանգության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շահերից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ելնելով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անհրաժեշտ</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շարունակել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Օրենքի</w:t>
      </w:r>
      <w:proofErr w:type="spellEnd"/>
      <w:r w:rsidRPr="00C032F4">
        <w:rPr>
          <w:rFonts w:ascii="GHEA Grapalat" w:hAnsi="GHEA Grapalat"/>
          <w:sz w:val="20"/>
          <w:szCs w:val="20"/>
          <w:lang w:val="es-ES"/>
        </w:rPr>
        <w:t xml:space="preserve"> 2-</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հոդվածի</w:t>
      </w:r>
      <w:proofErr w:type="spellEnd"/>
      <w:r w:rsidRPr="00C032F4">
        <w:rPr>
          <w:rFonts w:ascii="GHEA Grapalat" w:hAnsi="GHEA Grapalat"/>
          <w:sz w:val="20"/>
          <w:szCs w:val="20"/>
          <w:lang w:val="es-ES"/>
        </w:rPr>
        <w:t xml:space="preserve"> 1-</w:t>
      </w:r>
      <w:proofErr w:type="spellStart"/>
      <w:r w:rsidRPr="00C032F4">
        <w:rPr>
          <w:rFonts w:ascii="GHEA Grapalat" w:hAnsi="GHEA Grapalat"/>
          <w:sz w:val="20"/>
          <w:szCs w:val="20"/>
        </w:rPr>
        <w:t>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մարմինների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ղեկավարների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իսկ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իրավաբանական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անձանց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գործադիր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ղեկավարի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գրավոր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միջնորդության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վրա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կասեցումը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վերացնելու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կետով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ուղարկում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պաշտոնական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փոստի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հասցեին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մարմինն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տեղեկագրում</w:t>
      </w:r>
      <w:proofErr w:type="spellEnd"/>
      <w:r w:rsidRPr="00C032F4">
        <w:rPr>
          <w:rFonts w:ascii="GHEA Grapalat" w:hAnsi="GHEA Grapalat"/>
          <w:sz w:val="20"/>
          <w:szCs w:val="20"/>
          <w:lang w:val="es-ES"/>
        </w:rPr>
        <w:t>:</w:t>
      </w:r>
    </w:p>
    <w:p w14:paraId="44513073"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Calibri" w:hAnsi="Calibri" w:cs="Calibri"/>
          <w:sz w:val="20"/>
          <w:szCs w:val="20"/>
          <w:lang w:val="es-ES"/>
        </w:rPr>
        <w:t> </w:t>
      </w: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21</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ուժի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մեջ</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մտնում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պահից</w:t>
      </w:r>
      <w:proofErr w:type="spellEnd"/>
      <w:r w:rsidRPr="00C032F4">
        <w:rPr>
          <w:rFonts w:ascii="GHEA Grapalat" w:hAnsi="GHEA Grapalat"/>
          <w:sz w:val="20"/>
          <w:szCs w:val="20"/>
          <w:lang w:val="es-ES"/>
        </w:rPr>
        <w:t>:</w:t>
      </w:r>
    </w:p>
    <w:p w14:paraId="79BC8E4E"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12.22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վճռի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ուղարկվում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պաշտոնական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փոստի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հասցեին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մարմինը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վճռի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տեղեկագրում</w:t>
      </w:r>
      <w:proofErr w:type="spellEnd"/>
      <w:r w:rsidRPr="00C032F4">
        <w:rPr>
          <w:rFonts w:ascii="GHEA Grapalat" w:hAnsi="GHEA Grapalat"/>
          <w:sz w:val="20"/>
          <w:szCs w:val="20"/>
          <w:lang w:val="es-ES"/>
        </w:rPr>
        <w:t>:</w:t>
      </w:r>
    </w:p>
    <w:p w14:paraId="51AC4111"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23</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Բողոքարկման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համար</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գանձվող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պետական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տուրքերի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դրույքաչափերը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Պետական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տուրքի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օրենքով</w:t>
      </w:r>
      <w:proofErr w:type="spellEnd"/>
      <w:r w:rsidRPr="00C032F4">
        <w:rPr>
          <w:rFonts w:ascii="GHEA Grapalat" w:hAnsi="GHEA Grapalat"/>
          <w:sz w:val="20"/>
          <w:szCs w:val="20"/>
        </w:rPr>
        <w:t>։</w:t>
      </w:r>
    </w:p>
    <w:p w14:paraId="0D2E6147" w14:textId="77777777" w:rsidR="00096865" w:rsidRPr="00C032F4" w:rsidRDefault="00703C74" w:rsidP="00EF3662">
      <w:pPr>
        <w:ind w:firstLine="567"/>
        <w:jc w:val="center"/>
        <w:rPr>
          <w:rFonts w:ascii="GHEA Grapalat" w:hAnsi="GHEA Grapalat"/>
          <w:b/>
          <w:szCs w:val="22"/>
          <w:lang w:val="af-ZA"/>
        </w:rPr>
      </w:pPr>
      <w:r w:rsidRPr="00C032F4">
        <w:rPr>
          <w:rFonts w:ascii="GHEA Grapalat" w:hAnsi="GHEA Grapalat" w:cs="Sylfaen"/>
          <w:b/>
          <w:szCs w:val="22"/>
          <w:lang w:val="es-ES"/>
        </w:rPr>
        <w:br w:type="page"/>
      </w:r>
      <w:proofErr w:type="gramStart"/>
      <w:r w:rsidR="00096865" w:rsidRPr="00C032F4">
        <w:rPr>
          <w:rFonts w:ascii="GHEA Grapalat" w:hAnsi="GHEA Grapalat" w:cs="Sylfaen"/>
          <w:b/>
          <w:szCs w:val="22"/>
          <w:lang w:val="es-ES"/>
        </w:rPr>
        <w:lastRenderedPageBreak/>
        <w:t>ՄԱՍ</w:t>
      </w:r>
      <w:r w:rsidR="00096865" w:rsidRPr="00C032F4">
        <w:rPr>
          <w:rFonts w:ascii="GHEA Grapalat" w:hAnsi="GHEA Grapalat"/>
          <w:b/>
          <w:szCs w:val="22"/>
          <w:lang w:val="af-ZA"/>
        </w:rPr>
        <w:t xml:space="preserve">  II</w:t>
      </w:r>
      <w:proofErr w:type="gramEnd"/>
    </w:p>
    <w:p w14:paraId="4756A1D5" w14:textId="77777777" w:rsidR="00096865" w:rsidRPr="00C032F4" w:rsidRDefault="00096865" w:rsidP="00EF3662">
      <w:pPr>
        <w:pStyle w:val="BodyText"/>
        <w:ind w:right="-7"/>
        <w:jc w:val="center"/>
        <w:rPr>
          <w:rFonts w:ascii="GHEA Grapalat" w:hAnsi="GHEA Grapalat"/>
          <w:b/>
          <w:szCs w:val="22"/>
          <w:lang w:val="af-ZA"/>
        </w:rPr>
      </w:pPr>
      <w:r w:rsidRPr="00C032F4">
        <w:rPr>
          <w:rFonts w:ascii="GHEA Grapalat" w:hAnsi="GHEA Grapalat" w:cs="Sylfaen"/>
          <w:b/>
          <w:szCs w:val="22"/>
          <w:lang w:val="es-ES"/>
        </w:rPr>
        <w:t>Հ</w:t>
      </w:r>
      <w:r w:rsidRPr="00C032F4">
        <w:rPr>
          <w:rFonts w:ascii="GHEA Grapalat" w:hAnsi="GHEA Grapalat"/>
          <w:b/>
          <w:szCs w:val="22"/>
          <w:lang w:val="af-ZA"/>
        </w:rPr>
        <w:t xml:space="preserve"> </w:t>
      </w:r>
      <w:r w:rsidRPr="00C032F4">
        <w:rPr>
          <w:rFonts w:ascii="GHEA Grapalat" w:hAnsi="GHEA Grapalat" w:cs="Sylfaen"/>
          <w:b/>
          <w:szCs w:val="22"/>
          <w:lang w:val="es-ES"/>
        </w:rPr>
        <w:t>Ր</w:t>
      </w:r>
      <w:r w:rsidRPr="00C032F4">
        <w:rPr>
          <w:rFonts w:ascii="GHEA Grapalat" w:hAnsi="GHEA Grapalat"/>
          <w:b/>
          <w:szCs w:val="22"/>
          <w:lang w:val="af-ZA"/>
        </w:rPr>
        <w:t xml:space="preserve"> </w:t>
      </w:r>
      <w:r w:rsidRPr="00C032F4">
        <w:rPr>
          <w:rFonts w:ascii="GHEA Grapalat" w:hAnsi="GHEA Grapalat" w:cs="Sylfaen"/>
          <w:b/>
          <w:szCs w:val="22"/>
          <w:lang w:val="es-ES"/>
        </w:rPr>
        <w:t>Ա</w:t>
      </w:r>
      <w:r w:rsidRPr="00C032F4">
        <w:rPr>
          <w:rFonts w:ascii="GHEA Grapalat" w:hAnsi="GHEA Grapalat"/>
          <w:b/>
          <w:szCs w:val="22"/>
          <w:lang w:val="af-ZA"/>
        </w:rPr>
        <w:t xml:space="preserve"> </w:t>
      </w:r>
      <w:r w:rsidRPr="00C032F4">
        <w:rPr>
          <w:rFonts w:ascii="GHEA Grapalat" w:hAnsi="GHEA Grapalat" w:cs="Sylfaen"/>
          <w:b/>
          <w:szCs w:val="22"/>
          <w:lang w:val="es-ES"/>
        </w:rPr>
        <w:t>Հ</w:t>
      </w:r>
      <w:r w:rsidRPr="00C032F4">
        <w:rPr>
          <w:rFonts w:ascii="GHEA Grapalat" w:hAnsi="GHEA Grapalat"/>
          <w:b/>
          <w:szCs w:val="22"/>
          <w:lang w:val="af-ZA"/>
        </w:rPr>
        <w:t xml:space="preserve"> </w:t>
      </w:r>
      <w:r w:rsidRPr="00C032F4">
        <w:rPr>
          <w:rFonts w:ascii="GHEA Grapalat" w:hAnsi="GHEA Grapalat" w:cs="Sylfaen"/>
          <w:b/>
          <w:szCs w:val="22"/>
          <w:lang w:val="es-ES"/>
        </w:rPr>
        <w:t>Ա</w:t>
      </w:r>
      <w:r w:rsidRPr="00C032F4">
        <w:rPr>
          <w:rFonts w:ascii="GHEA Grapalat" w:hAnsi="GHEA Grapalat"/>
          <w:b/>
          <w:szCs w:val="22"/>
          <w:lang w:val="af-ZA"/>
        </w:rPr>
        <w:t xml:space="preserve"> </w:t>
      </w:r>
      <w:r w:rsidRPr="00C032F4">
        <w:rPr>
          <w:rFonts w:ascii="GHEA Grapalat" w:hAnsi="GHEA Grapalat" w:cs="Sylfaen"/>
          <w:b/>
          <w:szCs w:val="22"/>
          <w:lang w:val="es-ES"/>
        </w:rPr>
        <w:t>Ն</w:t>
      </w:r>
      <w:r w:rsidRPr="00C032F4">
        <w:rPr>
          <w:rFonts w:ascii="GHEA Grapalat" w:hAnsi="GHEA Grapalat"/>
          <w:b/>
          <w:szCs w:val="22"/>
          <w:lang w:val="af-ZA"/>
        </w:rPr>
        <w:t xml:space="preserve"> </w:t>
      </w:r>
      <w:r w:rsidRPr="00C032F4">
        <w:rPr>
          <w:rFonts w:ascii="GHEA Grapalat" w:hAnsi="GHEA Grapalat" w:cs="Sylfaen"/>
          <w:b/>
          <w:szCs w:val="22"/>
          <w:lang w:val="es-ES"/>
        </w:rPr>
        <w:t>Գ</w:t>
      </w:r>
    </w:p>
    <w:p w14:paraId="618B3554" w14:textId="27AAA739" w:rsidR="00096865" w:rsidRPr="00C032F4" w:rsidRDefault="00AF0ED3" w:rsidP="00EF3662">
      <w:pPr>
        <w:pStyle w:val="BodyText"/>
        <w:ind w:right="-7"/>
        <w:jc w:val="center"/>
        <w:rPr>
          <w:rFonts w:ascii="GHEA Grapalat" w:hAnsi="GHEA Grapalat"/>
          <w:b/>
          <w:szCs w:val="22"/>
          <w:lang w:val="af-ZA"/>
        </w:rPr>
      </w:pPr>
      <w:r w:rsidRPr="00C032F4">
        <w:rPr>
          <w:rFonts w:ascii="GHEA Grapalat" w:hAnsi="GHEA Grapalat" w:cs="Sylfaen"/>
          <w:b/>
          <w:szCs w:val="22"/>
          <w:lang w:val="es-ES"/>
        </w:rPr>
        <w:t xml:space="preserve">ԳՆԱՆՇՄԱՆ </w:t>
      </w:r>
      <w:proofErr w:type="gramStart"/>
      <w:r w:rsidRPr="00C032F4">
        <w:rPr>
          <w:rFonts w:ascii="GHEA Grapalat" w:hAnsi="GHEA Grapalat" w:cs="Sylfaen"/>
          <w:b/>
          <w:szCs w:val="22"/>
          <w:lang w:val="es-ES"/>
        </w:rPr>
        <w:t xml:space="preserve">ՀԱՐՑՄԱՆ  </w:t>
      </w:r>
      <w:r w:rsidR="00096865" w:rsidRPr="00C032F4">
        <w:rPr>
          <w:rFonts w:ascii="GHEA Grapalat" w:hAnsi="GHEA Grapalat" w:cs="Sylfaen"/>
          <w:b/>
          <w:szCs w:val="22"/>
          <w:lang w:val="es-ES"/>
        </w:rPr>
        <w:t>Հ</w:t>
      </w:r>
      <w:proofErr w:type="gramEnd"/>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Ա</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Յ</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Տ</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Ը</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Պ</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Ա</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Տ</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Ր</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Ա</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Ս</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Տ</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Ե</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Լ</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ՈՒ</w:t>
      </w:r>
    </w:p>
    <w:p w14:paraId="3489C643" w14:textId="77777777" w:rsidR="00096865" w:rsidRPr="00C032F4" w:rsidRDefault="00096865" w:rsidP="00EF3662">
      <w:pPr>
        <w:ind w:firstLine="567"/>
        <w:jc w:val="center"/>
        <w:rPr>
          <w:rFonts w:ascii="GHEA Grapalat" w:hAnsi="GHEA Grapalat"/>
          <w:szCs w:val="22"/>
          <w:lang w:val="af-ZA"/>
        </w:rPr>
      </w:pPr>
    </w:p>
    <w:p w14:paraId="2487BDA7" w14:textId="77777777" w:rsidR="00096865" w:rsidRPr="00C032F4" w:rsidRDefault="008D5016" w:rsidP="00EF3662">
      <w:pPr>
        <w:jc w:val="center"/>
        <w:rPr>
          <w:rFonts w:ascii="GHEA Grapalat" w:hAnsi="GHEA Grapalat"/>
          <w:b/>
          <w:sz w:val="20"/>
          <w:lang w:val="af-ZA"/>
        </w:rPr>
      </w:pPr>
      <w:r w:rsidRPr="00C032F4">
        <w:rPr>
          <w:rFonts w:ascii="GHEA Grapalat" w:hAnsi="GHEA Grapalat"/>
          <w:b/>
          <w:sz w:val="20"/>
          <w:lang w:val="af-ZA"/>
        </w:rPr>
        <w:t xml:space="preserve">1. </w:t>
      </w:r>
      <w:r w:rsidRPr="00C032F4">
        <w:rPr>
          <w:rFonts w:ascii="GHEA Grapalat" w:hAnsi="GHEA Grapalat" w:cs="Sylfaen"/>
          <w:b/>
          <w:sz w:val="20"/>
          <w:lang w:val="es-ES"/>
        </w:rPr>
        <w:t>ԸՆԴՀԱՆՈՒՐ</w:t>
      </w:r>
      <w:r w:rsidRPr="00C032F4">
        <w:rPr>
          <w:rFonts w:ascii="GHEA Grapalat" w:hAnsi="GHEA Grapalat"/>
          <w:b/>
          <w:sz w:val="20"/>
          <w:lang w:val="af-ZA"/>
        </w:rPr>
        <w:t xml:space="preserve"> </w:t>
      </w:r>
      <w:r w:rsidRPr="00C032F4">
        <w:rPr>
          <w:rFonts w:ascii="GHEA Grapalat" w:hAnsi="GHEA Grapalat" w:cs="Sylfaen"/>
          <w:b/>
          <w:sz w:val="20"/>
          <w:lang w:val="es-ES"/>
        </w:rPr>
        <w:t>ԴՐՈՒՅԹՆԵՐ</w:t>
      </w:r>
    </w:p>
    <w:p w14:paraId="068363D2" w14:textId="77777777" w:rsidR="00096865" w:rsidRPr="00C032F4" w:rsidRDefault="00096865" w:rsidP="00EF3662">
      <w:pPr>
        <w:ind w:firstLine="567"/>
        <w:jc w:val="both"/>
        <w:rPr>
          <w:rFonts w:ascii="GHEA Grapalat" w:hAnsi="GHEA Grapalat"/>
          <w:szCs w:val="22"/>
          <w:lang w:val="af-ZA"/>
        </w:rPr>
      </w:pPr>
      <w:r w:rsidRPr="00C032F4">
        <w:rPr>
          <w:rFonts w:ascii="GHEA Grapalat" w:hAnsi="GHEA Grapalat"/>
          <w:szCs w:val="22"/>
          <w:lang w:val="af-ZA"/>
        </w:rPr>
        <w:t xml:space="preserve"> </w:t>
      </w:r>
    </w:p>
    <w:p w14:paraId="799932F2"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1.1 </w:t>
      </w:r>
      <w:r w:rsidRPr="00C032F4">
        <w:rPr>
          <w:rFonts w:ascii="GHEA Grapalat" w:hAnsi="GHEA Grapalat" w:cs="Sylfaen"/>
          <w:sz w:val="20"/>
          <w:lang w:val="ru-RU"/>
        </w:rPr>
        <w:t>Սույն</w:t>
      </w:r>
      <w:r w:rsidRPr="00C032F4">
        <w:rPr>
          <w:rFonts w:ascii="GHEA Grapalat" w:hAnsi="GHEA Grapalat" w:cs="Sylfaen"/>
          <w:sz w:val="20"/>
          <w:lang w:val="af-ZA"/>
        </w:rPr>
        <w:t xml:space="preserve"> </w:t>
      </w:r>
      <w:r w:rsidRPr="00C032F4">
        <w:rPr>
          <w:rFonts w:ascii="GHEA Grapalat" w:hAnsi="GHEA Grapalat" w:cs="Sylfaen"/>
          <w:sz w:val="20"/>
          <w:lang w:val="ru-RU"/>
        </w:rPr>
        <w:t>հրահանգը</w:t>
      </w:r>
      <w:r w:rsidRPr="00C032F4">
        <w:rPr>
          <w:rFonts w:ascii="GHEA Grapalat" w:hAnsi="GHEA Grapalat" w:cs="Sylfaen"/>
          <w:sz w:val="20"/>
          <w:lang w:val="af-ZA"/>
        </w:rPr>
        <w:t xml:space="preserve"> </w:t>
      </w:r>
      <w:r w:rsidRPr="00C032F4">
        <w:rPr>
          <w:rFonts w:ascii="GHEA Grapalat" w:hAnsi="GHEA Grapalat" w:cs="Sylfaen"/>
          <w:sz w:val="20"/>
          <w:lang w:val="ru-RU"/>
        </w:rPr>
        <w:t>նպատակ</w:t>
      </w:r>
      <w:r w:rsidRPr="00C032F4">
        <w:rPr>
          <w:rFonts w:ascii="GHEA Grapalat" w:hAnsi="GHEA Grapalat" w:cs="Sylfaen"/>
          <w:sz w:val="20"/>
          <w:lang w:val="af-ZA"/>
        </w:rPr>
        <w:t xml:space="preserve"> </w:t>
      </w:r>
      <w:r w:rsidRPr="00C032F4">
        <w:rPr>
          <w:rFonts w:ascii="GHEA Grapalat" w:hAnsi="GHEA Grapalat" w:cs="Sylfaen"/>
          <w:sz w:val="20"/>
          <w:lang w:val="ru-RU"/>
        </w:rPr>
        <w:t>ունի</w:t>
      </w:r>
      <w:r w:rsidRPr="00C032F4">
        <w:rPr>
          <w:rFonts w:ascii="GHEA Grapalat" w:hAnsi="GHEA Grapalat" w:cs="Sylfaen"/>
          <w:sz w:val="20"/>
          <w:lang w:val="af-ZA"/>
        </w:rPr>
        <w:t xml:space="preserve"> </w:t>
      </w:r>
      <w:r w:rsidRPr="00C032F4">
        <w:rPr>
          <w:rFonts w:ascii="GHEA Grapalat" w:hAnsi="GHEA Grapalat" w:cs="Sylfaen"/>
          <w:sz w:val="20"/>
          <w:lang w:val="ru-RU"/>
        </w:rPr>
        <w:t>օժանդակել</w:t>
      </w:r>
      <w:r w:rsidRPr="00C032F4">
        <w:rPr>
          <w:rFonts w:ascii="GHEA Grapalat" w:hAnsi="GHEA Grapalat" w:cs="Sylfaen"/>
          <w:sz w:val="20"/>
          <w:lang w:val="af-ZA"/>
        </w:rPr>
        <w:t xml:space="preserve"> </w:t>
      </w:r>
      <w:r w:rsidR="000F4B86" w:rsidRPr="00C032F4">
        <w:rPr>
          <w:rFonts w:ascii="GHEA Grapalat" w:hAnsi="GHEA Grapalat" w:cs="Sylfaen"/>
          <w:sz w:val="20"/>
          <w:lang w:val="af-ZA"/>
        </w:rPr>
        <w:t>մ</w:t>
      </w:r>
      <w:r w:rsidRPr="00C032F4">
        <w:rPr>
          <w:rFonts w:ascii="GHEA Grapalat" w:hAnsi="GHEA Grapalat" w:cs="Sylfaen"/>
          <w:sz w:val="20"/>
          <w:lang w:val="ru-RU"/>
        </w:rPr>
        <w:t>ասնակիցներին</w:t>
      </w:r>
      <w:r w:rsidRPr="00C032F4">
        <w:rPr>
          <w:rFonts w:ascii="GHEA Grapalat" w:hAnsi="GHEA Grapalat" w:cs="Sylfaen"/>
          <w:sz w:val="20"/>
          <w:lang w:val="af-ZA"/>
        </w:rPr>
        <w:t xml:space="preserve"> </w:t>
      </w:r>
      <w:r w:rsidRPr="00C032F4">
        <w:rPr>
          <w:rFonts w:ascii="GHEA Grapalat" w:hAnsi="GHEA Grapalat" w:cs="Sylfaen"/>
          <w:sz w:val="20"/>
          <w:lang w:val="ru-RU"/>
        </w:rPr>
        <w:t>հայտը</w:t>
      </w:r>
      <w:r w:rsidRPr="00C032F4">
        <w:rPr>
          <w:rFonts w:ascii="GHEA Grapalat" w:hAnsi="GHEA Grapalat" w:cs="Sylfaen"/>
          <w:sz w:val="20"/>
          <w:lang w:val="af-ZA"/>
        </w:rPr>
        <w:t xml:space="preserve"> </w:t>
      </w:r>
      <w:r w:rsidRPr="00C032F4">
        <w:rPr>
          <w:rFonts w:ascii="GHEA Grapalat" w:hAnsi="GHEA Grapalat" w:cs="Sylfaen"/>
          <w:sz w:val="20"/>
          <w:lang w:val="ru-RU"/>
        </w:rPr>
        <w:t>պատրաստելիս</w:t>
      </w:r>
      <w:r w:rsidR="004D5671" w:rsidRPr="00C032F4">
        <w:rPr>
          <w:rFonts w:ascii="GHEA Grapalat" w:hAnsi="GHEA Grapalat" w:cs="Sylfaen"/>
          <w:sz w:val="20"/>
          <w:lang w:val="ru-RU"/>
        </w:rPr>
        <w:t>։</w:t>
      </w:r>
    </w:p>
    <w:p w14:paraId="05446EF2"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1.2 </w:t>
      </w:r>
      <w:r w:rsidRPr="00C032F4">
        <w:rPr>
          <w:rFonts w:ascii="GHEA Grapalat" w:hAnsi="GHEA Grapalat" w:cs="Sylfaen"/>
          <w:sz w:val="20"/>
          <w:lang w:val="ru-RU"/>
        </w:rPr>
        <w:t>Նպատակահարմարության</w:t>
      </w:r>
      <w:r w:rsidRPr="00C032F4">
        <w:rPr>
          <w:rFonts w:ascii="GHEA Grapalat" w:hAnsi="GHEA Grapalat" w:cs="Sylfaen"/>
          <w:sz w:val="20"/>
          <w:lang w:val="af-ZA"/>
        </w:rPr>
        <w:t xml:space="preserve"> </w:t>
      </w:r>
      <w:r w:rsidRPr="00C032F4">
        <w:rPr>
          <w:rFonts w:ascii="GHEA Grapalat" w:hAnsi="GHEA Grapalat" w:cs="Sylfaen"/>
          <w:sz w:val="20"/>
          <w:lang w:val="ru-RU"/>
        </w:rPr>
        <w:t>դեպքում</w:t>
      </w:r>
      <w:r w:rsidRPr="00C032F4">
        <w:rPr>
          <w:rFonts w:ascii="GHEA Grapalat" w:hAnsi="GHEA Grapalat" w:cs="Sylfaen"/>
          <w:sz w:val="20"/>
          <w:lang w:val="af-ZA"/>
        </w:rPr>
        <w:t xml:space="preserve"> </w:t>
      </w:r>
      <w:r w:rsidR="000F4B86" w:rsidRPr="00C032F4">
        <w:rPr>
          <w:rFonts w:ascii="GHEA Grapalat" w:hAnsi="GHEA Grapalat" w:cs="Sylfaen"/>
          <w:sz w:val="20"/>
          <w:lang w:val="af-ZA"/>
        </w:rPr>
        <w:t>մ</w:t>
      </w:r>
      <w:r w:rsidRPr="00C032F4">
        <w:rPr>
          <w:rFonts w:ascii="GHEA Grapalat" w:hAnsi="GHEA Grapalat" w:cs="Sylfaen"/>
          <w:sz w:val="20"/>
          <w:lang w:val="ru-RU"/>
        </w:rPr>
        <w:t>ասնակիցը</w:t>
      </w:r>
      <w:r w:rsidRPr="00C032F4">
        <w:rPr>
          <w:rFonts w:ascii="GHEA Grapalat" w:hAnsi="GHEA Grapalat" w:cs="Sylfaen"/>
          <w:sz w:val="20"/>
          <w:lang w:val="af-ZA"/>
        </w:rPr>
        <w:t xml:space="preserve"> </w:t>
      </w:r>
      <w:r w:rsidRPr="00C032F4">
        <w:rPr>
          <w:rFonts w:ascii="GHEA Grapalat" w:hAnsi="GHEA Grapalat" w:cs="Sylfaen"/>
          <w:sz w:val="20"/>
          <w:lang w:val="ru-RU"/>
        </w:rPr>
        <w:t>պահանջվող</w:t>
      </w:r>
      <w:r w:rsidRPr="00C032F4">
        <w:rPr>
          <w:rFonts w:ascii="GHEA Grapalat" w:hAnsi="GHEA Grapalat" w:cs="Sylfaen"/>
          <w:sz w:val="20"/>
          <w:lang w:val="af-ZA"/>
        </w:rPr>
        <w:t xml:space="preserve"> </w:t>
      </w:r>
      <w:r w:rsidRPr="00C032F4">
        <w:rPr>
          <w:rFonts w:ascii="GHEA Grapalat" w:hAnsi="GHEA Grapalat" w:cs="Sylfaen"/>
          <w:sz w:val="20"/>
          <w:lang w:val="ru-RU"/>
        </w:rPr>
        <w:t>տեղեկությունները</w:t>
      </w:r>
      <w:r w:rsidRPr="00C032F4">
        <w:rPr>
          <w:rFonts w:ascii="GHEA Grapalat" w:hAnsi="GHEA Grapalat" w:cs="Sylfaen"/>
          <w:sz w:val="20"/>
          <w:lang w:val="af-ZA"/>
        </w:rPr>
        <w:t xml:space="preserve"> </w:t>
      </w:r>
      <w:r w:rsidRPr="00C032F4">
        <w:rPr>
          <w:rFonts w:ascii="GHEA Grapalat" w:hAnsi="GHEA Grapalat" w:cs="Sylfaen"/>
          <w:sz w:val="20"/>
          <w:lang w:val="ru-RU"/>
        </w:rPr>
        <w:t>կարող</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ներկայացնել</w:t>
      </w:r>
      <w:r w:rsidRPr="00C032F4">
        <w:rPr>
          <w:rFonts w:ascii="GHEA Grapalat" w:hAnsi="GHEA Grapalat" w:cs="Sylfaen"/>
          <w:sz w:val="20"/>
          <w:lang w:val="af-ZA"/>
        </w:rPr>
        <w:t xml:space="preserve"> </w:t>
      </w:r>
      <w:r w:rsidRPr="00C032F4">
        <w:rPr>
          <w:rFonts w:ascii="GHEA Grapalat" w:hAnsi="GHEA Grapalat" w:cs="Sylfaen"/>
          <w:sz w:val="20"/>
          <w:lang w:val="ru-RU"/>
        </w:rPr>
        <w:t>սույն</w:t>
      </w:r>
      <w:r w:rsidRPr="00C032F4">
        <w:rPr>
          <w:rFonts w:ascii="GHEA Grapalat" w:hAnsi="GHEA Grapalat" w:cs="Sylfaen"/>
          <w:sz w:val="20"/>
          <w:lang w:val="af-ZA"/>
        </w:rPr>
        <w:t xml:space="preserve"> </w:t>
      </w:r>
      <w:r w:rsidRPr="00C032F4">
        <w:rPr>
          <w:rFonts w:ascii="GHEA Grapalat" w:hAnsi="GHEA Grapalat" w:cs="Sylfaen"/>
          <w:sz w:val="20"/>
          <w:lang w:val="ru-RU"/>
        </w:rPr>
        <w:t>հրահանգով</w:t>
      </w:r>
      <w:r w:rsidRPr="00C032F4">
        <w:rPr>
          <w:rFonts w:ascii="GHEA Grapalat" w:hAnsi="GHEA Grapalat" w:cs="Sylfaen"/>
          <w:sz w:val="20"/>
          <w:lang w:val="af-ZA"/>
        </w:rPr>
        <w:t xml:space="preserve"> </w:t>
      </w:r>
      <w:r w:rsidRPr="00C032F4">
        <w:rPr>
          <w:rFonts w:ascii="GHEA Grapalat" w:hAnsi="GHEA Grapalat" w:cs="Sylfaen"/>
          <w:sz w:val="20"/>
          <w:lang w:val="ru-RU"/>
        </w:rPr>
        <w:t>առաջարկվող</w:t>
      </w:r>
      <w:r w:rsidRPr="00C032F4">
        <w:rPr>
          <w:rFonts w:ascii="GHEA Grapalat" w:hAnsi="GHEA Grapalat" w:cs="Sylfaen"/>
          <w:sz w:val="20"/>
          <w:lang w:val="af-ZA"/>
        </w:rPr>
        <w:t xml:space="preserve"> </w:t>
      </w:r>
      <w:r w:rsidRPr="00C032F4">
        <w:rPr>
          <w:rFonts w:ascii="GHEA Grapalat" w:hAnsi="GHEA Grapalat" w:cs="Sylfaen"/>
          <w:sz w:val="20"/>
          <w:lang w:val="ru-RU"/>
        </w:rPr>
        <w:t>ձևերից</w:t>
      </w:r>
      <w:r w:rsidRPr="00C032F4">
        <w:rPr>
          <w:rFonts w:ascii="GHEA Grapalat" w:hAnsi="GHEA Grapalat" w:cs="Sylfaen"/>
          <w:sz w:val="20"/>
          <w:lang w:val="af-ZA"/>
        </w:rPr>
        <w:t xml:space="preserve"> </w:t>
      </w:r>
      <w:r w:rsidRPr="00C032F4">
        <w:rPr>
          <w:rFonts w:ascii="GHEA Grapalat" w:hAnsi="GHEA Grapalat" w:cs="Sylfaen"/>
          <w:sz w:val="20"/>
          <w:lang w:val="ru-RU"/>
        </w:rPr>
        <w:t>տարբերվող</w:t>
      </w:r>
      <w:r w:rsidRPr="00C032F4">
        <w:rPr>
          <w:rFonts w:ascii="GHEA Grapalat" w:hAnsi="GHEA Grapalat" w:cs="Sylfaen"/>
          <w:sz w:val="20"/>
          <w:lang w:val="af-ZA"/>
        </w:rPr>
        <w:t xml:space="preserve">` </w:t>
      </w:r>
      <w:r w:rsidRPr="00C032F4">
        <w:rPr>
          <w:rFonts w:ascii="GHEA Grapalat" w:hAnsi="GHEA Grapalat" w:cs="Sylfaen"/>
          <w:sz w:val="20"/>
          <w:lang w:val="ru-RU"/>
        </w:rPr>
        <w:t>այլ</w:t>
      </w:r>
      <w:r w:rsidRPr="00C032F4">
        <w:rPr>
          <w:rFonts w:ascii="GHEA Grapalat" w:hAnsi="GHEA Grapalat" w:cs="Sylfaen"/>
          <w:sz w:val="20"/>
          <w:lang w:val="af-ZA"/>
        </w:rPr>
        <w:t xml:space="preserve"> </w:t>
      </w:r>
      <w:r w:rsidRPr="00C032F4">
        <w:rPr>
          <w:rFonts w:ascii="GHEA Grapalat" w:hAnsi="GHEA Grapalat" w:cs="Sylfaen"/>
          <w:sz w:val="20"/>
          <w:lang w:val="ru-RU"/>
        </w:rPr>
        <w:t>ձևերով</w:t>
      </w:r>
      <w:r w:rsidRPr="00C032F4">
        <w:rPr>
          <w:rFonts w:ascii="GHEA Grapalat" w:hAnsi="GHEA Grapalat" w:cs="Sylfaen"/>
          <w:sz w:val="20"/>
          <w:lang w:val="af-ZA"/>
        </w:rPr>
        <w:t xml:space="preserve">` </w:t>
      </w:r>
      <w:r w:rsidRPr="00C032F4">
        <w:rPr>
          <w:rFonts w:ascii="GHEA Grapalat" w:hAnsi="GHEA Grapalat" w:cs="Sylfaen"/>
          <w:sz w:val="20"/>
          <w:lang w:val="ru-RU"/>
        </w:rPr>
        <w:t>պահպանելով</w:t>
      </w:r>
      <w:r w:rsidRPr="00C032F4">
        <w:rPr>
          <w:rFonts w:ascii="GHEA Grapalat" w:hAnsi="GHEA Grapalat" w:cs="Sylfaen"/>
          <w:sz w:val="20"/>
          <w:lang w:val="af-ZA"/>
        </w:rPr>
        <w:t xml:space="preserve"> </w:t>
      </w:r>
      <w:r w:rsidRPr="00C032F4">
        <w:rPr>
          <w:rFonts w:ascii="GHEA Grapalat" w:hAnsi="GHEA Grapalat" w:cs="Sylfaen"/>
          <w:sz w:val="20"/>
          <w:lang w:val="ru-RU"/>
        </w:rPr>
        <w:t>պահանջվող</w:t>
      </w:r>
      <w:r w:rsidRPr="00C032F4">
        <w:rPr>
          <w:rFonts w:ascii="GHEA Grapalat" w:hAnsi="GHEA Grapalat" w:cs="Sylfaen"/>
          <w:sz w:val="20"/>
          <w:lang w:val="af-ZA"/>
        </w:rPr>
        <w:t xml:space="preserve"> </w:t>
      </w:r>
      <w:r w:rsidRPr="00C032F4">
        <w:rPr>
          <w:rFonts w:ascii="GHEA Grapalat" w:hAnsi="GHEA Grapalat" w:cs="Sylfaen"/>
          <w:sz w:val="20"/>
          <w:lang w:val="ru-RU"/>
        </w:rPr>
        <w:t>վավերապայմանները</w:t>
      </w:r>
      <w:r w:rsidR="004D5671" w:rsidRPr="00C032F4">
        <w:rPr>
          <w:rFonts w:ascii="GHEA Grapalat" w:hAnsi="GHEA Grapalat" w:cs="Sylfaen"/>
          <w:sz w:val="20"/>
          <w:lang w:val="ru-RU"/>
        </w:rPr>
        <w:t>։</w:t>
      </w:r>
    </w:p>
    <w:p w14:paraId="2D60E54D"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1.3 </w:t>
      </w:r>
      <w:r w:rsidRPr="00C032F4">
        <w:rPr>
          <w:rFonts w:ascii="GHEA Grapalat" w:hAnsi="GHEA Grapalat" w:cs="Sylfaen"/>
          <w:sz w:val="20"/>
          <w:lang w:val="ru-RU"/>
        </w:rPr>
        <w:t>Հայտերը</w:t>
      </w:r>
      <w:r w:rsidR="00AE679C" w:rsidRPr="00C032F4">
        <w:rPr>
          <w:rFonts w:ascii="GHEA Grapalat" w:hAnsi="GHEA Grapalat" w:cs="Sylfaen"/>
          <w:sz w:val="20"/>
          <w:lang w:val="af-ZA"/>
        </w:rPr>
        <w:t>,</w:t>
      </w:r>
      <w:r w:rsidRPr="00C032F4">
        <w:rPr>
          <w:rFonts w:ascii="GHEA Grapalat" w:hAnsi="GHEA Grapalat" w:cs="Sylfaen"/>
          <w:sz w:val="20"/>
          <w:lang w:val="af-ZA"/>
        </w:rPr>
        <w:t xml:space="preserve"> </w:t>
      </w:r>
      <w:r w:rsidR="005D71EF" w:rsidRPr="00C032F4">
        <w:rPr>
          <w:rFonts w:ascii="GHEA Grapalat" w:hAnsi="GHEA Grapalat" w:cs="Sylfaen"/>
          <w:sz w:val="20"/>
          <w:lang w:val="ru-RU"/>
        </w:rPr>
        <w:t>հայերենից</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բացի</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կարող</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են</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ներկայացվել</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նաև</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անգլերեն</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կամ</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ռուսերեն</w:t>
      </w:r>
      <w:r w:rsidR="004D5671" w:rsidRPr="00C032F4">
        <w:rPr>
          <w:rFonts w:ascii="GHEA Grapalat" w:hAnsi="GHEA Grapalat" w:cs="Sylfaen"/>
          <w:sz w:val="20"/>
          <w:lang w:val="ru-RU"/>
        </w:rPr>
        <w:t>։</w:t>
      </w:r>
      <w:r w:rsidRPr="00C032F4">
        <w:rPr>
          <w:rFonts w:ascii="GHEA Grapalat" w:hAnsi="GHEA Grapalat" w:cs="Sylfaen"/>
          <w:sz w:val="20"/>
          <w:lang w:val="af-ZA"/>
        </w:rPr>
        <w:t xml:space="preserve"> </w:t>
      </w:r>
    </w:p>
    <w:p w14:paraId="794974F7" w14:textId="77777777" w:rsidR="00096865" w:rsidRPr="00C032F4" w:rsidRDefault="00096865" w:rsidP="00EF3662">
      <w:pPr>
        <w:jc w:val="center"/>
        <w:rPr>
          <w:rFonts w:ascii="GHEA Grapalat" w:hAnsi="GHEA Grapalat"/>
          <w:b/>
          <w:szCs w:val="22"/>
          <w:lang w:val="af-ZA"/>
        </w:rPr>
      </w:pPr>
    </w:p>
    <w:p w14:paraId="12191833" w14:textId="77777777" w:rsidR="00096865" w:rsidRPr="00C032F4" w:rsidRDefault="008D5016" w:rsidP="00EF3662">
      <w:pPr>
        <w:jc w:val="center"/>
        <w:rPr>
          <w:rFonts w:ascii="GHEA Grapalat" w:hAnsi="GHEA Grapalat"/>
          <w:b/>
          <w:sz w:val="20"/>
          <w:lang w:val="af-ZA"/>
        </w:rPr>
      </w:pPr>
      <w:r w:rsidRPr="00C032F4">
        <w:rPr>
          <w:rFonts w:ascii="GHEA Grapalat" w:hAnsi="GHEA Grapalat"/>
          <w:b/>
          <w:sz w:val="20"/>
          <w:lang w:val="af-ZA"/>
        </w:rPr>
        <w:t xml:space="preserve">2. </w:t>
      </w:r>
      <w:r w:rsidRPr="00C032F4">
        <w:rPr>
          <w:rFonts w:ascii="GHEA Grapalat" w:hAnsi="GHEA Grapalat" w:cs="Sylfaen"/>
          <w:b/>
          <w:sz w:val="20"/>
          <w:lang w:val="es-ES"/>
        </w:rPr>
        <w:t>ԸՆԹԱՑԱԿԱՐԳԻ</w:t>
      </w:r>
      <w:r w:rsidRPr="00C032F4">
        <w:rPr>
          <w:rFonts w:ascii="GHEA Grapalat" w:hAnsi="GHEA Grapalat"/>
          <w:b/>
          <w:sz w:val="20"/>
          <w:lang w:val="af-ZA"/>
        </w:rPr>
        <w:t xml:space="preserve"> </w:t>
      </w:r>
      <w:r w:rsidRPr="00C032F4">
        <w:rPr>
          <w:rFonts w:ascii="GHEA Grapalat" w:hAnsi="GHEA Grapalat" w:cs="Sylfaen"/>
          <w:b/>
          <w:sz w:val="20"/>
          <w:lang w:val="es-ES"/>
        </w:rPr>
        <w:t>ՀԱՅՏԸ</w:t>
      </w:r>
    </w:p>
    <w:p w14:paraId="67C228BA" w14:textId="77777777" w:rsidR="00096865" w:rsidRPr="00C032F4" w:rsidRDefault="00096865" w:rsidP="00EF3662">
      <w:pPr>
        <w:ind w:firstLine="720"/>
        <w:jc w:val="center"/>
        <w:rPr>
          <w:rFonts w:ascii="GHEA Grapalat" w:hAnsi="GHEA Grapalat"/>
          <w:szCs w:val="22"/>
          <w:lang w:val="af-ZA"/>
        </w:rPr>
      </w:pPr>
    </w:p>
    <w:p w14:paraId="1EA15D5C" w14:textId="77777777" w:rsidR="0078387F" w:rsidRPr="00C032F4" w:rsidRDefault="0078387F" w:rsidP="00EF3662">
      <w:pPr>
        <w:ind w:firstLine="567"/>
        <w:jc w:val="both"/>
        <w:rPr>
          <w:rFonts w:ascii="GHEA Grapalat" w:hAnsi="GHEA Grapalat"/>
          <w:sz w:val="20"/>
          <w:szCs w:val="20"/>
          <w:lang w:val="es-ES"/>
        </w:rPr>
      </w:pPr>
      <w:r w:rsidRPr="00C032F4">
        <w:rPr>
          <w:rFonts w:ascii="GHEA Grapalat" w:hAnsi="GHEA Grapalat"/>
          <w:sz w:val="20"/>
          <w:szCs w:val="20"/>
          <w:lang w:val="hy-AM"/>
        </w:rPr>
        <w:t xml:space="preserve">Ընթացակարգին մասնակցելու համար </w:t>
      </w:r>
      <w:r w:rsidR="004F78EF" w:rsidRPr="00C032F4">
        <w:rPr>
          <w:rFonts w:ascii="GHEA Grapalat" w:hAnsi="GHEA Grapalat"/>
          <w:sz w:val="20"/>
          <w:szCs w:val="20"/>
        </w:rPr>
        <w:t>մ</w:t>
      </w:r>
      <w:r w:rsidRPr="00C032F4">
        <w:rPr>
          <w:rFonts w:ascii="GHEA Grapalat" w:hAnsi="GHEA Grapalat"/>
          <w:sz w:val="20"/>
          <w:szCs w:val="20"/>
          <w:lang w:val="hy-AM"/>
        </w:rPr>
        <w:t xml:space="preserve">ասնակիցը </w:t>
      </w:r>
      <w:proofErr w:type="spellStart"/>
      <w:r w:rsidR="004F78EF" w:rsidRPr="00C032F4">
        <w:rPr>
          <w:rFonts w:ascii="GHEA Grapalat" w:hAnsi="GHEA Grapalat"/>
          <w:sz w:val="20"/>
          <w:szCs w:val="20"/>
        </w:rPr>
        <w:t>հ</w:t>
      </w:r>
      <w:r w:rsidR="001F6578" w:rsidRPr="00C032F4">
        <w:rPr>
          <w:rFonts w:ascii="GHEA Grapalat" w:hAnsi="GHEA Grapalat"/>
          <w:sz w:val="20"/>
          <w:szCs w:val="20"/>
        </w:rPr>
        <w:t>ամակարգի</w:t>
      </w:r>
      <w:proofErr w:type="spellEnd"/>
      <w:r w:rsidR="001F6578" w:rsidRPr="00C032F4">
        <w:rPr>
          <w:rFonts w:ascii="GHEA Grapalat" w:hAnsi="GHEA Grapalat"/>
          <w:sz w:val="20"/>
          <w:szCs w:val="20"/>
          <w:lang w:val="af-ZA"/>
        </w:rPr>
        <w:t xml:space="preserve"> </w:t>
      </w:r>
      <w:r w:rsidRPr="00C032F4">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C032F4">
        <w:rPr>
          <w:rFonts w:ascii="GHEA Grapalat" w:hAnsi="GHEA Grapalat"/>
          <w:sz w:val="20"/>
          <w:szCs w:val="20"/>
          <w:lang w:val="es-ES"/>
        </w:rPr>
        <w:t>ը (</w:t>
      </w:r>
      <w:proofErr w:type="spellStart"/>
      <w:r w:rsidRPr="00C032F4">
        <w:rPr>
          <w:rFonts w:ascii="GHEA Grapalat" w:hAnsi="GHEA Grapalat"/>
          <w:sz w:val="20"/>
          <w:szCs w:val="20"/>
          <w:lang w:val="es-ES"/>
        </w:rPr>
        <w:t>տեղեկությունները</w:t>
      </w:r>
      <w:proofErr w:type="spellEnd"/>
      <w:r w:rsidRPr="00C032F4">
        <w:rPr>
          <w:rFonts w:ascii="GHEA Grapalat" w:hAnsi="GHEA Grapalat"/>
          <w:sz w:val="20"/>
          <w:szCs w:val="20"/>
          <w:lang w:val="es-ES"/>
        </w:rPr>
        <w:t>):</w:t>
      </w:r>
    </w:p>
    <w:p w14:paraId="2F875A94" w14:textId="77777777" w:rsidR="002D5CF0" w:rsidRPr="00C032F4" w:rsidRDefault="0078387F" w:rsidP="00EF3662">
      <w:pPr>
        <w:ind w:firstLine="567"/>
        <w:jc w:val="both"/>
        <w:rPr>
          <w:rFonts w:ascii="GHEA Grapalat" w:hAnsi="GHEA Grapalat" w:cs="Sylfaen"/>
          <w:sz w:val="20"/>
          <w:lang w:val="es-ES"/>
        </w:rPr>
      </w:pPr>
      <w:proofErr w:type="spellStart"/>
      <w:r w:rsidRPr="00C032F4">
        <w:rPr>
          <w:rFonts w:ascii="GHEA Grapalat" w:hAnsi="GHEA Grapalat" w:cs="Sylfaen"/>
          <w:sz w:val="20"/>
        </w:rPr>
        <w:t>Մասնակիցը</w:t>
      </w:r>
      <w:proofErr w:type="spellEnd"/>
      <w:r w:rsidRPr="00C032F4">
        <w:rPr>
          <w:rFonts w:ascii="GHEA Grapalat" w:hAnsi="GHEA Grapalat" w:cs="Sylfaen"/>
          <w:sz w:val="20"/>
          <w:lang w:val="es-ES"/>
        </w:rPr>
        <w:t xml:space="preserve"> </w:t>
      </w:r>
      <w:proofErr w:type="spellStart"/>
      <w:r w:rsidR="002240AB" w:rsidRPr="00C032F4">
        <w:rPr>
          <w:rFonts w:ascii="GHEA Grapalat" w:hAnsi="GHEA Grapalat" w:cs="Sylfaen"/>
          <w:sz w:val="20"/>
        </w:rPr>
        <w:t>հայտով</w:t>
      </w:r>
      <w:proofErr w:type="spellEnd"/>
      <w:r w:rsidR="002240AB" w:rsidRPr="00C032F4">
        <w:rPr>
          <w:rFonts w:ascii="GHEA Grapalat" w:hAnsi="GHEA Grapalat" w:cs="Sylfaen"/>
          <w:sz w:val="20"/>
          <w:lang w:val="es-ES"/>
        </w:rPr>
        <w:t xml:space="preserve"> </w:t>
      </w:r>
      <w:proofErr w:type="spellStart"/>
      <w:r w:rsidRPr="00C032F4">
        <w:rPr>
          <w:rFonts w:ascii="GHEA Grapalat" w:hAnsi="GHEA Grapalat" w:cs="Sylfaen"/>
          <w:sz w:val="20"/>
        </w:rPr>
        <w:t>ներկայացնում</w:t>
      </w:r>
      <w:proofErr w:type="spellEnd"/>
      <w:r w:rsidRPr="00C032F4">
        <w:rPr>
          <w:rFonts w:ascii="GHEA Grapalat" w:hAnsi="GHEA Grapalat" w:cs="Sylfaen"/>
          <w:sz w:val="20"/>
          <w:lang w:val="es-ES"/>
        </w:rPr>
        <w:t xml:space="preserve"> </w:t>
      </w:r>
      <w:r w:rsidRPr="00C032F4">
        <w:rPr>
          <w:rFonts w:ascii="GHEA Grapalat" w:hAnsi="GHEA Grapalat" w:cs="Sylfaen"/>
          <w:sz w:val="20"/>
        </w:rPr>
        <w:t>է</w:t>
      </w:r>
      <w:r w:rsidRPr="00C032F4">
        <w:rPr>
          <w:rFonts w:ascii="GHEA Grapalat" w:hAnsi="GHEA Grapalat" w:cs="Sylfaen"/>
          <w:sz w:val="20"/>
          <w:lang w:val="es-ES"/>
        </w:rPr>
        <w:t xml:space="preserve"> </w:t>
      </w:r>
      <w:proofErr w:type="spellStart"/>
      <w:r w:rsidRPr="00C032F4">
        <w:rPr>
          <w:rFonts w:ascii="GHEA Grapalat" w:hAnsi="GHEA Grapalat" w:cs="Sylfaen"/>
          <w:sz w:val="20"/>
        </w:rPr>
        <w:t>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rPr>
        <w:t>հաստատված</w:t>
      </w:r>
      <w:proofErr w:type="spellEnd"/>
      <w:r w:rsidRPr="00C032F4">
        <w:rPr>
          <w:rFonts w:ascii="GHEA Grapalat" w:hAnsi="GHEA Grapalat" w:cs="Sylfaen"/>
          <w:sz w:val="20"/>
          <w:lang w:val="es-ES"/>
        </w:rPr>
        <w:t>`</w:t>
      </w:r>
    </w:p>
    <w:p w14:paraId="76AAB688" w14:textId="77777777" w:rsidR="002D5CF0" w:rsidRPr="00C032F4" w:rsidRDefault="002D5CF0" w:rsidP="00EF3662">
      <w:pPr>
        <w:ind w:firstLine="567"/>
        <w:jc w:val="both"/>
        <w:rPr>
          <w:rFonts w:ascii="GHEA Grapalat" w:hAnsi="GHEA Grapalat"/>
          <w:b/>
          <w:sz w:val="20"/>
          <w:szCs w:val="20"/>
          <w:lang w:val="es-ES"/>
        </w:rPr>
      </w:pPr>
      <w:r w:rsidRPr="00C032F4">
        <w:rPr>
          <w:rFonts w:ascii="GHEA Grapalat" w:hAnsi="GHEA Grapalat"/>
          <w:b/>
          <w:sz w:val="20"/>
          <w:szCs w:val="20"/>
          <w:lang w:val="es-ES"/>
        </w:rPr>
        <w:t xml:space="preserve">1) </w:t>
      </w:r>
      <w:r w:rsidR="00A76C15" w:rsidRPr="00C032F4">
        <w:rPr>
          <w:rFonts w:ascii="GHEA Grapalat" w:hAnsi="GHEA Grapalat"/>
          <w:b/>
          <w:sz w:val="20"/>
          <w:szCs w:val="20"/>
          <w:lang w:val="es-ES"/>
        </w:rPr>
        <w:t>«</w:t>
      </w:r>
      <w:proofErr w:type="spellStart"/>
      <w:r w:rsidRPr="00C032F4">
        <w:rPr>
          <w:rFonts w:ascii="GHEA Grapalat" w:hAnsi="GHEA Grapalat"/>
          <w:b/>
          <w:sz w:val="20"/>
          <w:szCs w:val="20"/>
          <w:lang w:val="es-ES"/>
        </w:rPr>
        <w:t>Պիտանելիության</w:t>
      </w:r>
      <w:proofErr w:type="spellEnd"/>
      <w:r w:rsidRPr="00C032F4">
        <w:rPr>
          <w:rFonts w:ascii="GHEA Grapalat" w:hAnsi="GHEA Grapalat"/>
          <w:b/>
          <w:sz w:val="20"/>
          <w:szCs w:val="20"/>
          <w:lang w:val="es-ES"/>
        </w:rPr>
        <w:t xml:space="preserve"> </w:t>
      </w:r>
      <w:proofErr w:type="spellStart"/>
      <w:r w:rsidRPr="00C032F4">
        <w:rPr>
          <w:rFonts w:ascii="GHEA Grapalat" w:hAnsi="GHEA Grapalat"/>
          <w:b/>
          <w:sz w:val="20"/>
          <w:szCs w:val="20"/>
          <w:lang w:val="es-ES"/>
        </w:rPr>
        <w:t>չափորոշիչ</w:t>
      </w:r>
      <w:proofErr w:type="spellEnd"/>
      <w:r w:rsidR="00A76C15" w:rsidRPr="00C032F4">
        <w:rPr>
          <w:rFonts w:ascii="GHEA Grapalat" w:hAnsi="GHEA Grapalat"/>
          <w:b/>
          <w:sz w:val="20"/>
          <w:szCs w:val="20"/>
          <w:lang w:val="es-ES"/>
        </w:rPr>
        <w:t>»</w:t>
      </w:r>
      <w:r w:rsidRPr="00C032F4">
        <w:rPr>
          <w:rFonts w:ascii="GHEA Grapalat" w:hAnsi="GHEA Grapalat"/>
          <w:b/>
          <w:sz w:val="20"/>
          <w:szCs w:val="20"/>
          <w:lang w:val="es-ES"/>
        </w:rPr>
        <w:t>.</w:t>
      </w:r>
    </w:p>
    <w:p w14:paraId="0E296649" w14:textId="062D1FB9" w:rsidR="00096865" w:rsidRPr="00C032F4" w:rsidRDefault="002D5CF0" w:rsidP="00EF3662">
      <w:pPr>
        <w:ind w:firstLine="567"/>
        <w:jc w:val="both"/>
        <w:rPr>
          <w:rFonts w:ascii="GHEA Grapalat" w:hAnsi="GHEA Grapalat" w:cs="Sylfaen"/>
          <w:sz w:val="20"/>
          <w:lang w:val="es-ES"/>
        </w:rPr>
      </w:pPr>
      <w:r w:rsidRPr="00C032F4">
        <w:rPr>
          <w:rFonts w:ascii="GHEA Grapalat" w:hAnsi="GHEA Grapalat" w:cs="Sylfaen"/>
          <w:sz w:val="20"/>
          <w:lang w:val="es-ES"/>
        </w:rPr>
        <w:t>2.</w:t>
      </w:r>
      <w:r w:rsidR="00D76BBA" w:rsidRPr="00C032F4">
        <w:rPr>
          <w:rFonts w:ascii="GHEA Grapalat" w:hAnsi="GHEA Grapalat" w:cs="Sylfaen"/>
          <w:sz w:val="20"/>
          <w:lang w:val="es-ES"/>
        </w:rPr>
        <w:t>1</w:t>
      </w:r>
      <w:r w:rsidRPr="00C032F4">
        <w:rPr>
          <w:rFonts w:ascii="GHEA Grapalat" w:hAnsi="GHEA Grapalat" w:cs="Sylfaen"/>
          <w:sz w:val="20"/>
          <w:lang w:val="es-ES"/>
        </w:rPr>
        <w:t xml:space="preserve"> </w:t>
      </w:r>
      <w:r w:rsidR="00C47209" w:rsidRPr="00C032F4">
        <w:rPr>
          <w:rFonts w:ascii="GHEA Grapalat" w:hAnsi="GHEA Grapalat" w:cs="Sylfaen"/>
          <w:b/>
          <w:bCs/>
          <w:sz w:val="20"/>
          <w:lang w:val="ru-RU"/>
        </w:rPr>
        <w:t>ընթացակարգին</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մասնակցելու</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դիմում</w:t>
      </w:r>
      <w:r w:rsidR="00C47209" w:rsidRPr="00C032F4">
        <w:rPr>
          <w:rFonts w:ascii="GHEA Grapalat" w:hAnsi="GHEA Grapalat" w:cs="Sylfaen"/>
          <w:b/>
          <w:bCs/>
          <w:sz w:val="20"/>
          <w:lang w:val="es-ES"/>
        </w:rPr>
        <w:t>-</w:t>
      </w:r>
      <w:r w:rsidR="00C47209" w:rsidRPr="00C032F4">
        <w:rPr>
          <w:rFonts w:ascii="GHEA Grapalat" w:hAnsi="GHEA Grapalat" w:cs="Sylfaen"/>
          <w:b/>
          <w:bCs/>
          <w:sz w:val="20"/>
          <w:lang w:val="ru-RU"/>
        </w:rPr>
        <w:t>հայտարարություն</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համաձայն</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հավելված</w:t>
      </w:r>
      <w:r w:rsidR="00C47209" w:rsidRPr="00C032F4">
        <w:rPr>
          <w:rFonts w:ascii="GHEA Grapalat" w:hAnsi="GHEA Grapalat" w:cs="Sylfaen"/>
          <w:b/>
          <w:bCs/>
          <w:sz w:val="20"/>
          <w:lang w:val="es-ES"/>
        </w:rPr>
        <w:t xml:space="preserve"> N 1-</w:t>
      </w:r>
      <w:r w:rsidR="00C47209" w:rsidRPr="00C032F4">
        <w:rPr>
          <w:rFonts w:ascii="GHEA Grapalat" w:hAnsi="GHEA Grapalat" w:cs="Sylfaen"/>
          <w:b/>
          <w:bCs/>
          <w:sz w:val="20"/>
          <w:lang w:val="ru-RU"/>
        </w:rPr>
        <w:t>ի</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Եթե</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մասնակիցը</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չի</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հանդիսանում</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ՀՀ</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ռեզիդենտ</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իրական</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շահառուների</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վերաբերյալ</w:t>
      </w:r>
      <w:r w:rsidR="00C47209" w:rsidRPr="00C032F4">
        <w:rPr>
          <w:rFonts w:ascii="GHEA Grapalat" w:hAnsi="GHEA Grapalat" w:cs="Sylfaen"/>
          <w:b/>
          <w:bCs/>
          <w:sz w:val="20"/>
          <w:lang w:val="es-ES"/>
        </w:rPr>
        <w:t xml:space="preserve"> </w:t>
      </w:r>
      <w:proofErr w:type="gramStart"/>
      <w:r w:rsidR="00C47209" w:rsidRPr="00C032F4">
        <w:rPr>
          <w:rFonts w:ascii="GHEA Grapalat" w:hAnsi="GHEA Grapalat" w:cs="Sylfaen"/>
          <w:b/>
          <w:bCs/>
          <w:sz w:val="20"/>
          <w:lang w:val="ru-RU"/>
        </w:rPr>
        <w:t>հայտարարագիր</w:t>
      </w:r>
      <w:r w:rsidR="00C47209" w:rsidRPr="00C032F4">
        <w:rPr>
          <w:rFonts w:ascii="GHEA Grapalat" w:hAnsi="GHEA Grapalat" w:cs="Sylfaen"/>
          <w:b/>
          <w:bCs/>
          <w:sz w:val="20"/>
          <w:lang w:val="es-ES"/>
        </w:rPr>
        <w:t xml:space="preserve">  (</w:t>
      </w:r>
      <w:proofErr w:type="gramEnd"/>
      <w:r w:rsidR="00C47209" w:rsidRPr="00C032F4">
        <w:rPr>
          <w:rFonts w:ascii="GHEA Grapalat" w:hAnsi="GHEA Grapalat" w:cs="Sylfaen"/>
          <w:b/>
          <w:bCs/>
          <w:sz w:val="20"/>
          <w:lang w:val="ru-RU"/>
        </w:rPr>
        <w:t>Հավելված</w:t>
      </w:r>
      <w:r w:rsidR="00C47209" w:rsidRPr="00C032F4">
        <w:rPr>
          <w:rFonts w:ascii="GHEA Grapalat" w:hAnsi="GHEA Grapalat" w:cs="Sylfaen"/>
          <w:b/>
          <w:bCs/>
          <w:sz w:val="20"/>
          <w:lang w:val="es-ES"/>
        </w:rPr>
        <w:t xml:space="preserve"> 1.2) </w:t>
      </w:r>
      <w:r w:rsidR="00C47209" w:rsidRPr="00C032F4">
        <w:rPr>
          <w:rFonts w:ascii="GHEA Grapalat" w:hAnsi="GHEA Grapalat" w:cs="Sylfaen"/>
          <w:b/>
          <w:bCs/>
          <w:sz w:val="20"/>
          <w:lang w:val="ru-RU"/>
        </w:rPr>
        <w:t>ըստ</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անհրաժեշտության</w:t>
      </w:r>
      <w:r w:rsidR="00C47209" w:rsidRPr="00C032F4">
        <w:rPr>
          <w:rFonts w:ascii="GHEA Grapalat" w:hAnsi="GHEA Grapalat" w:cs="Sylfaen"/>
          <w:b/>
          <w:bCs/>
          <w:sz w:val="20"/>
          <w:lang w:val="es-ES"/>
        </w:rPr>
        <w:t xml:space="preserve"> (zip </w:t>
      </w:r>
      <w:r w:rsidR="00C47209" w:rsidRPr="00C032F4">
        <w:rPr>
          <w:rFonts w:ascii="GHEA Grapalat" w:hAnsi="GHEA Grapalat" w:cs="Sylfaen"/>
          <w:b/>
          <w:bCs/>
          <w:sz w:val="20"/>
          <w:lang w:val="ru-RU"/>
        </w:rPr>
        <w:t>ֆայլ</w:t>
      </w:r>
      <w:r w:rsidR="00C47209" w:rsidRPr="00C032F4">
        <w:rPr>
          <w:rFonts w:ascii="GHEA Grapalat" w:hAnsi="GHEA Grapalat" w:cs="Sylfaen"/>
          <w:b/>
          <w:bCs/>
          <w:sz w:val="20"/>
          <w:lang w:val="es-ES"/>
        </w:rPr>
        <w:t>).</w:t>
      </w:r>
    </w:p>
    <w:p w14:paraId="6545C121" w14:textId="77777777" w:rsidR="00EF4630" w:rsidRPr="00C032F4" w:rsidRDefault="00096865" w:rsidP="00EF4630">
      <w:pPr>
        <w:pStyle w:val="norm"/>
        <w:spacing w:line="276" w:lineRule="auto"/>
        <w:ind w:firstLine="567"/>
        <w:rPr>
          <w:rFonts w:ascii="GHEA Grapalat" w:hAnsi="GHEA Grapalat" w:cs="Sylfaen"/>
          <w:sz w:val="20"/>
          <w:szCs w:val="24"/>
          <w:lang w:val="hy-AM" w:eastAsia="en-US"/>
        </w:rPr>
      </w:pPr>
      <w:r w:rsidRPr="00C032F4">
        <w:rPr>
          <w:rFonts w:ascii="GHEA Grapalat" w:hAnsi="GHEA Grapalat" w:cs="Sylfaen"/>
          <w:sz w:val="20"/>
          <w:lang w:val="af-ZA"/>
        </w:rPr>
        <w:t>2.</w:t>
      </w:r>
      <w:r w:rsidR="00180EE9" w:rsidRPr="00C032F4">
        <w:rPr>
          <w:rFonts w:ascii="GHEA Grapalat" w:hAnsi="GHEA Grapalat" w:cs="Sylfaen"/>
          <w:sz w:val="20"/>
          <w:lang w:val="af-ZA"/>
        </w:rPr>
        <w:t>2</w:t>
      </w:r>
      <w:r w:rsidRPr="00C032F4">
        <w:rPr>
          <w:rFonts w:ascii="GHEA Grapalat" w:hAnsi="GHEA Grapalat" w:cs="Sylfaen"/>
          <w:sz w:val="20"/>
          <w:lang w:val="af-ZA"/>
        </w:rPr>
        <w:t xml:space="preserve"> </w:t>
      </w:r>
      <w:proofErr w:type="spellStart"/>
      <w:r w:rsidR="00EF4630" w:rsidRPr="00C032F4">
        <w:rPr>
          <w:rFonts w:ascii="GHEA Grapalat" w:hAnsi="GHEA Grapalat" w:cs="Sylfaen"/>
          <w:sz w:val="20"/>
          <w:szCs w:val="24"/>
          <w:lang w:eastAsia="en-US"/>
        </w:rPr>
        <w:t>գործակալության</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պայմանագրի</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պատճենը</w:t>
      </w:r>
      <w:proofErr w:type="spellEnd"/>
      <w:r w:rsidR="00EF4630" w:rsidRPr="00C032F4">
        <w:rPr>
          <w:rFonts w:ascii="GHEA Grapalat" w:hAnsi="GHEA Grapalat" w:cs="Sylfaen"/>
          <w:sz w:val="20"/>
          <w:szCs w:val="24"/>
          <w:lang w:val="af-ZA" w:eastAsia="en-US"/>
        </w:rPr>
        <w:t xml:space="preserve"> </w:t>
      </w:r>
      <w:r w:rsidR="00EF4630" w:rsidRPr="00C032F4">
        <w:rPr>
          <w:rFonts w:ascii="GHEA Grapalat" w:hAnsi="GHEA Grapalat" w:cs="Sylfaen"/>
          <w:sz w:val="20"/>
          <w:szCs w:val="24"/>
          <w:lang w:eastAsia="en-US"/>
        </w:rPr>
        <w:t>և</w:t>
      </w:r>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դրա</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կողմ</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հանդիսացող</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անձի</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տվյալները</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եթե</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պայմանագիրն</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իրականացվելու</w:t>
      </w:r>
      <w:proofErr w:type="spellEnd"/>
      <w:r w:rsidR="00EF4630" w:rsidRPr="00C032F4">
        <w:rPr>
          <w:rFonts w:ascii="GHEA Grapalat" w:hAnsi="GHEA Grapalat" w:cs="Sylfaen"/>
          <w:sz w:val="20"/>
          <w:szCs w:val="24"/>
          <w:lang w:val="af-ZA" w:eastAsia="en-US"/>
        </w:rPr>
        <w:t xml:space="preserve"> </w:t>
      </w:r>
      <w:r w:rsidR="00EF4630" w:rsidRPr="00C032F4">
        <w:rPr>
          <w:rFonts w:ascii="GHEA Grapalat" w:hAnsi="GHEA Grapalat" w:cs="Sylfaen"/>
          <w:sz w:val="20"/>
          <w:szCs w:val="24"/>
          <w:lang w:eastAsia="en-US"/>
        </w:rPr>
        <w:t>է</w:t>
      </w:r>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գործակալության</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միջոցով</w:t>
      </w:r>
      <w:proofErr w:type="spellEnd"/>
      <w:r w:rsidR="00EF4630" w:rsidRPr="00C032F4">
        <w:rPr>
          <w:rFonts w:ascii="GHEA Grapalat" w:hAnsi="GHEA Grapalat" w:cs="Sylfaen"/>
          <w:sz w:val="20"/>
          <w:szCs w:val="24"/>
          <w:lang w:val="af-ZA" w:eastAsia="en-US"/>
        </w:rPr>
        <w:t>.</w:t>
      </w:r>
    </w:p>
    <w:p w14:paraId="400EFB2F" w14:textId="50916F6D" w:rsidR="00EF4630" w:rsidRPr="00C032F4" w:rsidRDefault="00EF4630" w:rsidP="00505AD4">
      <w:pPr>
        <w:pStyle w:val="norm"/>
        <w:spacing w:line="240" w:lineRule="auto"/>
        <w:ind w:firstLine="567"/>
        <w:rPr>
          <w:rFonts w:ascii="GHEA Grapalat" w:hAnsi="GHEA Grapalat" w:cs="Sylfaen"/>
          <w:sz w:val="20"/>
          <w:szCs w:val="24"/>
          <w:lang w:val="af-ZA" w:eastAsia="en-US"/>
        </w:rPr>
      </w:pPr>
      <w:r w:rsidRPr="00C032F4">
        <w:rPr>
          <w:rFonts w:ascii="GHEA Grapalat" w:hAnsi="GHEA Grapalat" w:cs="Sylfaen"/>
          <w:sz w:val="20"/>
          <w:szCs w:val="24"/>
          <w:lang w:val="af-ZA" w:eastAsia="en-US"/>
        </w:rPr>
        <w:t xml:space="preserve">2.3 </w:t>
      </w:r>
      <w:r w:rsidRPr="00C032F4">
        <w:rPr>
          <w:rFonts w:ascii="GHEA Grapalat" w:hAnsi="GHEA Grapalat" w:cs="Sylfaen"/>
          <w:sz w:val="20"/>
          <w:szCs w:val="24"/>
          <w:lang w:val="hy-AM" w:eastAsia="en-US"/>
        </w:rPr>
        <w:t>համատեղ</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գործունեության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պայմանագիրը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եթե</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մասնակիցները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գնման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ընթացակարգին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մասնակցում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են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համատեղ</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գործունեության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կարգով</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կոնսորցիումով</w:t>
      </w:r>
      <w:r w:rsidRPr="00C032F4">
        <w:rPr>
          <w:rFonts w:ascii="GHEA Grapalat" w:hAnsi="GHEA Grapalat" w:cs="Sylfaen"/>
          <w:sz w:val="20"/>
          <w:szCs w:val="24"/>
          <w:lang w:val="af-ZA" w:eastAsia="en-US"/>
        </w:rPr>
        <w:t>).</w:t>
      </w:r>
      <w:r w:rsidR="004F02AD" w:rsidRPr="00C032F4">
        <w:rPr>
          <w:rStyle w:val="FootnoteReference"/>
          <w:rFonts w:ascii="GHEA Grapalat" w:hAnsi="GHEA Grapalat" w:cs="Sylfaen"/>
          <w:sz w:val="20"/>
          <w:szCs w:val="24"/>
          <w:lang w:val="af-ZA" w:eastAsia="en-US"/>
        </w:rPr>
        <w:footnoteReference w:id="5"/>
      </w:r>
    </w:p>
    <w:p w14:paraId="19C71F01" w14:textId="54C049DA" w:rsidR="006505D2" w:rsidRPr="00C032F4" w:rsidRDefault="002C4DBF" w:rsidP="006A26BE">
      <w:pPr>
        <w:ind w:firstLine="567"/>
        <w:jc w:val="both"/>
        <w:rPr>
          <w:rFonts w:ascii="GHEA Grapalat" w:hAnsi="GHEA Grapalat" w:cs="Sylfaen"/>
          <w:sz w:val="20"/>
          <w:lang w:val="hy-AM"/>
        </w:rPr>
      </w:pPr>
      <w:r w:rsidRPr="00C032F4">
        <w:rPr>
          <w:rFonts w:ascii="GHEA Grapalat" w:hAnsi="GHEA Grapalat" w:cs="Sylfaen"/>
          <w:sz w:val="20"/>
          <w:lang w:val="af-ZA"/>
        </w:rPr>
        <w:t>2</w:t>
      </w:r>
      <w:r w:rsidR="00E968EF" w:rsidRPr="00C032F4">
        <w:rPr>
          <w:rFonts w:ascii="GHEA Grapalat" w:hAnsi="GHEA Grapalat" w:cs="Sylfaen"/>
          <w:sz w:val="20"/>
          <w:lang w:val="af-ZA"/>
        </w:rPr>
        <w:t>.</w:t>
      </w:r>
      <w:r w:rsidR="002E11D1" w:rsidRPr="00C032F4">
        <w:rPr>
          <w:rFonts w:ascii="GHEA Grapalat" w:hAnsi="GHEA Grapalat" w:cs="Sylfaen"/>
          <w:sz w:val="20"/>
          <w:lang w:val="af-ZA"/>
        </w:rPr>
        <w:t>4</w:t>
      </w:r>
    </w:p>
    <w:p w14:paraId="679CBC6A" w14:textId="5CD8B330" w:rsidR="0019138A" w:rsidRPr="00C032F4" w:rsidRDefault="0019138A" w:rsidP="0019138A">
      <w:pPr>
        <w:ind w:firstLine="567"/>
        <w:jc w:val="both"/>
        <w:rPr>
          <w:rFonts w:ascii="GHEA Grapalat" w:hAnsi="GHEA Grapalat" w:cs="Sylfaen"/>
          <w:sz w:val="20"/>
          <w:lang w:val="es-ES"/>
        </w:rPr>
      </w:pPr>
      <w:bookmarkStart w:id="12" w:name="_Hlk193134203"/>
      <w:r w:rsidRPr="00C032F4">
        <w:rPr>
          <w:rFonts w:ascii="GHEA Grapalat" w:hAnsi="GHEA Grapalat" w:cs="Sylfaen"/>
          <w:sz w:val="20"/>
          <w:lang w:val="es-ES"/>
        </w:rPr>
        <w:t xml:space="preserve">2.5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հրավերի</w:t>
      </w:r>
      <w:proofErr w:type="spellEnd"/>
      <w:r w:rsidRPr="00C032F4">
        <w:rPr>
          <w:rFonts w:ascii="GHEA Grapalat" w:hAnsi="GHEA Grapalat" w:cs="Sylfaen"/>
          <w:sz w:val="20"/>
          <w:lang w:val="es-ES"/>
        </w:rPr>
        <w:t xml:space="preserve"> 1-ին </w:t>
      </w:r>
      <w:proofErr w:type="spellStart"/>
      <w:r w:rsidRPr="00C032F4">
        <w:rPr>
          <w:rFonts w:ascii="GHEA Grapalat" w:hAnsi="GHEA Grapalat" w:cs="Sylfaen"/>
          <w:sz w:val="20"/>
          <w:lang w:val="es-ES"/>
        </w:rPr>
        <w:t>մասի</w:t>
      </w:r>
      <w:proofErr w:type="spellEnd"/>
      <w:r w:rsidRPr="00C032F4">
        <w:rPr>
          <w:rFonts w:ascii="GHEA Grapalat" w:hAnsi="GHEA Grapalat" w:cs="Sylfaen"/>
          <w:sz w:val="20"/>
          <w:lang w:val="es-ES"/>
        </w:rPr>
        <w:t xml:space="preserve"> 2.4.1 </w:t>
      </w:r>
      <w:proofErr w:type="spellStart"/>
      <w:r w:rsidRPr="00C032F4">
        <w:rPr>
          <w:rFonts w:ascii="GHEA Grapalat" w:hAnsi="GHEA Grapalat" w:cs="Sylfaen"/>
          <w:sz w:val="20"/>
          <w:lang w:val="es-ES"/>
        </w:rPr>
        <w:t>կետի</w:t>
      </w:r>
      <w:proofErr w:type="spellEnd"/>
      <w:r w:rsidRPr="00C032F4">
        <w:rPr>
          <w:rFonts w:ascii="GHEA Grapalat" w:hAnsi="GHEA Grapalat" w:cs="Sylfaen"/>
          <w:sz w:val="20"/>
          <w:lang w:val="es-ES"/>
        </w:rPr>
        <w:t>.</w:t>
      </w:r>
    </w:p>
    <w:p w14:paraId="02F52AF8" w14:textId="77777777" w:rsidR="0019138A" w:rsidRPr="00C032F4" w:rsidRDefault="0019138A" w:rsidP="0019138A">
      <w:pPr>
        <w:ind w:firstLine="567"/>
        <w:jc w:val="both"/>
        <w:rPr>
          <w:rFonts w:ascii="GHEA Grapalat" w:hAnsi="GHEA Grapalat" w:cs="Sylfaen"/>
          <w:sz w:val="20"/>
          <w:lang w:val="es-ES"/>
        </w:rPr>
      </w:pPr>
      <w:r w:rsidRPr="00C032F4">
        <w:rPr>
          <w:rFonts w:ascii="GHEA Grapalat" w:hAnsi="GHEA Grapalat" w:cs="Sylfaen"/>
          <w:sz w:val="20"/>
          <w:lang w:val="es-ES"/>
        </w:rPr>
        <w:t xml:space="preserve">1) 1-ին </w:t>
      </w:r>
      <w:proofErr w:type="spellStart"/>
      <w:r w:rsidRPr="00C032F4">
        <w:rPr>
          <w:rFonts w:ascii="GHEA Grapalat" w:hAnsi="GHEA Grapalat" w:cs="Sylfaen"/>
          <w:sz w:val="20"/>
          <w:lang w:val="es-ES"/>
        </w:rPr>
        <w:t>ենթակետով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պահանջվող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փաստաթղթերը</w:t>
      </w:r>
      <w:proofErr w:type="spellEnd"/>
      <w:r w:rsidRPr="00C032F4">
        <w:rPr>
          <w:rFonts w:ascii="GHEA Grapalat" w:hAnsi="GHEA Grapalat" w:cs="Sylfaen"/>
          <w:sz w:val="20"/>
          <w:lang w:val="es-ES"/>
        </w:rPr>
        <w:t xml:space="preserve">, </w:t>
      </w:r>
    </w:p>
    <w:p w14:paraId="548FC205" w14:textId="4B67895D" w:rsidR="0019138A" w:rsidRPr="00C032F4" w:rsidRDefault="001211AD" w:rsidP="0019138A">
      <w:pPr>
        <w:ind w:firstLine="567"/>
        <w:jc w:val="both"/>
        <w:rPr>
          <w:rFonts w:ascii="GHEA Grapalat" w:hAnsi="GHEA Grapalat" w:cs="Sylfaen"/>
          <w:sz w:val="20"/>
          <w:lang w:val="es-ES"/>
        </w:rPr>
      </w:pPr>
      <w:r w:rsidRPr="00C032F4">
        <w:rPr>
          <w:rFonts w:ascii="GHEA Grapalat" w:hAnsi="GHEA Grapalat" w:cs="Sylfaen"/>
          <w:sz w:val="20"/>
          <w:lang w:val="es-ES"/>
        </w:rPr>
        <w:t>2</w:t>
      </w:r>
      <w:r w:rsidR="0019138A" w:rsidRPr="00C032F4">
        <w:rPr>
          <w:rFonts w:ascii="GHEA Grapalat" w:hAnsi="GHEA Grapalat" w:cs="Sylfaen"/>
          <w:sz w:val="20"/>
          <w:lang w:val="es-ES"/>
        </w:rPr>
        <w:t xml:space="preserve">) </w:t>
      </w:r>
      <w:r w:rsidRPr="00C032F4">
        <w:rPr>
          <w:rFonts w:ascii="GHEA Grapalat" w:hAnsi="GHEA Grapalat" w:cs="Sylfaen"/>
          <w:sz w:val="20"/>
          <w:lang w:val="es-ES"/>
        </w:rPr>
        <w:t>2</w:t>
      </w:r>
      <w:r w:rsidR="0019138A" w:rsidRPr="00C032F4">
        <w:rPr>
          <w:rFonts w:ascii="GHEA Grapalat" w:hAnsi="GHEA Grapalat" w:cs="Sylfaen"/>
          <w:sz w:val="20"/>
          <w:lang w:val="es-ES"/>
        </w:rPr>
        <w:t xml:space="preserve">-րդ </w:t>
      </w:r>
      <w:proofErr w:type="spellStart"/>
      <w:r w:rsidR="0019138A" w:rsidRPr="00C032F4">
        <w:rPr>
          <w:rFonts w:ascii="GHEA Grapalat" w:hAnsi="GHEA Grapalat" w:cs="Sylfaen"/>
          <w:sz w:val="20"/>
          <w:lang w:val="es-ES"/>
        </w:rPr>
        <w:t>ենթակետով</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նախատեսված</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տեղեկատվությունը</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համաձայն</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հավելված</w:t>
      </w:r>
      <w:proofErr w:type="spellEnd"/>
      <w:r w:rsidR="0019138A" w:rsidRPr="00C032F4">
        <w:rPr>
          <w:rFonts w:ascii="GHEA Grapalat" w:hAnsi="GHEA Grapalat" w:cs="Sylfaen"/>
          <w:sz w:val="20"/>
          <w:lang w:val="es-ES"/>
        </w:rPr>
        <w:t xml:space="preserve"> N 1.</w:t>
      </w:r>
      <w:r w:rsidRPr="00C032F4">
        <w:rPr>
          <w:rFonts w:ascii="GHEA Grapalat" w:hAnsi="GHEA Grapalat" w:cs="Sylfaen"/>
          <w:sz w:val="20"/>
          <w:lang w:val="es-ES"/>
        </w:rPr>
        <w:t>1</w:t>
      </w:r>
      <w:r w:rsidR="0019138A" w:rsidRPr="00C032F4">
        <w:rPr>
          <w:rFonts w:ascii="GHEA Grapalat" w:hAnsi="GHEA Grapalat" w:cs="Sylfaen"/>
          <w:sz w:val="20"/>
          <w:lang w:val="es-ES"/>
        </w:rPr>
        <w:t xml:space="preserve"> ի և </w:t>
      </w:r>
      <w:proofErr w:type="spellStart"/>
      <w:r w:rsidR="0019138A" w:rsidRPr="00C032F4">
        <w:rPr>
          <w:rFonts w:ascii="GHEA Grapalat" w:hAnsi="GHEA Grapalat" w:cs="Sylfaen"/>
          <w:sz w:val="20"/>
          <w:lang w:val="es-ES"/>
        </w:rPr>
        <w:t>դրանով</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պահանջվող</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փաստաթղթերը</w:t>
      </w:r>
      <w:proofErr w:type="spellEnd"/>
      <w:r w:rsidR="0019138A" w:rsidRPr="00C032F4">
        <w:rPr>
          <w:rFonts w:ascii="GHEA Grapalat" w:hAnsi="GHEA Grapalat" w:cs="Sylfaen"/>
          <w:sz w:val="20"/>
          <w:lang w:val="es-ES"/>
        </w:rPr>
        <w:t>,</w:t>
      </w:r>
    </w:p>
    <w:bookmarkEnd w:id="12"/>
    <w:p w14:paraId="370C22B8" w14:textId="77777777" w:rsidR="0019138A" w:rsidRPr="00C032F4" w:rsidRDefault="0019138A" w:rsidP="006A26BE">
      <w:pPr>
        <w:ind w:firstLine="567"/>
        <w:jc w:val="both"/>
        <w:rPr>
          <w:rFonts w:ascii="GHEA Grapalat" w:hAnsi="GHEA Grapalat"/>
          <w:sz w:val="20"/>
          <w:vertAlign w:val="superscript"/>
          <w:lang w:val="es-ES"/>
        </w:rPr>
      </w:pPr>
    </w:p>
    <w:p w14:paraId="06FD368B" w14:textId="77777777" w:rsidR="002C4DBF" w:rsidRPr="00C032F4" w:rsidRDefault="00505AD4" w:rsidP="00EF3662">
      <w:pPr>
        <w:tabs>
          <w:tab w:val="left" w:pos="1248"/>
        </w:tabs>
        <w:ind w:firstLine="540"/>
        <w:jc w:val="both"/>
        <w:rPr>
          <w:rFonts w:ascii="GHEA Grapalat" w:hAnsi="GHEA Grapalat"/>
          <w:sz w:val="20"/>
          <w:szCs w:val="20"/>
          <w:lang w:val="es-ES"/>
        </w:rPr>
      </w:pPr>
      <w:r w:rsidRPr="00C032F4">
        <w:rPr>
          <w:rFonts w:ascii="GHEA Grapalat" w:hAnsi="GHEA Grapalat"/>
          <w:b/>
          <w:sz w:val="20"/>
          <w:szCs w:val="20"/>
          <w:lang w:val="es-ES"/>
        </w:rPr>
        <w:t>2</w:t>
      </w:r>
      <w:r w:rsidR="002C4DBF" w:rsidRPr="00C032F4">
        <w:rPr>
          <w:rFonts w:ascii="GHEA Grapalat" w:hAnsi="GHEA Grapalat"/>
          <w:b/>
          <w:sz w:val="20"/>
          <w:szCs w:val="20"/>
          <w:lang w:val="es-ES"/>
        </w:rPr>
        <w:t xml:space="preserve">) </w:t>
      </w:r>
      <w:r w:rsidR="00FF3F8F" w:rsidRPr="00C032F4">
        <w:rPr>
          <w:rFonts w:ascii="GHEA Grapalat" w:hAnsi="GHEA Grapalat"/>
          <w:b/>
          <w:sz w:val="20"/>
          <w:szCs w:val="20"/>
          <w:lang w:val="es-ES"/>
        </w:rPr>
        <w:t>«</w:t>
      </w:r>
      <w:proofErr w:type="spellStart"/>
      <w:r w:rsidR="002C4DBF" w:rsidRPr="00C032F4">
        <w:rPr>
          <w:rFonts w:ascii="GHEA Grapalat" w:hAnsi="GHEA Grapalat"/>
          <w:b/>
          <w:sz w:val="20"/>
          <w:szCs w:val="20"/>
          <w:lang w:val="es-ES"/>
        </w:rPr>
        <w:t>Ֆինանսական</w:t>
      </w:r>
      <w:proofErr w:type="spellEnd"/>
      <w:r w:rsidR="00FF3F8F" w:rsidRPr="00C032F4">
        <w:rPr>
          <w:rFonts w:ascii="GHEA Grapalat" w:hAnsi="GHEA Grapalat"/>
          <w:b/>
          <w:sz w:val="20"/>
          <w:szCs w:val="20"/>
          <w:lang w:val="es-ES"/>
        </w:rPr>
        <w:t xml:space="preserve"> </w:t>
      </w:r>
      <w:proofErr w:type="spellStart"/>
      <w:r w:rsidR="00FF3F8F" w:rsidRPr="00C032F4">
        <w:rPr>
          <w:rFonts w:ascii="GHEA Grapalat" w:hAnsi="GHEA Grapalat"/>
          <w:b/>
          <w:sz w:val="20"/>
          <w:szCs w:val="20"/>
          <w:lang w:val="es-ES"/>
        </w:rPr>
        <w:t>չափորոշիչ</w:t>
      </w:r>
      <w:proofErr w:type="spellEnd"/>
      <w:r w:rsidR="00FF3F8F" w:rsidRPr="00C032F4">
        <w:rPr>
          <w:rFonts w:ascii="GHEA Grapalat" w:hAnsi="GHEA Grapalat"/>
          <w:b/>
          <w:sz w:val="20"/>
          <w:szCs w:val="20"/>
          <w:lang w:val="es-ES"/>
        </w:rPr>
        <w:t>»</w:t>
      </w:r>
      <w:r w:rsidR="00FF3F8F" w:rsidRPr="00C032F4">
        <w:rPr>
          <w:rFonts w:ascii="GHEA Grapalat" w:hAnsi="GHEA Grapalat" w:cs="Sylfaen"/>
          <w:sz w:val="20"/>
          <w:lang w:val="es-ES"/>
        </w:rPr>
        <w:t>.</w:t>
      </w:r>
    </w:p>
    <w:p w14:paraId="3B22296B" w14:textId="77777777" w:rsidR="002E11D1"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2.</w:t>
      </w:r>
      <w:r w:rsidR="002E11D1" w:rsidRPr="00C032F4">
        <w:rPr>
          <w:rFonts w:ascii="GHEA Grapalat" w:hAnsi="GHEA Grapalat" w:cs="Sylfaen"/>
          <w:sz w:val="20"/>
          <w:lang w:val="af-ZA"/>
        </w:rPr>
        <w:t>5</w:t>
      </w:r>
      <w:r w:rsidR="00B56A92" w:rsidRPr="00C032F4">
        <w:rPr>
          <w:rFonts w:ascii="GHEA Grapalat" w:hAnsi="GHEA Grapalat" w:cs="Sylfaen"/>
          <w:sz w:val="20"/>
          <w:lang w:val="af-ZA"/>
        </w:rPr>
        <w:t xml:space="preserve"> </w:t>
      </w:r>
      <w:r w:rsidR="00E67BA7" w:rsidRPr="00C032F4">
        <w:rPr>
          <w:rFonts w:ascii="GHEA Grapalat" w:hAnsi="GHEA Grapalat" w:cs="Sylfaen"/>
          <w:sz w:val="20"/>
          <w:lang w:val="hy-AM"/>
        </w:rPr>
        <w:t>գնային</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առաջարկ</w:t>
      </w:r>
      <w:r w:rsidR="00294FFF" w:rsidRPr="00C032F4">
        <w:rPr>
          <w:rFonts w:ascii="GHEA Grapalat" w:hAnsi="GHEA Grapalat" w:cs="Sylfaen"/>
          <w:sz w:val="20"/>
          <w:lang w:val="af-ZA"/>
        </w:rPr>
        <w:t xml:space="preserve">` </w:t>
      </w:r>
      <w:r w:rsidR="00294FFF" w:rsidRPr="00C032F4">
        <w:rPr>
          <w:rFonts w:ascii="GHEA Grapalat" w:hAnsi="GHEA Grapalat" w:cs="Sylfaen"/>
          <w:sz w:val="20"/>
          <w:lang w:val="hy-AM"/>
        </w:rPr>
        <w:t>համաձայն</w:t>
      </w:r>
      <w:r w:rsidR="00294FFF" w:rsidRPr="00C032F4">
        <w:rPr>
          <w:rFonts w:ascii="GHEA Grapalat" w:hAnsi="GHEA Grapalat" w:cs="Sylfaen"/>
          <w:sz w:val="20"/>
          <w:lang w:val="af-ZA"/>
        </w:rPr>
        <w:t xml:space="preserve"> </w:t>
      </w:r>
      <w:r w:rsidR="00294FFF" w:rsidRPr="00C032F4">
        <w:rPr>
          <w:rFonts w:ascii="GHEA Grapalat" w:hAnsi="GHEA Grapalat" w:cs="Sylfaen"/>
          <w:sz w:val="20"/>
          <w:lang w:val="hy-AM"/>
        </w:rPr>
        <w:t>հավելված</w:t>
      </w:r>
      <w:r w:rsidR="00294FFF" w:rsidRPr="00C032F4">
        <w:rPr>
          <w:rFonts w:ascii="GHEA Grapalat" w:hAnsi="GHEA Grapalat" w:cs="Sylfaen"/>
          <w:sz w:val="20"/>
          <w:lang w:val="af-ZA"/>
        </w:rPr>
        <w:t xml:space="preserve"> N </w:t>
      </w:r>
      <w:r w:rsidR="004D557A" w:rsidRPr="00C032F4">
        <w:rPr>
          <w:rFonts w:ascii="GHEA Grapalat" w:hAnsi="GHEA Grapalat" w:cs="Sylfaen"/>
          <w:sz w:val="20"/>
          <w:lang w:val="af-ZA"/>
        </w:rPr>
        <w:t>2</w:t>
      </w:r>
      <w:r w:rsidR="00294FFF" w:rsidRPr="00C032F4">
        <w:rPr>
          <w:rFonts w:ascii="GHEA Grapalat" w:hAnsi="GHEA Grapalat" w:cs="Sylfaen"/>
          <w:sz w:val="20"/>
          <w:lang w:val="af-ZA"/>
        </w:rPr>
        <w:t>-</w:t>
      </w:r>
      <w:r w:rsidR="00294FFF" w:rsidRPr="00C032F4">
        <w:rPr>
          <w:rFonts w:ascii="GHEA Grapalat" w:hAnsi="GHEA Grapalat" w:cs="Sylfaen"/>
          <w:sz w:val="20"/>
          <w:lang w:val="hy-AM"/>
        </w:rPr>
        <w:t>ի</w:t>
      </w:r>
      <w:r w:rsidR="00294FFF" w:rsidRPr="00C032F4">
        <w:rPr>
          <w:rFonts w:ascii="GHEA Grapalat" w:hAnsi="GHEA Grapalat" w:cs="Sylfaen"/>
          <w:sz w:val="20"/>
          <w:lang w:val="af-ZA"/>
        </w:rPr>
        <w:t>: Գնային առաջարկը</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ներկայացվում</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է</w:t>
      </w:r>
      <w:r w:rsidR="00E67BA7" w:rsidRPr="00C032F4">
        <w:rPr>
          <w:rFonts w:ascii="GHEA Grapalat" w:hAnsi="GHEA Grapalat" w:cs="Sylfaen"/>
          <w:sz w:val="20"/>
          <w:lang w:val="af-ZA"/>
        </w:rPr>
        <w:t xml:space="preserve"> </w:t>
      </w:r>
      <w:r w:rsidR="00C72A00" w:rsidRPr="00C032F4">
        <w:rPr>
          <w:rFonts w:ascii="GHEA Grapalat" w:hAnsi="GHEA Grapalat" w:cs="Sylfaen"/>
          <w:sz w:val="20"/>
          <w:lang w:val="hy-AM"/>
        </w:rPr>
        <w:t xml:space="preserve">արժեք (ինքնարժեքի և կանխատեսվող շահույթի հանրագումարը) </w:t>
      </w:r>
      <w:r w:rsidR="00E67BA7" w:rsidRPr="00C032F4">
        <w:rPr>
          <w:rFonts w:ascii="GHEA Grapalat" w:hAnsi="GHEA Grapalat" w:cs="Sylfaen"/>
          <w:sz w:val="20"/>
          <w:lang w:val="hy-AM"/>
        </w:rPr>
        <w:t>և</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ավելացված</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արժեքի</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հարկ</w:t>
      </w:r>
      <w:r w:rsidR="00E67BA7" w:rsidRPr="00C032F4" w:rsidDel="001A1F55">
        <w:rPr>
          <w:rFonts w:ascii="GHEA Grapalat" w:hAnsi="GHEA Grapalat" w:cs="Sylfaen"/>
          <w:sz w:val="20"/>
          <w:lang w:val="af-ZA"/>
        </w:rPr>
        <w:t xml:space="preserve"> </w:t>
      </w:r>
      <w:r w:rsidR="00E67BA7" w:rsidRPr="00C032F4">
        <w:rPr>
          <w:rFonts w:ascii="GHEA Grapalat" w:hAnsi="GHEA Grapalat" w:cs="Sylfaen"/>
          <w:sz w:val="20"/>
          <w:lang w:val="hy-AM"/>
        </w:rPr>
        <w:t>ընդհանրական</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բաղադրիչներից</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բաղկացած</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հաշվարկի</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ձևով։</w:t>
      </w:r>
      <w:r w:rsidR="00E67BA7" w:rsidRPr="00C032F4">
        <w:rPr>
          <w:rFonts w:ascii="GHEA Grapalat" w:hAnsi="GHEA Grapalat" w:cs="Sylfaen"/>
          <w:sz w:val="20"/>
          <w:lang w:val="af-ZA"/>
        </w:rPr>
        <w:t xml:space="preserve"> </w:t>
      </w:r>
      <w:r w:rsidR="00C72A00" w:rsidRPr="00C032F4">
        <w:rPr>
          <w:rFonts w:ascii="GHEA Grapalat" w:hAnsi="GHEA Grapalat" w:cs="Sylfaen"/>
          <w:sz w:val="20"/>
        </w:rPr>
        <w:t>Ա</w:t>
      </w:r>
      <w:r w:rsidR="00C72A00" w:rsidRPr="00C032F4">
        <w:rPr>
          <w:rFonts w:ascii="GHEA Grapalat" w:hAnsi="GHEA Grapalat" w:cs="Sylfaen"/>
          <w:sz w:val="20"/>
          <w:lang w:val="hy-AM"/>
        </w:rPr>
        <w:t>րժեքի</w:t>
      </w:r>
      <w:r w:rsidR="00C72A00" w:rsidRPr="00C032F4">
        <w:rPr>
          <w:rFonts w:ascii="GHEA Grapalat" w:hAnsi="GHEA Grapalat" w:cs="Sylfaen"/>
          <w:sz w:val="20"/>
          <w:lang w:val="af-ZA"/>
        </w:rPr>
        <w:t xml:space="preserve"> </w:t>
      </w:r>
      <w:r w:rsidR="00E67BA7" w:rsidRPr="00C032F4">
        <w:rPr>
          <w:rFonts w:ascii="GHEA Grapalat" w:hAnsi="GHEA Grapalat" w:cs="Sylfaen"/>
          <w:sz w:val="20"/>
          <w:lang w:val="ru-RU"/>
        </w:rPr>
        <w:t>բաղադրիչների</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հաշվարկ</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բացվածք</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կամ</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այլ</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մանրամասներ</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չեն</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պահանջվում</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և</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ներկայացվում</w:t>
      </w:r>
      <w:r w:rsidR="00AD2FAF" w:rsidRPr="00C032F4">
        <w:rPr>
          <w:rFonts w:ascii="GHEA Grapalat" w:hAnsi="GHEA Grapalat" w:cs="Sylfaen"/>
          <w:sz w:val="20"/>
          <w:lang w:val="af-ZA"/>
        </w:rPr>
        <w:t>:</w:t>
      </w:r>
    </w:p>
    <w:p w14:paraId="289BCD2E" w14:textId="77777777" w:rsidR="00A67EAC" w:rsidRPr="00C032F4" w:rsidRDefault="002B01B8" w:rsidP="00EF3662">
      <w:pPr>
        <w:ind w:firstLine="567"/>
        <w:jc w:val="both"/>
        <w:rPr>
          <w:rFonts w:ascii="GHEA Grapalat" w:hAnsi="GHEA Grapalat" w:cs="Sylfaen"/>
          <w:sz w:val="20"/>
          <w:lang w:val="af-ZA"/>
        </w:rPr>
      </w:pPr>
      <w:r w:rsidRPr="00C032F4">
        <w:rPr>
          <w:rFonts w:ascii="GHEA Grapalat" w:hAnsi="GHEA Grapalat" w:cs="Sylfaen"/>
          <w:sz w:val="20"/>
          <w:lang w:val="hy-AM"/>
        </w:rPr>
        <w:t>2.6</w:t>
      </w:r>
      <w:r w:rsidR="00A67EAC" w:rsidRPr="00C032F4">
        <w:rPr>
          <w:rFonts w:ascii="GHEA Grapalat" w:hAnsi="GHEA Grapalat" w:cs="Sylfaen"/>
          <w:sz w:val="20"/>
          <w:lang w:val="af-ZA"/>
        </w:rPr>
        <w:t xml:space="preserve"> </w:t>
      </w:r>
      <w:r w:rsidR="003946B4" w:rsidRPr="00C032F4">
        <w:rPr>
          <w:rFonts w:ascii="GHEA Grapalat" w:hAnsi="GHEA Grapalat" w:cs="Sylfaen"/>
          <w:sz w:val="20"/>
          <w:lang w:val="af-ZA"/>
        </w:rPr>
        <w:t xml:space="preserve">Սույն </w:t>
      </w:r>
      <w:r w:rsidR="003946B4" w:rsidRPr="00C032F4">
        <w:rPr>
          <w:rFonts w:ascii="GHEA Grapalat" w:hAnsi="GHEA Grapalat" w:cs="Sylfaen"/>
          <w:sz w:val="20"/>
          <w:lang w:val="ru-RU"/>
        </w:rPr>
        <w:t>հրավերով</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նախատեսված</w:t>
      </w:r>
      <w:r w:rsidR="003946B4" w:rsidRPr="00C032F4">
        <w:rPr>
          <w:rFonts w:ascii="GHEA Grapalat" w:hAnsi="GHEA Grapalat" w:cs="Sylfaen"/>
          <w:sz w:val="20"/>
          <w:lang w:val="es-ES"/>
        </w:rPr>
        <w:t xml:space="preserve">` </w:t>
      </w:r>
      <w:r w:rsidR="00EE0EB3" w:rsidRPr="00C032F4">
        <w:rPr>
          <w:rFonts w:ascii="GHEA Grapalat" w:hAnsi="GHEA Grapalat" w:cs="Sylfaen"/>
          <w:sz w:val="20"/>
          <w:lang w:val="es-ES"/>
        </w:rPr>
        <w:t>մ</w:t>
      </w:r>
      <w:r w:rsidR="003946B4" w:rsidRPr="00C032F4">
        <w:rPr>
          <w:rFonts w:ascii="GHEA Grapalat" w:hAnsi="GHEA Grapalat" w:cs="Sylfaen"/>
          <w:sz w:val="20"/>
          <w:lang w:val="ru-RU"/>
        </w:rPr>
        <w:t>ասնակցի</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կազմված</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փաստաթղթերը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ստորագրում</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է</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դրանք</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ներկայացնող</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անձը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կամ</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վերջինիս</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լիազորված</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անձը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այսուհետ</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գործակալ</w:t>
      </w:r>
      <w:r w:rsidR="003946B4" w:rsidRPr="00C032F4">
        <w:rPr>
          <w:rFonts w:ascii="GHEA Grapalat" w:hAnsi="GHEA Grapalat" w:cs="Sylfaen"/>
          <w:sz w:val="20"/>
          <w:lang w:val="es-ES"/>
        </w:rPr>
        <w:t>)</w:t>
      </w:r>
      <w:r w:rsidR="003946B4" w:rsidRPr="00C032F4">
        <w:rPr>
          <w:rFonts w:ascii="GHEA Grapalat" w:hAnsi="GHEA Grapalat" w:cs="Sylfaen"/>
          <w:sz w:val="20"/>
          <w:lang w:val="ru-RU"/>
        </w:rPr>
        <w:t>։</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Եթե</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հայտը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ներկայացնում</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է</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գործակալը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ապա</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հայտով</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ներկայացվում</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է</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վերջինիս</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այդ</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լիազորությունը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վերապահված</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լինելու</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մասին</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փաստաթուղթ։</w:t>
      </w:r>
    </w:p>
    <w:p w14:paraId="7C1B3958" w14:textId="77777777" w:rsidR="00A67EAC" w:rsidRPr="00C032F4" w:rsidRDefault="002B01B8" w:rsidP="00EF3662">
      <w:pPr>
        <w:ind w:firstLine="567"/>
        <w:jc w:val="both"/>
        <w:rPr>
          <w:rFonts w:ascii="GHEA Grapalat" w:hAnsi="GHEA Grapalat" w:cs="Sylfaen"/>
          <w:sz w:val="20"/>
          <w:lang w:val="af-ZA"/>
        </w:rPr>
      </w:pPr>
      <w:r w:rsidRPr="00C032F4">
        <w:rPr>
          <w:rFonts w:ascii="GHEA Grapalat" w:hAnsi="GHEA Grapalat" w:cs="Sylfaen"/>
          <w:sz w:val="20"/>
          <w:lang w:val="hy-AM"/>
        </w:rPr>
        <w:t>2.7</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Հայտում</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ներառվող</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բնօրինակ</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փաստաթղթերի</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փոխարեն</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կարող</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են</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ներկայացվել</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դրանց</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նոտարական</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կարգով</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վավերացված</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օրինակները։</w:t>
      </w:r>
    </w:p>
    <w:p w14:paraId="3B73EACB" w14:textId="77777777" w:rsidR="00460CA5" w:rsidRPr="00C032F4" w:rsidRDefault="00460CA5" w:rsidP="00EF3662">
      <w:pPr>
        <w:jc w:val="center"/>
        <w:rPr>
          <w:rFonts w:ascii="GHEA Grapalat" w:hAnsi="GHEA Grapalat"/>
          <w:b/>
          <w:sz w:val="20"/>
          <w:lang w:val="af-ZA"/>
        </w:rPr>
      </w:pPr>
    </w:p>
    <w:p w14:paraId="6903311B" w14:textId="77777777" w:rsidR="00E74BF6" w:rsidRPr="00C032F4"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C032F4"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C032F4"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C032F4"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C032F4" w:rsidRDefault="001B50B6" w:rsidP="00EF3662">
      <w:pPr>
        <w:pStyle w:val="norm"/>
        <w:spacing w:line="240" w:lineRule="auto"/>
        <w:ind w:firstLine="284"/>
        <w:jc w:val="right"/>
        <w:rPr>
          <w:rFonts w:ascii="GHEA Grapalat" w:hAnsi="GHEA Grapalat" w:cs="Arial"/>
          <w:b/>
          <w:sz w:val="20"/>
          <w:lang w:val="es-ES"/>
        </w:rPr>
      </w:pPr>
      <w:r w:rsidRPr="00C032F4">
        <w:rPr>
          <w:rFonts w:ascii="GHEA Grapalat" w:hAnsi="GHEA Grapalat" w:cs="Sylfaen"/>
          <w:b/>
          <w:sz w:val="20"/>
          <w:lang w:val="es-ES"/>
        </w:rPr>
        <w:br w:type="page"/>
      </w:r>
      <w:proofErr w:type="spellStart"/>
      <w:proofErr w:type="gramStart"/>
      <w:r w:rsidR="00B2572B" w:rsidRPr="00C032F4">
        <w:rPr>
          <w:rFonts w:ascii="GHEA Grapalat" w:hAnsi="GHEA Grapalat" w:cs="Sylfaen"/>
          <w:b/>
          <w:sz w:val="20"/>
          <w:lang w:val="es-ES"/>
        </w:rPr>
        <w:lastRenderedPageBreak/>
        <w:t>Հավելված</w:t>
      </w:r>
      <w:proofErr w:type="spellEnd"/>
      <w:r w:rsidR="00B2572B" w:rsidRPr="00C032F4">
        <w:rPr>
          <w:rFonts w:ascii="GHEA Grapalat" w:hAnsi="GHEA Grapalat" w:cs="Arial"/>
          <w:b/>
          <w:sz w:val="20"/>
          <w:lang w:val="es-ES"/>
        </w:rPr>
        <w:t xml:space="preserve">  N</w:t>
      </w:r>
      <w:proofErr w:type="gramEnd"/>
      <w:r w:rsidR="00B2572B" w:rsidRPr="00C032F4">
        <w:rPr>
          <w:rFonts w:ascii="GHEA Grapalat" w:hAnsi="GHEA Grapalat" w:cs="Arial"/>
          <w:b/>
          <w:sz w:val="20"/>
          <w:lang w:val="es-ES"/>
        </w:rPr>
        <w:t xml:space="preserve"> 1</w:t>
      </w:r>
    </w:p>
    <w:p w14:paraId="6414FAF0" w14:textId="52407499" w:rsidR="00B2572B" w:rsidRPr="00C032F4" w:rsidRDefault="00B2572B" w:rsidP="00EF3662">
      <w:pPr>
        <w:pStyle w:val="BodyTextIndent3"/>
        <w:spacing w:line="240" w:lineRule="auto"/>
        <w:jc w:val="right"/>
        <w:rPr>
          <w:rFonts w:ascii="GHEA Grapalat" w:hAnsi="GHEA Grapalat" w:cs="Arial"/>
          <w:b/>
          <w:lang w:val="es-ES"/>
        </w:rPr>
      </w:pPr>
      <w:r w:rsidRPr="00C032F4">
        <w:rPr>
          <w:rFonts w:ascii="GHEA Grapalat" w:hAnsi="GHEA Grapalat"/>
          <w:sz w:val="24"/>
          <w:szCs w:val="24"/>
          <w:lang w:val="af-ZA"/>
        </w:rPr>
        <w:t>«</w:t>
      </w:r>
      <w:r w:rsidR="00476C24">
        <w:rPr>
          <w:rFonts w:ascii="GHEA Grapalat" w:hAnsi="GHEA Grapalat"/>
          <w:b/>
          <w:lang w:val="es-ES"/>
        </w:rPr>
        <w:t>ԵՔ-ԳՀԽԾՁԲ-</w:t>
      </w:r>
      <w:r w:rsidR="000003D2">
        <w:rPr>
          <w:rFonts w:ascii="GHEA Grapalat" w:hAnsi="GHEA Grapalat"/>
          <w:b/>
          <w:lang w:val="es-ES"/>
        </w:rPr>
        <w:t>26/4</w:t>
      </w:r>
      <w:r w:rsidR="00DD4AA1" w:rsidRPr="00C032F4">
        <w:rPr>
          <w:rFonts w:ascii="GHEA Grapalat" w:hAnsi="GHEA Grapalat"/>
          <w:b/>
          <w:lang w:val="es-ES"/>
        </w:rPr>
        <w:t xml:space="preserve"> </w:t>
      </w:r>
      <w:r w:rsidRPr="00C032F4">
        <w:rPr>
          <w:rFonts w:ascii="GHEA Grapalat" w:hAnsi="GHEA Grapalat"/>
          <w:sz w:val="24"/>
          <w:szCs w:val="24"/>
          <w:lang w:val="af-ZA"/>
        </w:rPr>
        <w:t>»</w:t>
      </w:r>
      <w:r w:rsidRPr="00C032F4">
        <w:rPr>
          <w:rFonts w:ascii="GHEA Grapalat" w:hAnsi="GHEA Grapalat" w:cs="Sylfaen"/>
          <w:b/>
          <w:lang w:val="es-ES"/>
        </w:rPr>
        <w:t>*</w:t>
      </w:r>
      <w:r w:rsidRPr="00C032F4">
        <w:rPr>
          <w:rFonts w:ascii="GHEA Grapalat" w:hAnsi="GHEA Grapalat"/>
          <w:b/>
          <w:lang w:val="es-ES"/>
        </w:rPr>
        <w:t xml:space="preserve">  </w:t>
      </w:r>
      <w:proofErr w:type="spellStart"/>
      <w:r w:rsidRPr="00C032F4">
        <w:rPr>
          <w:rFonts w:ascii="GHEA Grapalat" w:hAnsi="GHEA Grapalat" w:cs="Sylfaen"/>
          <w:b/>
          <w:lang w:val="es-ES"/>
        </w:rPr>
        <w:t>ծածկագրով</w:t>
      </w:r>
      <w:proofErr w:type="spellEnd"/>
    </w:p>
    <w:p w14:paraId="13EBB78F" w14:textId="34AE8EE0" w:rsidR="00B2572B" w:rsidRPr="00C032F4" w:rsidRDefault="006D67EF" w:rsidP="00EF3662">
      <w:pPr>
        <w:pStyle w:val="BodyTextIndent3"/>
        <w:spacing w:line="240" w:lineRule="auto"/>
        <w:jc w:val="right"/>
        <w:rPr>
          <w:rFonts w:ascii="GHEA Grapalat" w:hAnsi="GHEA Grapalat" w:cs="Arial"/>
          <w:b/>
          <w:lang w:val="es-ES"/>
        </w:rPr>
      </w:pPr>
      <w:proofErr w:type="spellStart"/>
      <w:r w:rsidRPr="00C032F4">
        <w:rPr>
          <w:rFonts w:ascii="GHEA Grapalat" w:hAnsi="GHEA Grapalat" w:cs="Sylfaen"/>
          <w:b/>
          <w:lang w:val="es-ES"/>
        </w:rPr>
        <w:t>գնանշման</w:t>
      </w:r>
      <w:proofErr w:type="spellEnd"/>
      <w:r w:rsidRPr="00C032F4">
        <w:rPr>
          <w:rFonts w:ascii="GHEA Grapalat" w:hAnsi="GHEA Grapalat" w:cs="Sylfaen"/>
          <w:b/>
          <w:lang w:val="es-ES"/>
        </w:rPr>
        <w:t xml:space="preserve"> </w:t>
      </w:r>
      <w:proofErr w:type="spellStart"/>
      <w:r w:rsidRPr="00C032F4">
        <w:rPr>
          <w:rFonts w:ascii="GHEA Grapalat" w:hAnsi="GHEA Grapalat" w:cs="Sylfaen"/>
          <w:b/>
          <w:lang w:val="es-ES"/>
        </w:rPr>
        <w:t>հարցման</w:t>
      </w:r>
      <w:proofErr w:type="spellEnd"/>
      <w:r w:rsidR="00B2572B" w:rsidRPr="00C032F4">
        <w:rPr>
          <w:rFonts w:ascii="GHEA Grapalat" w:hAnsi="GHEA Grapalat" w:cs="Arial"/>
          <w:b/>
          <w:lang w:val="es-ES"/>
        </w:rPr>
        <w:t xml:space="preserve"> </w:t>
      </w:r>
      <w:proofErr w:type="spellStart"/>
      <w:r w:rsidR="00B2572B" w:rsidRPr="00C032F4">
        <w:rPr>
          <w:rFonts w:ascii="GHEA Grapalat" w:hAnsi="GHEA Grapalat" w:cs="Sylfaen"/>
          <w:b/>
          <w:lang w:val="es-ES"/>
        </w:rPr>
        <w:t>հրավերի</w:t>
      </w:r>
      <w:proofErr w:type="spellEnd"/>
    </w:p>
    <w:p w14:paraId="54EDB1C7" w14:textId="77777777" w:rsidR="00B2572B" w:rsidRPr="00C032F4" w:rsidRDefault="00B2572B" w:rsidP="00EF3662">
      <w:pPr>
        <w:jc w:val="center"/>
        <w:rPr>
          <w:rFonts w:ascii="GHEA Grapalat" w:hAnsi="GHEA Grapalat" w:cs="Sylfaen"/>
          <w:b/>
          <w:lang w:val="es-ES"/>
        </w:rPr>
      </w:pPr>
    </w:p>
    <w:p w14:paraId="3DCA0E69" w14:textId="77777777" w:rsidR="00B2572B" w:rsidRPr="00C032F4" w:rsidRDefault="00B2572B" w:rsidP="00EF3662">
      <w:pPr>
        <w:jc w:val="center"/>
        <w:rPr>
          <w:rFonts w:ascii="GHEA Grapalat" w:hAnsi="GHEA Grapalat" w:cs="Arial"/>
          <w:b/>
          <w:lang w:val="es-ES"/>
        </w:rPr>
      </w:pPr>
      <w:r w:rsidRPr="00C032F4">
        <w:rPr>
          <w:rFonts w:ascii="GHEA Grapalat" w:hAnsi="GHEA Grapalat" w:cs="Sylfaen"/>
          <w:b/>
          <w:lang w:val="es-ES"/>
        </w:rPr>
        <w:t>ԴԻՄՈՒՄ</w:t>
      </w:r>
      <w:r w:rsidR="006C3873" w:rsidRPr="00C032F4">
        <w:rPr>
          <w:rFonts w:ascii="GHEA Grapalat" w:hAnsi="GHEA Grapalat" w:cs="Sylfaen"/>
          <w:b/>
          <w:lang w:val="es-ES"/>
        </w:rPr>
        <w:t>ՀԱՅՏԱՐԱՐՈՒԹՅՈՒՆ</w:t>
      </w:r>
      <w:r w:rsidRPr="00C032F4">
        <w:rPr>
          <w:rFonts w:ascii="GHEA Grapalat" w:hAnsi="GHEA Grapalat" w:cs="Sylfaen"/>
          <w:b/>
          <w:lang w:val="es-ES"/>
        </w:rPr>
        <w:t>*</w:t>
      </w:r>
    </w:p>
    <w:p w14:paraId="0B97BA4C" w14:textId="789C5E9F" w:rsidR="00B2572B" w:rsidRPr="00C032F4" w:rsidRDefault="008A4BAB" w:rsidP="00EF3662">
      <w:pPr>
        <w:pStyle w:val="Heading6"/>
        <w:jc w:val="center"/>
        <w:rPr>
          <w:rFonts w:ascii="GHEA Grapalat" w:hAnsi="GHEA Grapalat" w:cs="Arial"/>
          <w:color w:val="auto"/>
          <w:sz w:val="24"/>
          <w:szCs w:val="24"/>
          <w:lang w:val="es-ES"/>
        </w:rPr>
      </w:pPr>
      <w:r w:rsidRPr="00C032F4">
        <w:rPr>
          <w:rFonts w:ascii="GHEA Grapalat" w:hAnsi="GHEA Grapalat" w:cs="Sylfaen"/>
          <w:color w:val="auto"/>
          <w:sz w:val="24"/>
          <w:szCs w:val="24"/>
          <w:lang w:val="es-ES"/>
        </w:rPr>
        <w:t xml:space="preserve"> </w:t>
      </w:r>
      <w:proofErr w:type="spellStart"/>
      <w:r w:rsidR="006D67EF" w:rsidRPr="00C032F4">
        <w:rPr>
          <w:rFonts w:ascii="GHEA Grapalat" w:hAnsi="GHEA Grapalat" w:cs="Sylfaen"/>
          <w:color w:val="auto"/>
          <w:sz w:val="24"/>
          <w:szCs w:val="24"/>
          <w:lang w:val="es-ES"/>
        </w:rPr>
        <w:t>գնանշման</w:t>
      </w:r>
      <w:proofErr w:type="spellEnd"/>
      <w:r w:rsidR="006D67EF" w:rsidRPr="00C032F4">
        <w:rPr>
          <w:rFonts w:ascii="GHEA Grapalat" w:hAnsi="GHEA Grapalat" w:cs="Sylfaen"/>
          <w:color w:val="auto"/>
          <w:sz w:val="24"/>
          <w:szCs w:val="24"/>
          <w:lang w:val="es-ES"/>
        </w:rPr>
        <w:t xml:space="preserve"> հարցմանը մասնակցելու</w:t>
      </w:r>
      <w:r w:rsidR="006D67EF" w:rsidRPr="00C032F4">
        <w:rPr>
          <w:rFonts w:ascii="GHEA Grapalat" w:hAnsi="GHEA Grapalat" w:cs="Arial"/>
          <w:color w:val="auto"/>
          <w:sz w:val="24"/>
          <w:szCs w:val="24"/>
          <w:lang w:val="es-ES"/>
        </w:rPr>
        <w:t xml:space="preserve">  </w:t>
      </w:r>
    </w:p>
    <w:p w14:paraId="56D2BB84" w14:textId="77777777" w:rsidR="00B2572B" w:rsidRPr="00C032F4" w:rsidRDefault="00B2572B" w:rsidP="00EF3662">
      <w:pPr>
        <w:rPr>
          <w:lang w:val="es-ES" w:eastAsia="ru-RU"/>
        </w:rPr>
      </w:pPr>
    </w:p>
    <w:p w14:paraId="6D70A2D9" w14:textId="77777777" w:rsidR="00B2572B" w:rsidRPr="00C032F4" w:rsidRDefault="00B2572B" w:rsidP="00EF3662">
      <w:pPr>
        <w:jc w:val="both"/>
        <w:rPr>
          <w:rFonts w:ascii="GHEA Grapalat" w:hAnsi="GHEA Grapalat" w:cs="Arial"/>
          <w:sz w:val="20"/>
          <w:szCs w:val="20"/>
          <w:lang w:val="es-ES"/>
        </w:rPr>
      </w:pPr>
      <w:r w:rsidRPr="00C032F4">
        <w:rPr>
          <w:rFonts w:ascii="GHEA Grapalat" w:hAnsi="GHEA Grapalat"/>
          <w:sz w:val="22"/>
          <w:szCs w:val="22"/>
          <w:u w:val="single"/>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sz w:val="22"/>
          <w:szCs w:val="22"/>
          <w:lang w:val="es-ES"/>
        </w:rPr>
        <w:t xml:space="preserve"> </w:t>
      </w:r>
      <w:proofErr w:type="spellStart"/>
      <w:r w:rsidRPr="00C032F4">
        <w:rPr>
          <w:rFonts w:ascii="GHEA Grapalat" w:hAnsi="GHEA Grapalat" w:cs="Sylfaen"/>
          <w:sz w:val="20"/>
          <w:szCs w:val="20"/>
          <w:lang w:val="es-ES"/>
        </w:rPr>
        <w:t>հայտնում</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որ</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ցանկություն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ունի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մասնակցել</w:t>
      </w:r>
      <w:proofErr w:type="spellEnd"/>
    </w:p>
    <w:p w14:paraId="15244E41" w14:textId="77777777" w:rsidR="00B2572B" w:rsidRPr="00C032F4" w:rsidRDefault="00B2572B" w:rsidP="00EF3662">
      <w:pPr>
        <w:jc w:val="both"/>
        <w:rPr>
          <w:rFonts w:ascii="GHEA Grapalat" w:hAnsi="GHEA Grapalat"/>
          <w:sz w:val="22"/>
          <w:szCs w:val="22"/>
          <w:vertAlign w:val="superscript"/>
          <w:lang w:val="es-ES"/>
        </w:rPr>
      </w:pPr>
      <w:r w:rsidRPr="00C032F4">
        <w:rPr>
          <w:rFonts w:ascii="GHEA Grapalat" w:hAnsi="GHEA Grapalat"/>
          <w:vertAlign w:val="superscript"/>
          <w:lang w:val="es-ES"/>
        </w:rPr>
        <w:t xml:space="preserve">               </w:t>
      </w:r>
      <w:r w:rsidRPr="00C032F4">
        <w:rPr>
          <w:rFonts w:ascii="GHEA Grapalat" w:hAnsi="GHEA Grapalat"/>
          <w:lang w:val="es-ES"/>
        </w:rPr>
        <w:t xml:space="preserve">            </w:t>
      </w:r>
      <w:proofErr w:type="spellStart"/>
      <w:r w:rsidRPr="00C032F4">
        <w:rPr>
          <w:rFonts w:ascii="GHEA Grapalat" w:hAnsi="GHEA Grapalat" w:cs="Sylfaen"/>
          <w:vertAlign w:val="superscript"/>
          <w:lang w:val="es-ES"/>
        </w:rPr>
        <w:t>մասնակցի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r w:rsidRPr="00C032F4">
        <w:rPr>
          <w:rFonts w:ascii="GHEA Grapalat" w:hAnsi="GHEA Grapalat" w:cs="Arial"/>
          <w:vertAlign w:val="superscript"/>
          <w:lang w:val="es-ES"/>
        </w:rPr>
        <w:t xml:space="preserve"> </w:t>
      </w:r>
    </w:p>
    <w:p w14:paraId="2CDACAFD" w14:textId="7EBCCAB1" w:rsidR="00B2572B" w:rsidRPr="00C032F4" w:rsidRDefault="00B2572B" w:rsidP="00EF3662">
      <w:pPr>
        <w:jc w:val="both"/>
        <w:rPr>
          <w:rFonts w:ascii="GHEA Grapalat" w:hAnsi="GHEA Grapalat"/>
          <w:sz w:val="22"/>
          <w:szCs w:val="22"/>
          <w:u w:val="single"/>
          <w:lang w:val="es-ES"/>
        </w:rPr>
      </w:pPr>
      <w:r w:rsidRPr="00C032F4">
        <w:rPr>
          <w:rFonts w:ascii="GHEA Grapalat" w:hAnsi="GHEA Grapalat"/>
          <w:sz w:val="22"/>
          <w:szCs w:val="22"/>
          <w:u w:val="single"/>
          <w:lang w:val="es-ES"/>
        </w:rPr>
        <w:tab/>
      </w:r>
      <w:proofErr w:type="spellStart"/>
      <w:r w:rsidR="009A7805" w:rsidRPr="00C032F4">
        <w:rPr>
          <w:rFonts w:ascii="GHEA Grapalat" w:hAnsi="GHEA Grapalat"/>
          <w:sz w:val="22"/>
          <w:szCs w:val="22"/>
          <w:u w:val="single"/>
          <w:lang w:val="es-ES"/>
        </w:rPr>
        <w:t>Երևանի</w:t>
      </w:r>
      <w:proofErr w:type="spellEnd"/>
      <w:r w:rsidR="009A7805" w:rsidRPr="00C032F4">
        <w:rPr>
          <w:rFonts w:ascii="GHEA Grapalat" w:hAnsi="GHEA Grapalat"/>
          <w:sz w:val="22"/>
          <w:szCs w:val="22"/>
          <w:u w:val="single"/>
          <w:lang w:val="es-ES"/>
        </w:rPr>
        <w:t xml:space="preserve"> </w:t>
      </w:r>
      <w:proofErr w:type="spellStart"/>
      <w:r w:rsidR="009A7805" w:rsidRPr="00C032F4">
        <w:rPr>
          <w:rFonts w:ascii="GHEA Grapalat" w:hAnsi="GHEA Grapalat"/>
          <w:sz w:val="22"/>
          <w:szCs w:val="22"/>
          <w:u w:val="single"/>
          <w:lang w:val="es-ES"/>
        </w:rPr>
        <w:t>քաղաքապետարան</w:t>
      </w:r>
      <w:proofErr w:type="spellEnd"/>
      <w:r w:rsidRPr="00C032F4">
        <w:rPr>
          <w:rFonts w:ascii="GHEA Grapalat" w:hAnsi="GHEA Grapalat"/>
          <w:sz w:val="22"/>
          <w:szCs w:val="22"/>
          <w:lang w:val="es-ES"/>
        </w:rPr>
        <w:t>-</w:t>
      </w:r>
      <w:r w:rsidRPr="00C032F4">
        <w:rPr>
          <w:rFonts w:ascii="GHEA Grapalat" w:hAnsi="GHEA Grapalat" w:cs="Sylfaen"/>
          <w:sz w:val="20"/>
          <w:szCs w:val="20"/>
          <w:lang w:val="es-ES"/>
        </w:rPr>
        <w:t xml:space="preserve">ի </w:t>
      </w:r>
      <w:proofErr w:type="spellStart"/>
      <w:r w:rsidRPr="00C032F4">
        <w:rPr>
          <w:rFonts w:ascii="GHEA Grapalat" w:hAnsi="GHEA Grapalat" w:cs="Sylfaen"/>
          <w:sz w:val="20"/>
          <w:szCs w:val="20"/>
          <w:lang w:val="es-ES"/>
        </w:rPr>
        <w:t>կողմից</w:t>
      </w:r>
      <w:proofErr w:type="spellEnd"/>
      <w:r w:rsidRPr="00C032F4">
        <w:rPr>
          <w:rFonts w:ascii="GHEA Grapalat" w:hAnsi="GHEA Grapalat"/>
          <w:sz w:val="22"/>
          <w:szCs w:val="22"/>
          <w:u w:val="single"/>
          <w:lang w:val="es-ES"/>
        </w:rPr>
        <w:t xml:space="preserve"> </w:t>
      </w:r>
      <w:r w:rsidRPr="00C032F4">
        <w:rPr>
          <w:rFonts w:ascii="GHEA Grapalat" w:hAnsi="GHEA Grapalat"/>
          <w:lang w:val="es-ES"/>
        </w:rPr>
        <w:t>«</w:t>
      </w:r>
      <w:r w:rsidR="00476C24">
        <w:rPr>
          <w:rFonts w:ascii="GHEA Grapalat" w:hAnsi="GHEA Grapalat"/>
          <w:sz w:val="20"/>
          <w:szCs w:val="20"/>
          <w:lang w:val="es-ES"/>
        </w:rPr>
        <w:t>ԵՔ-ԳՀԽԾՁԲ-</w:t>
      </w:r>
      <w:r w:rsidR="000003D2">
        <w:rPr>
          <w:rFonts w:ascii="GHEA Grapalat" w:hAnsi="GHEA Grapalat"/>
          <w:sz w:val="20"/>
          <w:szCs w:val="20"/>
          <w:lang w:val="es-ES"/>
        </w:rPr>
        <w:t>26/4</w:t>
      </w:r>
      <w:r w:rsidRPr="00C032F4">
        <w:rPr>
          <w:rFonts w:ascii="GHEA Grapalat" w:hAnsi="GHEA Grapalat"/>
          <w:lang w:val="es-ES"/>
        </w:rPr>
        <w:t>»</w:t>
      </w:r>
      <w:r w:rsidRPr="00C032F4">
        <w:rPr>
          <w:rFonts w:ascii="GHEA Grapalat" w:hAnsi="GHEA Grapalat"/>
          <w:sz w:val="20"/>
          <w:szCs w:val="20"/>
          <w:lang w:val="es-ES"/>
        </w:rPr>
        <w:t xml:space="preserve"> </w:t>
      </w:r>
      <w:proofErr w:type="spellStart"/>
      <w:r w:rsidRPr="00C032F4">
        <w:rPr>
          <w:rFonts w:ascii="GHEA Grapalat" w:hAnsi="GHEA Grapalat" w:cs="Sylfaen"/>
          <w:sz w:val="20"/>
          <w:szCs w:val="20"/>
          <w:lang w:val="es-ES"/>
        </w:rPr>
        <w:t>ծածկագրով</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հայտարարված</w:t>
      </w:r>
      <w:proofErr w:type="spellEnd"/>
    </w:p>
    <w:p w14:paraId="60AA084D" w14:textId="77777777" w:rsidR="00B2572B" w:rsidRPr="00C032F4" w:rsidRDefault="00B2572B" w:rsidP="00EF3662">
      <w:pPr>
        <w:jc w:val="both"/>
        <w:rPr>
          <w:rFonts w:ascii="GHEA Grapalat" w:hAnsi="GHEA Grapalat" w:cs="Sylfaen"/>
          <w:vertAlign w:val="superscript"/>
          <w:lang w:val="es-ES"/>
        </w:rPr>
      </w:pPr>
      <w:r w:rsidRPr="00C032F4">
        <w:rPr>
          <w:rFonts w:ascii="GHEA Grapalat" w:hAnsi="GHEA Grapalat" w:cs="Sylfaen"/>
          <w:vertAlign w:val="superscript"/>
          <w:lang w:val="es-ES"/>
        </w:rPr>
        <w:t xml:space="preserve">                       </w:t>
      </w:r>
      <w:proofErr w:type="spellStart"/>
      <w:r w:rsidR="00476A47" w:rsidRPr="00C032F4">
        <w:rPr>
          <w:rFonts w:ascii="GHEA Grapalat" w:hAnsi="GHEA Grapalat" w:cs="Sylfaen"/>
          <w:vertAlign w:val="superscript"/>
          <w:lang w:val="es-ES"/>
        </w:rPr>
        <w:t>պ</w:t>
      </w:r>
      <w:r w:rsidRPr="00C032F4">
        <w:rPr>
          <w:rFonts w:ascii="GHEA Grapalat" w:hAnsi="GHEA Grapalat" w:cs="Sylfaen"/>
          <w:vertAlign w:val="superscript"/>
          <w:lang w:val="es-ES"/>
        </w:rPr>
        <w:t>ատվիրատուի</w:t>
      </w:r>
      <w:proofErr w:type="spellEnd"/>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p>
    <w:p w14:paraId="760D5B3E" w14:textId="65B0B738" w:rsidR="00B2572B" w:rsidRPr="00C032F4" w:rsidRDefault="006D67EF" w:rsidP="00EF3662">
      <w:pPr>
        <w:jc w:val="both"/>
        <w:rPr>
          <w:rFonts w:ascii="GHEA Grapalat" w:hAnsi="GHEA Grapalat" w:cs="Sylfaen"/>
          <w:sz w:val="20"/>
          <w:szCs w:val="20"/>
          <w:lang w:val="es-ES"/>
        </w:rPr>
      </w:pPr>
      <w:proofErr w:type="spellStart"/>
      <w:r w:rsidRPr="00C032F4">
        <w:rPr>
          <w:rFonts w:ascii="GHEA Grapalat" w:hAnsi="GHEA Grapalat" w:cs="Sylfaen"/>
          <w:sz w:val="20"/>
          <w:szCs w:val="20"/>
          <w:lang w:val="es-ES"/>
        </w:rPr>
        <w:t>գնանշման</w:t>
      </w:r>
      <w:proofErr w:type="spellEnd"/>
      <w:r w:rsidRPr="00C032F4">
        <w:rPr>
          <w:rFonts w:ascii="GHEA Grapalat" w:hAnsi="GHEA Grapalat" w:cs="Sylfaen"/>
          <w:sz w:val="20"/>
          <w:szCs w:val="20"/>
          <w:lang w:val="es-ES"/>
        </w:rPr>
        <w:t xml:space="preserve"> հարցման</w:t>
      </w:r>
      <w:r w:rsidRPr="00C032F4">
        <w:rPr>
          <w:rFonts w:ascii="GHEA Grapalat" w:hAnsi="GHEA Grapalat" w:cs="Arial"/>
          <w:sz w:val="16"/>
          <w:szCs w:val="16"/>
          <w:lang w:val="es-ES"/>
        </w:rPr>
        <w:t xml:space="preserve"> </w:t>
      </w:r>
      <w:r w:rsidR="00B2572B" w:rsidRPr="00C032F4">
        <w:rPr>
          <w:rFonts w:ascii="GHEA Grapalat" w:hAnsi="GHEA Grapalat"/>
          <w:u w:val="single"/>
          <w:lang w:val="es-ES"/>
        </w:rPr>
        <w:tab/>
        <w:t xml:space="preserve">    </w:t>
      </w:r>
      <w:r w:rsidR="00B2572B" w:rsidRPr="00C032F4">
        <w:rPr>
          <w:rFonts w:ascii="GHEA Grapalat" w:hAnsi="GHEA Grapalat"/>
          <w:u w:val="single"/>
          <w:lang w:val="es-ES"/>
        </w:rPr>
        <w:tab/>
      </w:r>
      <w:r w:rsidR="00B2572B" w:rsidRPr="00C032F4">
        <w:rPr>
          <w:rFonts w:ascii="GHEA Grapalat" w:hAnsi="GHEA Grapalat"/>
          <w:u w:val="single"/>
          <w:lang w:val="es-ES"/>
        </w:rPr>
        <w:tab/>
      </w:r>
      <w:r w:rsidR="00B2572B" w:rsidRPr="00C032F4">
        <w:rPr>
          <w:rFonts w:ascii="GHEA Grapalat" w:hAnsi="GHEA Grapalat"/>
          <w:u w:val="single"/>
          <w:lang w:val="es-ES"/>
        </w:rPr>
        <w:tab/>
      </w:r>
      <w:r w:rsidR="00B2572B" w:rsidRPr="00C032F4">
        <w:rPr>
          <w:rFonts w:ascii="GHEA Grapalat" w:hAnsi="GHEA Grapalat"/>
          <w:u w:val="single"/>
          <w:lang w:val="es-ES"/>
        </w:rPr>
        <w:tab/>
      </w:r>
      <w:r w:rsidR="00B2572B" w:rsidRPr="00C032F4">
        <w:rPr>
          <w:rFonts w:ascii="GHEA Grapalat" w:hAnsi="GHEA Grapalat"/>
          <w:u w:val="single"/>
          <w:lang w:val="es-ES"/>
        </w:rPr>
        <w:tab/>
        <w:t xml:space="preserve">     </w:t>
      </w:r>
      <w:r w:rsidR="00B2572B" w:rsidRPr="00C032F4">
        <w:rPr>
          <w:rFonts w:ascii="GHEA Grapalat" w:hAnsi="GHEA Grapalat" w:cs="Sylfaen"/>
          <w:sz w:val="20"/>
          <w:szCs w:val="20"/>
          <w:lang w:val="es-ES"/>
        </w:rPr>
        <w:t xml:space="preserve"> </w:t>
      </w:r>
      <w:proofErr w:type="spellStart"/>
      <w:proofErr w:type="gramStart"/>
      <w:r w:rsidR="00B2572B" w:rsidRPr="00C032F4">
        <w:rPr>
          <w:rFonts w:ascii="GHEA Grapalat" w:hAnsi="GHEA Grapalat" w:cs="Sylfaen"/>
          <w:sz w:val="20"/>
          <w:szCs w:val="20"/>
          <w:lang w:val="es-ES"/>
        </w:rPr>
        <w:t>չափաբաժնին</w:t>
      </w:r>
      <w:proofErr w:type="spellEnd"/>
      <w:r w:rsidR="00B2572B" w:rsidRPr="00C032F4">
        <w:rPr>
          <w:rFonts w:ascii="GHEA Grapalat" w:hAnsi="GHEA Grapalat" w:cs="Arial"/>
          <w:sz w:val="20"/>
          <w:szCs w:val="20"/>
          <w:lang w:val="es-ES"/>
        </w:rPr>
        <w:t xml:space="preserve">  (</w:t>
      </w:r>
      <w:proofErr w:type="spellStart"/>
      <w:proofErr w:type="gramEnd"/>
      <w:r w:rsidR="00B2572B" w:rsidRPr="00C032F4">
        <w:rPr>
          <w:rFonts w:ascii="GHEA Grapalat" w:hAnsi="GHEA Grapalat" w:cs="Sylfaen"/>
          <w:sz w:val="20"/>
          <w:szCs w:val="20"/>
          <w:lang w:val="es-ES"/>
        </w:rPr>
        <w:t>չափաբաժիններին</w:t>
      </w:r>
      <w:proofErr w:type="spellEnd"/>
      <w:r w:rsidR="00B2572B" w:rsidRPr="00C032F4">
        <w:rPr>
          <w:rFonts w:ascii="GHEA Grapalat" w:hAnsi="GHEA Grapalat" w:cs="Arial"/>
          <w:sz w:val="20"/>
          <w:szCs w:val="20"/>
          <w:lang w:val="es-ES"/>
        </w:rPr>
        <w:t xml:space="preserve">) </w:t>
      </w:r>
      <w:r w:rsidR="00B2572B" w:rsidRPr="00C032F4">
        <w:rPr>
          <w:rFonts w:ascii="GHEA Grapalat" w:hAnsi="GHEA Grapalat" w:cs="Sylfaen"/>
          <w:sz w:val="20"/>
          <w:szCs w:val="20"/>
          <w:lang w:val="es-ES"/>
        </w:rPr>
        <w:t>և</w:t>
      </w:r>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Sylfaen"/>
          <w:sz w:val="20"/>
          <w:szCs w:val="20"/>
          <w:lang w:val="es-ES"/>
        </w:rPr>
        <w:t>հրավերի</w:t>
      </w:r>
      <w:proofErr w:type="spellEnd"/>
      <w:r w:rsidR="00B2572B" w:rsidRPr="00C032F4">
        <w:rPr>
          <w:rFonts w:ascii="GHEA Grapalat" w:hAnsi="GHEA Grapalat" w:cs="Sylfaen"/>
          <w:sz w:val="20"/>
          <w:szCs w:val="20"/>
          <w:lang w:val="es-ES"/>
        </w:rPr>
        <w:t xml:space="preserve"> </w:t>
      </w:r>
    </w:p>
    <w:p w14:paraId="79726197" w14:textId="77777777" w:rsidR="00B2572B" w:rsidRPr="00C032F4" w:rsidRDefault="00B2572B" w:rsidP="00EF3662">
      <w:pPr>
        <w:jc w:val="both"/>
        <w:rPr>
          <w:rFonts w:ascii="GHEA Grapalat" w:hAnsi="GHEA Grapalat"/>
          <w:vertAlign w:val="superscript"/>
          <w:lang w:val="es-ES"/>
        </w:rPr>
      </w:pPr>
      <w:r w:rsidRPr="00C032F4">
        <w:rPr>
          <w:rFonts w:ascii="GHEA Grapalat" w:hAnsi="GHEA Grapalat" w:cs="Sylfaen"/>
          <w:vertAlign w:val="superscript"/>
          <w:lang w:val="es-ES"/>
        </w:rPr>
        <w:t xml:space="preserve">                                            </w:t>
      </w:r>
      <w:proofErr w:type="spellStart"/>
      <w:proofErr w:type="gramStart"/>
      <w:r w:rsidRPr="00C032F4">
        <w:rPr>
          <w:rFonts w:ascii="GHEA Grapalat" w:hAnsi="GHEA Grapalat" w:cs="Sylfaen"/>
          <w:vertAlign w:val="superscript"/>
          <w:lang w:val="es-ES"/>
        </w:rPr>
        <w:t>չափաբաժնի</w:t>
      </w:r>
      <w:proofErr w:type="spellEnd"/>
      <w:r w:rsidRPr="00C032F4">
        <w:rPr>
          <w:rFonts w:ascii="GHEA Grapalat" w:hAnsi="GHEA Grapalat" w:cs="Arial"/>
          <w:vertAlign w:val="superscript"/>
          <w:lang w:val="es-ES"/>
        </w:rPr>
        <w:t xml:space="preserve">  (</w:t>
      </w:r>
      <w:proofErr w:type="spellStart"/>
      <w:proofErr w:type="gramEnd"/>
      <w:r w:rsidRPr="00C032F4">
        <w:rPr>
          <w:rFonts w:ascii="GHEA Grapalat" w:hAnsi="GHEA Grapalat" w:cs="Sylfaen"/>
          <w:vertAlign w:val="superscript"/>
          <w:lang w:val="es-ES"/>
        </w:rPr>
        <w:t>չափաբաժինների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համարը</w:t>
      </w:r>
      <w:proofErr w:type="spellEnd"/>
    </w:p>
    <w:p w14:paraId="3416D8AA" w14:textId="77777777" w:rsidR="00B2572B" w:rsidRPr="00C032F4" w:rsidRDefault="00B2572B" w:rsidP="00EF3662">
      <w:pPr>
        <w:jc w:val="both"/>
        <w:rPr>
          <w:rFonts w:ascii="GHEA Grapalat" w:hAnsi="GHEA Grapalat"/>
          <w:sz w:val="20"/>
          <w:szCs w:val="20"/>
          <w:lang w:val="es-ES"/>
        </w:rPr>
      </w:pPr>
      <w:r w:rsidRPr="00C032F4">
        <w:rPr>
          <w:rFonts w:ascii="GHEA Grapalat" w:hAnsi="GHEA Grapalat"/>
          <w:vertAlign w:val="superscript"/>
          <w:lang w:val="es-ES"/>
        </w:rPr>
        <w:t xml:space="preserve"> </w:t>
      </w:r>
      <w:proofErr w:type="spellStart"/>
      <w:r w:rsidRPr="00C032F4">
        <w:rPr>
          <w:rFonts w:ascii="GHEA Grapalat" w:hAnsi="GHEA Grapalat" w:cs="Sylfaen"/>
          <w:sz w:val="20"/>
          <w:szCs w:val="20"/>
          <w:lang w:val="es-ES"/>
        </w:rPr>
        <w:t>պահանջներին</w:t>
      </w:r>
      <w:proofErr w:type="spellEnd"/>
      <w:r w:rsidRPr="00C032F4">
        <w:rPr>
          <w:rFonts w:ascii="GHEA Grapalat" w:hAnsi="GHEA Grapalat" w:cs="Sylfaen"/>
          <w:sz w:val="20"/>
          <w:szCs w:val="20"/>
          <w:lang w:val="es-ES"/>
        </w:rPr>
        <w:t xml:space="preserve"> </w:t>
      </w:r>
      <w:proofErr w:type="spellStart"/>
      <w:proofErr w:type="gramStart"/>
      <w:r w:rsidRPr="00C032F4">
        <w:rPr>
          <w:rFonts w:ascii="GHEA Grapalat" w:hAnsi="GHEA Grapalat" w:cs="Sylfaen"/>
          <w:sz w:val="20"/>
          <w:szCs w:val="20"/>
          <w:lang w:val="es-ES"/>
        </w:rPr>
        <w:t>համապատասխան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ներկայացնում</w:t>
      </w:r>
      <w:proofErr w:type="spellEnd"/>
      <w:proofErr w:type="gram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հայտ</w:t>
      </w:r>
      <w:proofErr w:type="spellEnd"/>
      <w:r w:rsidRPr="00C032F4">
        <w:rPr>
          <w:rFonts w:ascii="GHEA Grapalat" w:hAnsi="GHEA Grapalat" w:cs="Sylfaen"/>
          <w:sz w:val="20"/>
          <w:szCs w:val="20"/>
          <w:lang w:val="es-ES"/>
        </w:rPr>
        <w:t>:</w:t>
      </w:r>
    </w:p>
    <w:p w14:paraId="6B82C081" w14:textId="77777777" w:rsidR="00B2572B" w:rsidRPr="00C032F4" w:rsidRDefault="00B2572B" w:rsidP="00EF3662">
      <w:pPr>
        <w:jc w:val="both"/>
        <w:rPr>
          <w:rFonts w:ascii="GHEA Grapalat" w:hAnsi="GHEA Grapalat"/>
          <w:sz w:val="12"/>
          <w:szCs w:val="12"/>
          <w:u w:val="single"/>
          <w:lang w:val="es-ES"/>
        </w:rPr>
      </w:pPr>
    </w:p>
    <w:p w14:paraId="12201166" w14:textId="77777777" w:rsidR="00B2572B" w:rsidRPr="00C032F4" w:rsidRDefault="00B2572B" w:rsidP="00EF3662">
      <w:pPr>
        <w:jc w:val="both"/>
        <w:rPr>
          <w:rFonts w:ascii="GHEA Grapalat" w:hAnsi="GHEA Grapalat" w:cs="Sylfaen"/>
          <w:sz w:val="20"/>
          <w:szCs w:val="20"/>
          <w:lang w:val="es-ES"/>
        </w:rPr>
      </w:pPr>
      <w:r w:rsidRPr="00C032F4">
        <w:rPr>
          <w:rFonts w:ascii="GHEA Grapalat" w:hAnsi="GHEA Grapalat"/>
          <w:sz w:val="22"/>
          <w:szCs w:val="22"/>
          <w:u w:val="single"/>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lang w:val="es-ES"/>
        </w:rPr>
        <w:t>-</w:t>
      </w:r>
      <w:r w:rsidRPr="00C032F4">
        <w:rPr>
          <w:rFonts w:ascii="GHEA Grapalat" w:hAnsi="GHEA Grapalat" w:cs="Sylfaen"/>
          <w:sz w:val="20"/>
          <w:szCs w:val="20"/>
          <w:lang w:val="es-ES"/>
        </w:rPr>
        <w:t>ն</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հայտնում</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և</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հավաստում</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որ</w:t>
      </w:r>
      <w:proofErr w:type="spellEnd"/>
      <w:r w:rsidRPr="00C032F4">
        <w:rPr>
          <w:rFonts w:ascii="GHEA Grapalat" w:hAnsi="GHEA Grapalat" w:cs="Sylfaen"/>
          <w:sz w:val="20"/>
          <w:szCs w:val="20"/>
          <w:lang w:val="es-ES"/>
        </w:rPr>
        <w:t xml:space="preserve"> հանդիսանում է </w:t>
      </w:r>
    </w:p>
    <w:p w14:paraId="73482555" w14:textId="77777777" w:rsidR="00B2572B" w:rsidRPr="00C032F4" w:rsidRDefault="00B2572B" w:rsidP="00EF3662">
      <w:pPr>
        <w:jc w:val="both"/>
        <w:rPr>
          <w:rFonts w:ascii="GHEA Grapalat" w:hAnsi="GHEA Grapalat" w:cs="Sylfaen"/>
          <w:sz w:val="20"/>
          <w:szCs w:val="20"/>
          <w:lang w:val="es-ES"/>
        </w:rPr>
      </w:pPr>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մասնակցի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p>
    <w:p w14:paraId="31CD1F52" w14:textId="77777777" w:rsidR="00B2572B" w:rsidRPr="00C032F4" w:rsidRDefault="00B2572B" w:rsidP="00EF3662">
      <w:pPr>
        <w:jc w:val="both"/>
        <w:rPr>
          <w:rFonts w:ascii="GHEA Grapalat" w:hAnsi="GHEA Grapalat" w:cs="Sylfaen"/>
          <w:sz w:val="20"/>
          <w:szCs w:val="20"/>
          <w:lang w:val="es-ES"/>
        </w:rPr>
      </w:pP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proofErr w:type="spellStart"/>
      <w:r w:rsidRPr="00C032F4">
        <w:rPr>
          <w:rFonts w:ascii="GHEA Grapalat" w:hAnsi="GHEA Grapalat" w:cs="Sylfaen"/>
          <w:sz w:val="20"/>
          <w:szCs w:val="20"/>
          <w:lang w:val="es-ES"/>
        </w:rPr>
        <w:t>ռեզիդենտ</w:t>
      </w:r>
      <w:proofErr w:type="spellEnd"/>
      <w:r w:rsidRPr="00C032F4">
        <w:rPr>
          <w:rFonts w:ascii="GHEA Grapalat" w:hAnsi="GHEA Grapalat" w:cs="Sylfaen"/>
          <w:sz w:val="20"/>
          <w:szCs w:val="20"/>
          <w:lang w:val="es-ES"/>
        </w:rPr>
        <w:t xml:space="preserve">:  </w:t>
      </w:r>
    </w:p>
    <w:p w14:paraId="253766EE" w14:textId="77777777" w:rsidR="00B2572B" w:rsidRPr="00C032F4" w:rsidRDefault="00B2572B" w:rsidP="00EF3662">
      <w:pPr>
        <w:jc w:val="both"/>
        <w:rPr>
          <w:rFonts w:ascii="GHEA Grapalat" w:hAnsi="GHEA Grapalat" w:cs="Arial"/>
          <w:vertAlign w:val="superscript"/>
          <w:lang w:val="es-ES"/>
        </w:rPr>
      </w:pPr>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երկրի</w:t>
      </w:r>
      <w:proofErr w:type="spellEnd"/>
      <w:r w:rsidRPr="00C032F4">
        <w:rPr>
          <w:rFonts w:ascii="GHEA Grapalat" w:hAnsi="GHEA Grapalat" w:cs="Arial"/>
          <w:vertAlign w:val="superscript"/>
          <w:lang w:val="es-ES"/>
        </w:rPr>
        <w:t xml:space="preserve"> անվանումը</w:t>
      </w:r>
    </w:p>
    <w:p w14:paraId="59747FA4" w14:textId="77777777" w:rsidR="00B2572B" w:rsidRPr="00C032F4" w:rsidDel="00437CDB" w:rsidRDefault="00B2572B" w:rsidP="00EF3662">
      <w:pPr>
        <w:jc w:val="both"/>
        <w:rPr>
          <w:rFonts w:ascii="GHEA Grapalat" w:hAnsi="GHEA Grapalat" w:cs="Sylfaen"/>
          <w:sz w:val="20"/>
          <w:szCs w:val="20"/>
          <w:lang w:val="es-ES"/>
        </w:rPr>
      </w:pPr>
    </w:p>
    <w:p w14:paraId="6551A5D8" w14:textId="77777777" w:rsidR="00B2572B" w:rsidRPr="00C032F4" w:rsidRDefault="00B2572B" w:rsidP="00EF3662">
      <w:pPr>
        <w:jc w:val="both"/>
        <w:rPr>
          <w:rFonts w:ascii="GHEA Grapalat" w:hAnsi="GHEA Grapalat" w:cs="Sylfaen"/>
          <w:sz w:val="20"/>
          <w:szCs w:val="20"/>
          <w:lang w:val="es-ES"/>
        </w:rPr>
      </w:pPr>
      <w:r w:rsidRPr="00C032F4">
        <w:rPr>
          <w:rFonts w:ascii="GHEA Grapalat" w:hAnsi="GHEA Grapalat" w:cs="Sylfaen"/>
          <w:sz w:val="20"/>
          <w:szCs w:val="20"/>
          <w:lang w:val="es-ES"/>
        </w:rPr>
        <w:t xml:space="preserve">                </w:t>
      </w:r>
    </w:p>
    <w:p w14:paraId="0854458F" w14:textId="77777777" w:rsidR="00B56A92" w:rsidRPr="00C032F4" w:rsidRDefault="00B2572B" w:rsidP="00EF3662">
      <w:pPr>
        <w:jc w:val="both"/>
        <w:rPr>
          <w:rFonts w:ascii="GHEA Grapalat" w:hAnsi="GHEA Grapalat" w:cs="Sylfaen"/>
          <w:sz w:val="20"/>
          <w:szCs w:val="20"/>
          <w:lang w:val="es-ES"/>
        </w:rPr>
      </w:pPr>
      <w:r w:rsidRPr="00C032F4">
        <w:rPr>
          <w:rFonts w:ascii="GHEA Grapalat" w:hAnsi="GHEA Grapalat"/>
          <w:sz w:val="20"/>
          <w:szCs w:val="20"/>
          <w:u w:val="single"/>
          <w:lang w:val="es-ES"/>
        </w:rPr>
        <w:t xml:space="preserve">                                         </w:t>
      </w:r>
      <w:r w:rsidRPr="00C032F4">
        <w:rPr>
          <w:rFonts w:ascii="GHEA Grapalat" w:hAnsi="GHEA Grapalat"/>
          <w:sz w:val="20"/>
          <w:szCs w:val="20"/>
          <w:lang w:val="es-ES"/>
        </w:rPr>
        <w:t>-</w:t>
      </w:r>
      <w:r w:rsidRPr="00C032F4">
        <w:rPr>
          <w:rFonts w:ascii="GHEA Grapalat" w:hAnsi="GHEA Grapalat" w:cs="Sylfaen"/>
          <w:sz w:val="20"/>
          <w:szCs w:val="20"/>
          <w:lang w:val="es-ES"/>
        </w:rPr>
        <w:t>ի</w:t>
      </w:r>
      <w:r w:rsidR="00B56A92" w:rsidRPr="00C032F4">
        <w:rPr>
          <w:rFonts w:ascii="GHEA Grapalat" w:hAnsi="GHEA Grapalat" w:cs="Sylfaen"/>
          <w:sz w:val="20"/>
          <w:szCs w:val="20"/>
          <w:lang w:val="es-ES"/>
        </w:rPr>
        <w:t>՝</w:t>
      </w:r>
    </w:p>
    <w:p w14:paraId="23FD3C9E" w14:textId="77777777" w:rsidR="00B56A92" w:rsidRPr="00C032F4" w:rsidRDefault="00B56A92" w:rsidP="00EF3662">
      <w:pPr>
        <w:jc w:val="both"/>
        <w:rPr>
          <w:rFonts w:ascii="GHEA Grapalat" w:hAnsi="GHEA Grapalat" w:cs="Arial"/>
          <w:sz w:val="20"/>
          <w:szCs w:val="20"/>
          <w:lang w:val="es-ES"/>
        </w:rPr>
      </w:pPr>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մասնակցի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p>
    <w:p w14:paraId="450B3FAE" w14:textId="77777777" w:rsidR="00B2572B" w:rsidRPr="00C032F4" w:rsidRDefault="00B2572B" w:rsidP="00B56A92">
      <w:pPr>
        <w:numPr>
          <w:ilvl w:val="0"/>
          <w:numId w:val="18"/>
        </w:numPr>
        <w:jc w:val="both"/>
        <w:rPr>
          <w:rFonts w:ascii="GHEA Grapalat" w:hAnsi="GHEA Grapalat" w:cs="Arial"/>
          <w:szCs w:val="22"/>
          <w:u w:val="single"/>
          <w:lang w:val="es-ES"/>
        </w:rPr>
      </w:pPr>
      <w:proofErr w:type="spellStart"/>
      <w:r w:rsidRPr="00C032F4">
        <w:rPr>
          <w:rFonts w:ascii="GHEA Grapalat" w:hAnsi="GHEA Grapalat" w:cs="Arial"/>
          <w:sz w:val="20"/>
          <w:szCs w:val="20"/>
          <w:lang w:val="es-ES"/>
        </w:rPr>
        <w:t>հարկ</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վճարողի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հաշվառման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համարն</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w:t>
      </w:r>
      <w:r w:rsidRPr="00C032F4">
        <w:rPr>
          <w:rFonts w:ascii="GHEA Grapalat" w:hAnsi="GHEA Grapalat" w:cs="Arial"/>
          <w:szCs w:val="22"/>
          <w:lang w:val="es-ES"/>
        </w:rPr>
        <w:t xml:space="preserve"> </w:t>
      </w:r>
      <w:r w:rsidRPr="00C032F4">
        <w:rPr>
          <w:rFonts w:ascii="GHEA Grapalat" w:hAnsi="GHEA Grapalat" w:cs="Arial"/>
          <w:szCs w:val="22"/>
          <w:u w:val="single"/>
          <w:lang w:val="es-ES"/>
        </w:rPr>
        <w:tab/>
      </w:r>
      <w:r w:rsidRPr="00C032F4">
        <w:rPr>
          <w:rFonts w:ascii="GHEA Grapalat" w:hAnsi="GHEA Grapalat" w:cs="Arial"/>
          <w:szCs w:val="22"/>
          <w:u w:val="single"/>
          <w:lang w:val="es-ES"/>
        </w:rPr>
        <w:tab/>
      </w:r>
      <w:r w:rsidRPr="00C032F4">
        <w:rPr>
          <w:rFonts w:ascii="GHEA Grapalat" w:hAnsi="GHEA Grapalat" w:cs="Arial"/>
          <w:szCs w:val="22"/>
          <w:u w:val="single"/>
          <w:lang w:val="es-ES"/>
        </w:rPr>
        <w:tab/>
      </w:r>
      <w:r w:rsidRPr="00C032F4">
        <w:rPr>
          <w:rFonts w:ascii="GHEA Grapalat" w:hAnsi="GHEA Grapalat" w:cs="Arial"/>
          <w:szCs w:val="22"/>
          <w:u w:val="single"/>
          <w:lang w:val="es-ES"/>
        </w:rPr>
        <w:tab/>
      </w:r>
      <w:r w:rsidRPr="00C032F4">
        <w:rPr>
          <w:rFonts w:ascii="GHEA Grapalat" w:hAnsi="GHEA Grapalat" w:cs="Arial"/>
          <w:szCs w:val="22"/>
          <w:u w:val="single"/>
          <w:lang w:val="es-ES"/>
        </w:rPr>
        <w:tab/>
      </w:r>
      <w:r w:rsidR="00B56A92" w:rsidRPr="00C032F4">
        <w:rPr>
          <w:rFonts w:ascii="GHEA Grapalat" w:hAnsi="GHEA Grapalat" w:cs="Arial"/>
          <w:szCs w:val="22"/>
          <w:u w:val="single"/>
          <w:lang w:val="es-ES"/>
        </w:rPr>
        <w:t>.</w:t>
      </w:r>
    </w:p>
    <w:p w14:paraId="5B96DE96" w14:textId="1E00FDF2" w:rsidR="00B2572B" w:rsidRPr="00C032F4" w:rsidRDefault="00B2572B" w:rsidP="00EF3662">
      <w:pPr>
        <w:jc w:val="both"/>
        <w:rPr>
          <w:rFonts w:ascii="GHEA Grapalat" w:hAnsi="GHEA Grapalat" w:cs="Arial"/>
          <w:vertAlign w:val="superscript"/>
          <w:lang w:val="es-ES"/>
        </w:rPr>
      </w:pPr>
      <w:r w:rsidRPr="00C032F4">
        <w:rPr>
          <w:rFonts w:ascii="GHEA Grapalat" w:hAnsi="GHEA Grapalat" w:cs="Sylfaen"/>
          <w:vertAlign w:val="superscript"/>
          <w:lang w:val="es-ES"/>
        </w:rPr>
        <w:t xml:space="preserve">               </w:t>
      </w:r>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հարկ</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վճարողի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հաշվառման</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համարը</w:t>
      </w:r>
      <w:proofErr w:type="spellEnd"/>
    </w:p>
    <w:p w14:paraId="45E5FB4E" w14:textId="77777777" w:rsidR="00B2572B" w:rsidRPr="00C032F4" w:rsidRDefault="00B2572B" w:rsidP="00B56A92">
      <w:pPr>
        <w:numPr>
          <w:ilvl w:val="0"/>
          <w:numId w:val="18"/>
        </w:numPr>
        <w:jc w:val="both"/>
        <w:rPr>
          <w:rFonts w:ascii="GHEA Grapalat" w:hAnsi="GHEA Grapalat"/>
          <w:sz w:val="22"/>
          <w:szCs w:val="22"/>
          <w:u w:val="single"/>
          <w:lang w:val="es-ES"/>
        </w:rPr>
      </w:pPr>
      <w:proofErr w:type="spellStart"/>
      <w:r w:rsidRPr="00C032F4">
        <w:rPr>
          <w:rFonts w:ascii="GHEA Grapalat" w:hAnsi="GHEA Grapalat" w:cs="Sylfaen"/>
          <w:sz w:val="20"/>
          <w:szCs w:val="20"/>
          <w:lang w:val="es-ES"/>
        </w:rPr>
        <w:t>էլեկտրոնային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փոստի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հասցեն</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w:t>
      </w:r>
      <w:r w:rsidRPr="00C032F4">
        <w:rPr>
          <w:rFonts w:ascii="GHEA Grapalat" w:hAnsi="GHEA Grapalat" w:cs="Arial"/>
          <w:szCs w:val="22"/>
          <w:lang w:val="es-ES"/>
        </w:rPr>
        <w:t xml:space="preserve"> </w:t>
      </w:r>
      <w:r w:rsidRPr="00C032F4">
        <w:rPr>
          <w:rFonts w:ascii="GHEA Grapalat" w:hAnsi="GHEA Grapalat"/>
          <w:u w:val="single"/>
          <w:lang w:val="es-ES"/>
        </w:rPr>
        <w:tab/>
      </w:r>
      <w:r w:rsidRPr="00C032F4">
        <w:rPr>
          <w:rFonts w:ascii="GHEA Grapalat" w:hAnsi="GHEA Grapalat"/>
          <w:u w:val="single"/>
          <w:lang w:val="es-ES"/>
        </w:rPr>
        <w:tab/>
      </w:r>
      <w:r w:rsidRPr="00C032F4">
        <w:rPr>
          <w:rFonts w:ascii="GHEA Grapalat" w:hAnsi="GHEA Grapalat"/>
          <w:u w:val="single"/>
          <w:lang w:val="es-ES"/>
        </w:rPr>
        <w:tab/>
      </w:r>
      <w:r w:rsidRPr="00C032F4">
        <w:rPr>
          <w:rFonts w:ascii="GHEA Grapalat" w:hAnsi="GHEA Grapalat"/>
          <w:u w:val="single"/>
          <w:lang w:val="es-ES"/>
        </w:rPr>
        <w:tab/>
      </w:r>
      <w:r w:rsidRPr="00C032F4">
        <w:rPr>
          <w:rFonts w:ascii="GHEA Grapalat" w:hAnsi="GHEA Grapalat"/>
          <w:u w:val="single"/>
          <w:lang w:val="es-ES"/>
        </w:rPr>
        <w:tab/>
      </w:r>
      <w:r w:rsidR="00966859" w:rsidRPr="00C032F4">
        <w:rPr>
          <w:rFonts w:ascii="GHEA Grapalat" w:hAnsi="GHEA Grapalat"/>
          <w:u w:val="single"/>
          <w:lang w:val="es-ES"/>
        </w:rPr>
        <w:t>.</w:t>
      </w:r>
    </w:p>
    <w:p w14:paraId="22E6BEDF" w14:textId="77777777" w:rsidR="00B2572B" w:rsidRPr="00C032F4" w:rsidRDefault="00B2572B" w:rsidP="00EF3662">
      <w:pPr>
        <w:jc w:val="both"/>
        <w:rPr>
          <w:rFonts w:ascii="GHEA Grapalat" w:hAnsi="GHEA Grapalat"/>
          <w:sz w:val="10"/>
          <w:szCs w:val="10"/>
          <w:lang w:val="es-ES"/>
        </w:rPr>
      </w:pPr>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էլեկտրոնային</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փոստի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հասցեն</w:t>
      </w:r>
      <w:proofErr w:type="spellEnd"/>
    </w:p>
    <w:p w14:paraId="09353B32" w14:textId="77777777" w:rsidR="00B2572B" w:rsidRPr="00C032F4" w:rsidRDefault="00B2572B" w:rsidP="00EF3662">
      <w:pPr>
        <w:jc w:val="right"/>
        <w:rPr>
          <w:rFonts w:ascii="GHEA Grapalat" w:hAnsi="GHEA Grapalat"/>
          <w:sz w:val="10"/>
          <w:szCs w:val="10"/>
          <w:lang w:val="es-ES"/>
        </w:rPr>
      </w:pPr>
    </w:p>
    <w:p w14:paraId="5A2C99E5" w14:textId="77777777" w:rsidR="00B2572B" w:rsidRPr="00C032F4" w:rsidRDefault="00B2572B" w:rsidP="00EF3662">
      <w:pPr>
        <w:jc w:val="right"/>
        <w:rPr>
          <w:rFonts w:ascii="GHEA Grapalat" w:hAnsi="GHEA Grapalat"/>
          <w:sz w:val="10"/>
          <w:szCs w:val="10"/>
          <w:lang w:val="es-ES"/>
        </w:rPr>
      </w:pPr>
    </w:p>
    <w:p w14:paraId="7C18D0E3" w14:textId="77777777" w:rsidR="00B2572B" w:rsidRPr="00C032F4" w:rsidRDefault="00B2572B" w:rsidP="00EF3662">
      <w:pPr>
        <w:jc w:val="right"/>
        <w:rPr>
          <w:rFonts w:ascii="GHEA Grapalat" w:hAnsi="GHEA Grapalat"/>
          <w:sz w:val="10"/>
          <w:szCs w:val="10"/>
          <w:lang w:val="es-ES"/>
        </w:rPr>
      </w:pPr>
    </w:p>
    <w:p w14:paraId="5F12877A" w14:textId="77777777" w:rsidR="00B2572B" w:rsidRPr="00C032F4" w:rsidRDefault="00B2572B" w:rsidP="00EF3662">
      <w:pPr>
        <w:jc w:val="right"/>
        <w:rPr>
          <w:rFonts w:ascii="GHEA Grapalat" w:hAnsi="GHEA Grapalat"/>
          <w:sz w:val="10"/>
          <w:szCs w:val="10"/>
          <w:lang w:val="hy-AM"/>
        </w:rPr>
      </w:pPr>
    </w:p>
    <w:p w14:paraId="64E44CA1" w14:textId="77777777" w:rsidR="003257F0" w:rsidRPr="00C032F4" w:rsidRDefault="003257F0" w:rsidP="00966859">
      <w:pPr>
        <w:numPr>
          <w:ilvl w:val="0"/>
          <w:numId w:val="18"/>
        </w:numPr>
        <w:jc w:val="both"/>
        <w:rPr>
          <w:rFonts w:ascii="GHEA Grapalat" w:hAnsi="GHEA Grapalat" w:cs="Arial"/>
          <w:vertAlign w:val="superscript"/>
          <w:lang w:val="es-ES"/>
        </w:rPr>
      </w:pPr>
      <w:r w:rsidRPr="00C032F4">
        <w:rPr>
          <w:rFonts w:ascii="GHEA Grapalat" w:hAnsi="GHEA Grapalat"/>
          <w:sz w:val="20"/>
          <w:szCs w:val="20"/>
          <w:lang w:val="hy-AM"/>
        </w:rPr>
        <w:t xml:space="preserve">գործունեության հասցեն է՝ </w:t>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rPr>
        <w:t>.</w:t>
      </w:r>
      <w:r w:rsidRPr="00C032F4">
        <w:rPr>
          <w:rFonts w:ascii="GHEA Grapalat" w:hAnsi="GHEA Grapalat"/>
          <w:sz w:val="20"/>
          <w:szCs w:val="20"/>
          <w:lang w:val="es-ES"/>
        </w:rPr>
        <w:t xml:space="preserve">                                    </w:t>
      </w:r>
    </w:p>
    <w:p w14:paraId="255C9940" w14:textId="77777777" w:rsidR="003257F0" w:rsidRPr="00C032F4" w:rsidRDefault="003257F0" w:rsidP="003257F0">
      <w:pPr>
        <w:jc w:val="both"/>
        <w:rPr>
          <w:rFonts w:ascii="GHEA Grapalat" w:hAnsi="GHEA Grapalat"/>
          <w:sz w:val="16"/>
          <w:szCs w:val="16"/>
          <w:lang w:val="hy-AM"/>
        </w:rPr>
      </w:pPr>
      <w:r w:rsidRPr="00C032F4">
        <w:rPr>
          <w:rFonts w:ascii="GHEA Grapalat" w:hAnsi="GHEA Grapalat"/>
          <w:sz w:val="16"/>
          <w:szCs w:val="16"/>
          <w:lang w:val="hy-AM"/>
        </w:rPr>
        <w:t xml:space="preserve">                                                                                                 գործունեության հասցեն</w:t>
      </w:r>
    </w:p>
    <w:p w14:paraId="6C700124" w14:textId="77777777" w:rsidR="003257F0" w:rsidRPr="00C032F4" w:rsidRDefault="003257F0" w:rsidP="003257F0">
      <w:pPr>
        <w:jc w:val="right"/>
        <w:rPr>
          <w:rFonts w:ascii="GHEA Grapalat" w:hAnsi="GHEA Grapalat"/>
          <w:sz w:val="10"/>
          <w:szCs w:val="10"/>
          <w:lang w:val="hy-AM"/>
        </w:rPr>
      </w:pPr>
    </w:p>
    <w:p w14:paraId="1FE8BA91" w14:textId="77777777" w:rsidR="003257F0" w:rsidRPr="00C032F4" w:rsidRDefault="003257F0" w:rsidP="003257F0">
      <w:pPr>
        <w:ind w:firstLine="708"/>
        <w:jc w:val="both"/>
        <w:rPr>
          <w:rFonts w:ascii="GHEA Grapalat" w:hAnsi="GHEA Grapalat" w:cs="Arial"/>
          <w:sz w:val="20"/>
          <w:szCs w:val="20"/>
          <w:lang w:val="hy-AM"/>
        </w:rPr>
      </w:pPr>
    </w:p>
    <w:p w14:paraId="3E4A0326" w14:textId="77777777" w:rsidR="003257F0" w:rsidRPr="00C032F4" w:rsidRDefault="003257F0" w:rsidP="003257F0">
      <w:pPr>
        <w:jc w:val="both"/>
        <w:rPr>
          <w:rFonts w:ascii="GHEA Grapalat" w:hAnsi="GHEA Grapalat" w:cs="Arial"/>
          <w:u w:val="single"/>
          <w:vertAlign w:val="superscript"/>
        </w:rPr>
      </w:pPr>
      <w:r w:rsidRPr="00C032F4">
        <w:rPr>
          <w:rFonts w:ascii="GHEA Grapalat" w:hAnsi="GHEA Grapalat"/>
          <w:sz w:val="20"/>
          <w:szCs w:val="20"/>
          <w:lang w:val="es-ES"/>
        </w:rPr>
        <w:t xml:space="preserve">   </w:t>
      </w:r>
      <w:r w:rsidRPr="00C032F4">
        <w:rPr>
          <w:rFonts w:ascii="GHEA Grapalat" w:hAnsi="GHEA Grapalat"/>
          <w:sz w:val="20"/>
          <w:szCs w:val="20"/>
          <w:lang w:val="hy-AM"/>
        </w:rPr>
        <w:t xml:space="preserve">հեռախոսահամարն է՝ </w:t>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rPr>
        <w:t>.</w:t>
      </w:r>
    </w:p>
    <w:p w14:paraId="3867A4AB" w14:textId="77777777" w:rsidR="003257F0" w:rsidRPr="00C032F4" w:rsidRDefault="003257F0" w:rsidP="003257F0">
      <w:pPr>
        <w:jc w:val="both"/>
        <w:rPr>
          <w:rFonts w:ascii="GHEA Grapalat" w:hAnsi="GHEA Grapalat"/>
          <w:sz w:val="16"/>
          <w:szCs w:val="16"/>
          <w:lang w:val="hy-AM"/>
        </w:rPr>
      </w:pPr>
      <w:r w:rsidRPr="00C032F4">
        <w:rPr>
          <w:rFonts w:ascii="GHEA Grapalat" w:hAnsi="GHEA Grapalat"/>
          <w:sz w:val="16"/>
          <w:szCs w:val="16"/>
          <w:lang w:val="hy-AM"/>
        </w:rPr>
        <w:t xml:space="preserve">                                                                                                 հեռախոսի համարը</w:t>
      </w:r>
    </w:p>
    <w:p w14:paraId="7B25021E" w14:textId="77777777" w:rsidR="00A5473D" w:rsidRPr="00C032F4" w:rsidRDefault="00A5473D" w:rsidP="00975F7E">
      <w:pPr>
        <w:ind w:firstLine="709"/>
        <w:jc w:val="both"/>
        <w:rPr>
          <w:rFonts w:ascii="GHEA Grapalat" w:hAnsi="GHEA Grapalat" w:cs="Arial"/>
          <w:sz w:val="20"/>
          <w:szCs w:val="20"/>
          <w:lang w:val="hy-AM"/>
        </w:rPr>
      </w:pPr>
    </w:p>
    <w:p w14:paraId="55CF3C79" w14:textId="77777777" w:rsidR="006C3873" w:rsidRPr="00C032F4" w:rsidRDefault="006C3873" w:rsidP="00975F7E">
      <w:pPr>
        <w:ind w:firstLine="709"/>
        <w:jc w:val="both"/>
        <w:rPr>
          <w:rFonts w:ascii="GHEA Grapalat" w:hAnsi="GHEA Grapalat"/>
          <w:sz w:val="20"/>
          <w:lang w:val="es-ES"/>
        </w:rPr>
      </w:pPr>
      <w:proofErr w:type="spellStart"/>
      <w:r w:rsidRPr="00C032F4">
        <w:rPr>
          <w:rFonts w:ascii="GHEA Grapalat" w:hAnsi="GHEA Grapalat" w:cs="Arial"/>
          <w:sz w:val="20"/>
          <w:szCs w:val="20"/>
          <w:lang w:val="es-ES"/>
        </w:rPr>
        <w:t>Սույնով</w:t>
      </w:r>
      <w:proofErr w:type="spellEnd"/>
      <w:r w:rsidRPr="00C032F4">
        <w:rPr>
          <w:rFonts w:ascii="GHEA Grapalat" w:hAnsi="GHEA Grapalat"/>
          <w:sz w:val="20"/>
          <w:lang w:val="hy-AM"/>
        </w:rPr>
        <w:t xml:space="preserve">  </w:t>
      </w:r>
      <w:r w:rsidRPr="00C032F4">
        <w:rPr>
          <w:rFonts w:ascii="GHEA Grapalat" w:hAnsi="GHEA Grapalat"/>
          <w:sz w:val="20"/>
          <w:u w:val="single"/>
          <w:lang w:val="hy-AM"/>
        </w:rPr>
        <w:t xml:space="preserve">                                                </w:t>
      </w:r>
      <w:r w:rsidRPr="00C032F4">
        <w:rPr>
          <w:rFonts w:ascii="GHEA Grapalat" w:hAnsi="GHEA Grapalat"/>
          <w:sz w:val="20"/>
          <w:u w:val="single"/>
          <w:lang w:val="es-ES"/>
        </w:rPr>
        <w:t xml:space="preserve">                         </w:t>
      </w:r>
      <w:r w:rsidRPr="00C032F4">
        <w:rPr>
          <w:rFonts w:ascii="GHEA Grapalat" w:hAnsi="GHEA Grapalat"/>
          <w:sz w:val="20"/>
          <w:u w:val="single"/>
          <w:lang w:val="hy-AM"/>
        </w:rPr>
        <w:t xml:space="preserve">          </w:t>
      </w:r>
      <w:r w:rsidRPr="00C032F4">
        <w:rPr>
          <w:rFonts w:ascii="GHEA Grapalat" w:hAnsi="GHEA Grapalat"/>
          <w:lang w:val="hy-AM"/>
        </w:rPr>
        <w:t>-</w:t>
      </w:r>
      <w:r w:rsidRPr="00C032F4">
        <w:rPr>
          <w:rFonts w:ascii="GHEA Grapalat" w:hAnsi="GHEA Grapalat" w:cs="Arial"/>
          <w:sz w:val="20"/>
          <w:szCs w:val="20"/>
          <w:lang w:val="es-ES"/>
        </w:rPr>
        <w:t xml:space="preserve">ն </w:t>
      </w:r>
      <w:proofErr w:type="spellStart"/>
      <w:r w:rsidRPr="00C032F4">
        <w:rPr>
          <w:rFonts w:ascii="GHEA Grapalat" w:hAnsi="GHEA Grapalat" w:cs="Arial"/>
          <w:sz w:val="20"/>
          <w:szCs w:val="20"/>
          <w:lang w:val="es-ES"/>
        </w:rPr>
        <w:t>հայտարարում</w:t>
      </w:r>
      <w:proofErr w:type="spellEnd"/>
      <w:r w:rsidRPr="00C032F4">
        <w:rPr>
          <w:rFonts w:ascii="GHEA Grapalat" w:hAnsi="GHEA Grapalat" w:cs="Arial"/>
          <w:sz w:val="20"/>
          <w:szCs w:val="20"/>
          <w:lang w:val="es-ES"/>
        </w:rPr>
        <w:t xml:space="preserve"> և </w:t>
      </w:r>
      <w:proofErr w:type="spellStart"/>
      <w:r w:rsidRPr="00C032F4">
        <w:rPr>
          <w:rFonts w:ascii="GHEA Grapalat" w:hAnsi="GHEA Grapalat" w:cs="Arial"/>
          <w:sz w:val="20"/>
          <w:szCs w:val="20"/>
          <w:lang w:val="es-ES"/>
        </w:rPr>
        <w:t>հավաստում</w:t>
      </w:r>
      <w:proofErr w:type="spellEnd"/>
      <w:r w:rsidRPr="00C032F4">
        <w:rPr>
          <w:rFonts w:ascii="GHEA Grapalat" w:hAnsi="GHEA Grapalat" w:cs="Arial"/>
          <w:sz w:val="20"/>
          <w:szCs w:val="20"/>
          <w:lang w:val="es-ES"/>
        </w:rPr>
        <w:t xml:space="preserve"> է, </w:t>
      </w:r>
      <w:proofErr w:type="spellStart"/>
      <w:r w:rsidRPr="00C032F4">
        <w:rPr>
          <w:rFonts w:ascii="GHEA Grapalat" w:hAnsi="GHEA Grapalat" w:cs="Arial"/>
          <w:sz w:val="20"/>
          <w:szCs w:val="20"/>
          <w:lang w:val="es-ES"/>
        </w:rPr>
        <w:t>որ</w:t>
      </w:r>
      <w:proofErr w:type="spellEnd"/>
      <w:r w:rsidRPr="00C032F4">
        <w:rPr>
          <w:rFonts w:ascii="GHEA Grapalat" w:hAnsi="GHEA Grapalat" w:cs="Arial"/>
          <w:sz w:val="20"/>
          <w:szCs w:val="20"/>
          <w:lang w:val="es-ES"/>
        </w:rPr>
        <w:t>՝</w:t>
      </w:r>
      <w:r w:rsidRPr="00C032F4">
        <w:rPr>
          <w:rFonts w:ascii="GHEA Grapalat" w:hAnsi="GHEA Grapalat" w:cs="Arial"/>
          <w:lang w:val="hy-AM"/>
        </w:rPr>
        <w:t xml:space="preserve"> </w:t>
      </w:r>
    </w:p>
    <w:p w14:paraId="0A4FC64D" w14:textId="77777777" w:rsidR="006C3873" w:rsidRPr="00C032F4" w:rsidRDefault="006C3873" w:rsidP="00975F7E">
      <w:pPr>
        <w:jc w:val="both"/>
        <w:rPr>
          <w:rFonts w:ascii="GHEA Grapalat" w:hAnsi="GHEA Grapalat"/>
          <w:i/>
          <w:sz w:val="16"/>
          <w:vertAlign w:val="superscript"/>
          <w:lang w:val="es-ES"/>
        </w:rPr>
      </w:pP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es-ES"/>
        </w:rPr>
        <w:t xml:space="preserve">                                    </w:t>
      </w:r>
      <w:r w:rsidRPr="00C032F4">
        <w:rPr>
          <w:rFonts w:ascii="GHEA Grapalat" w:hAnsi="GHEA Grapalat" w:cs="Sylfaen"/>
          <w:vertAlign w:val="superscript"/>
          <w:lang w:val="hy-AM"/>
        </w:rPr>
        <w:t>մասնակցի անվանում</w:t>
      </w:r>
    </w:p>
    <w:p w14:paraId="6CB71F85" w14:textId="77777777" w:rsidR="00650682" w:rsidRPr="00C032F4" w:rsidRDefault="00650682" w:rsidP="00650682">
      <w:pPr>
        <w:ind w:firstLine="709"/>
        <w:jc w:val="both"/>
        <w:rPr>
          <w:rFonts w:ascii="GHEA Grapalat" w:hAnsi="GHEA Grapalat"/>
          <w:sz w:val="20"/>
          <w:lang w:val="es-ES"/>
        </w:rPr>
      </w:pPr>
      <w:r w:rsidRPr="00C032F4">
        <w:rPr>
          <w:rFonts w:ascii="GHEA Grapalat" w:hAnsi="GHEA Grapalat" w:cs="Arial"/>
          <w:sz w:val="20"/>
          <w:szCs w:val="20"/>
          <w:lang w:val="es-ES"/>
        </w:rPr>
        <w:t>1)</w:t>
      </w:r>
      <w:r w:rsidRPr="00C032F4">
        <w:rPr>
          <w:rFonts w:ascii="GHEA Grapalat" w:hAnsi="GHEA Grapalat"/>
          <w:sz w:val="20"/>
          <w:lang w:val="hy-AM"/>
        </w:rPr>
        <w:t xml:space="preserve">  </w:t>
      </w:r>
      <w:r w:rsidRPr="00C032F4">
        <w:rPr>
          <w:rFonts w:ascii="GHEA Grapalat" w:hAnsi="GHEA Grapalat"/>
          <w:sz w:val="20"/>
          <w:u w:val="single"/>
          <w:lang w:val="hy-AM"/>
        </w:rPr>
        <w:t xml:space="preserve">                                                </w:t>
      </w:r>
      <w:r w:rsidRPr="00C032F4">
        <w:rPr>
          <w:rFonts w:ascii="GHEA Grapalat" w:hAnsi="GHEA Grapalat"/>
          <w:sz w:val="20"/>
          <w:u w:val="single"/>
          <w:lang w:val="es-ES"/>
        </w:rPr>
        <w:t xml:space="preserve">                         </w:t>
      </w:r>
      <w:r w:rsidRPr="00C032F4">
        <w:rPr>
          <w:rFonts w:ascii="GHEA Grapalat" w:hAnsi="GHEA Grapalat"/>
          <w:sz w:val="20"/>
          <w:u w:val="single"/>
          <w:lang w:val="hy-AM"/>
        </w:rPr>
        <w:t xml:space="preserve">          </w:t>
      </w:r>
      <w:r w:rsidRPr="00C032F4">
        <w:rPr>
          <w:rFonts w:ascii="GHEA Grapalat" w:hAnsi="GHEA Grapalat"/>
          <w:lang w:val="hy-AM"/>
        </w:rPr>
        <w:t>-</w:t>
      </w:r>
      <w:r w:rsidRPr="00C032F4">
        <w:rPr>
          <w:rFonts w:ascii="GHEA Grapalat" w:hAnsi="GHEA Grapalat" w:cs="Arial"/>
          <w:sz w:val="20"/>
          <w:szCs w:val="20"/>
          <w:lang w:val="es-ES"/>
        </w:rPr>
        <w:t xml:space="preserve">ն </w:t>
      </w:r>
      <w:r w:rsidRPr="00C032F4">
        <w:rPr>
          <w:rFonts w:ascii="GHEA Grapalat" w:hAnsi="GHEA Grapalat" w:cs="Arial"/>
          <w:sz w:val="20"/>
          <w:szCs w:val="20"/>
          <w:lang w:val="hy-AM"/>
        </w:rPr>
        <w:t>և իրեն փոխկապակցված անձինք</w:t>
      </w:r>
    </w:p>
    <w:p w14:paraId="4841218F" w14:textId="77777777" w:rsidR="00650682" w:rsidRPr="00C032F4" w:rsidRDefault="00650682" w:rsidP="00650682">
      <w:pPr>
        <w:jc w:val="both"/>
        <w:rPr>
          <w:rFonts w:ascii="GHEA Grapalat" w:hAnsi="GHEA Grapalat"/>
          <w:i/>
          <w:sz w:val="16"/>
          <w:vertAlign w:val="superscript"/>
          <w:lang w:val="es-ES"/>
        </w:rPr>
      </w:pP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es-ES"/>
        </w:rPr>
        <w:t xml:space="preserve">                                    </w:t>
      </w:r>
      <w:r w:rsidRPr="00C032F4">
        <w:rPr>
          <w:rFonts w:ascii="GHEA Grapalat" w:hAnsi="GHEA Grapalat" w:cs="Sylfaen"/>
          <w:vertAlign w:val="superscript"/>
          <w:lang w:val="hy-AM"/>
        </w:rPr>
        <w:t>մասնակցի անվանում</w:t>
      </w:r>
    </w:p>
    <w:p w14:paraId="3177315E" w14:textId="71DE9609" w:rsidR="00966859" w:rsidRPr="00C032F4" w:rsidRDefault="00650682" w:rsidP="0019138A">
      <w:pPr>
        <w:jc w:val="both"/>
        <w:rPr>
          <w:rFonts w:ascii="GHEA Grapalat" w:hAnsi="GHEA Grapalat" w:cs="Sylfaen"/>
          <w:sz w:val="20"/>
          <w:lang w:val="hy-AM"/>
        </w:rPr>
      </w:pPr>
      <w:r w:rsidRPr="00C032F4">
        <w:rPr>
          <w:rFonts w:ascii="GHEA Grapalat" w:hAnsi="GHEA Grapalat" w:cs="Arial"/>
          <w:sz w:val="20"/>
          <w:szCs w:val="20"/>
          <w:lang w:val="es-ES"/>
        </w:rPr>
        <w:t xml:space="preserve"> </w:t>
      </w:r>
      <w:r w:rsidRPr="00C032F4">
        <w:rPr>
          <w:rFonts w:ascii="GHEA Grapalat" w:hAnsi="GHEA Grapalat" w:cs="Arial"/>
          <w:sz w:val="20"/>
          <w:szCs w:val="20"/>
          <w:lang w:val="hy-AM"/>
        </w:rPr>
        <w:t xml:space="preserve"> </w:t>
      </w:r>
      <w:proofErr w:type="spellStart"/>
      <w:r w:rsidRPr="00C032F4">
        <w:rPr>
          <w:rFonts w:ascii="GHEA Grapalat" w:hAnsi="GHEA Grapalat" w:cs="Arial"/>
          <w:sz w:val="20"/>
          <w:szCs w:val="20"/>
          <w:lang w:val="es-ES"/>
        </w:rPr>
        <w:t>բավարարում</w:t>
      </w:r>
      <w:proofErr w:type="spellEnd"/>
      <w:r w:rsidRPr="00C032F4">
        <w:rPr>
          <w:rFonts w:ascii="GHEA Grapalat" w:hAnsi="GHEA Grapalat" w:cs="Arial"/>
          <w:sz w:val="20"/>
          <w:szCs w:val="20"/>
          <w:lang w:val="es-ES"/>
        </w:rPr>
        <w:t xml:space="preserve"> </w:t>
      </w:r>
      <w:r w:rsidRPr="00C032F4">
        <w:rPr>
          <w:rFonts w:ascii="GHEA Grapalat" w:hAnsi="GHEA Grapalat" w:cs="Arial"/>
          <w:sz w:val="20"/>
          <w:szCs w:val="20"/>
          <w:lang w:val="hy-AM"/>
        </w:rPr>
        <w:t>են</w:t>
      </w:r>
      <w:r w:rsidRPr="00C032F4">
        <w:rPr>
          <w:rFonts w:ascii="GHEA Grapalat" w:hAnsi="GHEA Grapalat" w:cs="Arial"/>
          <w:sz w:val="20"/>
          <w:szCs w:val="20"/>
          <w:lang w:val="es-ES"/>
        </w:rPr>
        <w:t xml:space="preserve"> «</w:t>
      </w:r>
      <w:r w:rsidR="00476C24">
        <w:rPr>
          <w:rFonts w:ascii="GHEA Grapalat" w:hAnsi="GHEA Grapalat" w:cs="Arial"/>
          <w:sz w:val="20"/>
          <w:szCs w:val="20"/>
          <w:lang w:val="es-ES"/>
        </w:rPr>
        <w:t>ԵՔ-ԳՀԽԾՁԲ-</w:t>
      </w:r>
      <w:r w:rsidR="000003D2">
        <w:rPr>
          <w:rFonts w:ascii="GHEA Grapalat" w:hAnsi="GHEA Grapalat" w:cs="Arial"/>
          <w:sz w:val="20"/>
          <w:szCs w:val="20"/>
          <w:lang w:val="es-ES"/>
        </w:rPr>
        <w:t>26/</w:t>
      </w:r>
      <w:proofErr w:type="gramStart"/>
      <w:r w:rsidR="000003D2">
        <w:rPr>
          <w:rFonts w:ascii="GHEA Grapalat" w:hAnsi="GHEA Grapalat" w:cs="Arial"/>
          <w:sz w:val="20"/>
          <w:szCs w:val="20"/>
          <w:lang w:val="es-ES"/>
        </w:rPr>
        <w:t>4</w:t>
      </w:r>
      <w:r w:rsidRPr="00C032F4">
        <w:rPr>
          <w:rFonts w:ascii="GHEA Grapalat" w:hAnsi="GHEA Grapalat" w:cs="Arial"/>
          <w:sz w:val="20"/>
          <w:szCs w:val="20"/>
          <w:lang w:val="es-ES"/>
        </w:rPr>
        <w:t>»*</w:t>
      </w:r>
      <w:proofErr w:type="gram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ծածկագրով</w:t>
      </w:r>
      <w:proofErr w:type="spellEnd"/>
      <w:r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գնանշման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հարցման</w:t>
      </w:r>
      <w:proofErr w:type="spellEnd"/>
      <w:r w:rsidR="006D67EF"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հրավերով</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սահմանված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մասնակցության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իրավունքի</w:t>
      </w:r>
      <w:proofErr w:type="spellEnd"/>
      <w:r w:rsidRPr="00C032F4">
        <w:rPr>
          <w:rFonts w:ascii="GHEA Grapalat" w:hAnsi="GHEA Grapalat" w:cs="Arial"/>
          <w:sz w:val="20"/>
          <w:szCs w:val="20"/>
          <w:lang w:val="es-ES"/>
        </w:rPr>
        <w:t xml:space="preserve"> </w:t>
      </w:r>
      <w:bookmarkStart w:id="13" w:name="_Hlk193134300"/>
      <w:r w:rsidR="0019138A" w:rsidRPr="00C032F4">
        <w:rPr>
          <w:rFonts w:ascii="GHEA Grapalat" w:hAnsi="GHEA Grapalat" w:cs="Arial"/>
          <w:sz w:val="20"/>
          <w:szCs w:val="20"/>
          <w:lang w:val="es-ES"/>
        </w:rPr>
        <w:t xml:space="preserve">և </w:t>
      </w:r>
      <w:proofErr w:type="spellStart"/>
      <w:r w:rsidR="0019138A" w:rsidRPr="00C032F4">
        <w:rPr>
          <w:rFonts w:ascii="GHEA Grapalat" w:hAnsi="GHEA Grapalat" w:cs="Arial"/>
          <w:sz w:val="20"/>
          <w:szCs w:val="20"/>
          <w:lang w:val="es-ES"/>
        </w:rPr>
        <w:t>որակավորման</w:t>
      </w:r>
      <w:proofErr w:type="spellEnd"/>
      <w:r w:rsidR="0019138A" w:rsidRPr="00C032F4">
        <w:rPr>
          <w:rFonts w:ascii="GHEA Grapalat" w:hAnsi="GHEA Grapalat" w:cs="Arial"/>
          <w:sz w:val="20"/>
          <w:szCs w:val="20"/>
          <w:lang w:val="es-ES"/>
        </w:rPr>
        <w:t xml:space="preserve"> </w:t>
      </w:r>
      <w:proofErr w:type="spellStart"/>
      <w:r w:rsidR="0019138A" w:rsidRPr="00C032F4">
        <w:rPr>
          <w:rFonts w:ascii="GHEA Grapalat" w:hAnsi="GHEA Grapalat" w:cs="Arial"/>
          <w:sz w:val="20"/>
          <w:szCs w:val="20"/>
          <w:lang w:val="es-ES"/>
        </w:rPr>
        <w:t>չափանիշներին</w:t>
      </w:r>
      <w:proofErr w:type="spellEnd"/>
      <w:r w:rsidR="0019138A" w:rsidRPr="00C032F4">
        <w:rPr>
          <w:rFonts w:ascii="GHEA Grapalat" w:hAnsi="GHEA Grapalat" w:cs="Arial"/>
          <w:sz w:val="20"/>
          <w:szCs w:val="20"/>
          <w:lang w:val="es-ES"/>
        </w:rPr>
        <w:t xml:space="preserve"> </w:t>
      </w:r>
      <w:proofErr w:type="spellStart"/>
      <w:r w:rsidR="0019138A" w:rsidRPr="00C032F4">
        <w:rPr>
          <w:rFonts w:ascii="GHEA Grapalat" w:hAnsi="GHEA Grapalat" w:cs="Arial"/>
          <w:sz w:val="20"/>
          <w:szCs w:val="20"/>
          <w:lang w:val="es-ES"/>
        </w:rPr>
        <w:t>ներկայացվող</w:t>
      </w:r>
      <w:bookmarkEnd w:id="13"/>
      <w:proofErr w:type="spellEnd"/>
      <w:r w:rsidR="0019138A" w:rsidRPr="00C032F4">
        <w:rPr>
          <w:rFonts w:ascii="GHEA Grapalat" w:hAnsi="GHEA Grapalat" w:cs="Arial"/>
          <w:sz w:val="20"/>
          <w:szCs w:val="20"/>
          <w:lang w:val="es-ES"/>
        </w:rPr>
        <w:t xml:space="preserve"> </w:t>
      </w:r>
      <w:proofErr w:type="spellStart"/>
      <w:r w:rsidR="0019138A" w:rsidRPr="00C032F4">
        <w:rPr>
          <w:rFonts w:ascii="GHEA Grapalat" w:hAnsi="GHEA Grapalat" w:cs="Arial"/>
          <w:sz w:val="20"/>
          <w:szCs w:val="20"/>
          <w:lang w:val="es-ES"/>
        </w:rPr>
        <w:t>պահանջներին</w:t>
      </w:r>
      <w:proofErr w:type="spellEnd"/>
      <w:r w:rsidR="0019138A" w:rsidRPr="00C032F4">
        <w:rPr>
          <w:rFonts w:ascii="GHEA Grapalat" w:hAnsi="GHEA Grapalat" w:cs="Arial"/>
          <w:sz w:val="20"/>
          <w:szCs w:val="20"/>
          <w:lang w:val="es-ES"/>
        </w:rPr>
        <w:t>.</w:t>
      </w:r>
    </w:p>
    <w:p w14:paraId="44ADC23C" w14:textId="35AB7E89" w:rsidR="006C3873" w:rsidRPr="00C032F4" w:rsidRDefault="00887807" w:rsidP="00975F7E">
      <w:pPr>
        <w:ind w:firstLine="708"/>
        <w:jc w:val="both"/>
        <w:rPr>
          <w:rFonts w:ascii="GHEA Grapalat" w:hAnsi="GHEA Grapalat" w:cs="Arial"/>
          <w:sz w:val="22"/>
          <w:szCs w:val="22"/>
          <w:lang w:val="es-ES"/>
        </w:rPr>
      </w:pPr>
      <w:r w:rsidRPr="00C032F4">
        <w:rPr>
          <w:rFonts w:ascii="GHEA Grapalat" w:hAnsi="GHEA Grapalat" w:cs="Arial"/>
          <w:sz w:val="20"/>
          <w:szCs w:val="20"/>
          <w:lang w:val="hy-AM"/>
        </w:rPr>
        <w:t>2</w:t>
      </w:r>
      <w:r w:rsidR="006C3873" w:rsidRPr="00C032F4">
        <w:rPr>
          <w:rFonts w:ascii="GHEA Grapalat" w:hAnsi="GHEA Grapalat" w:cs="Arial"/>
          <w:sz w:val="20"/>
          <w:szCs w:val="20"/>
          <w:lang w:val="es-ES"/>
        </w:rPr>
        <w:t xml:space="preserve">) </w:t>
      </w:r>
      <w:r w:rsidR="006C3873" w:rsidRPr="00C032F4">
        <w:rPr>
          <w:rFonts w:ascii="GHEA Grapalat" w:hAnsi="GHEA Grapalat"/>
          <w:lang w:val="es-ES"/>
        </w:rPr>
        <w:t>«</w:t>
      </w:r>
      <w:r w:rsidR="00476C24">
        <w:rPr>
          <w:rFonts w:ascii="GHEA Grapalat" w:hAnsi="GHEA Grapalat" w:cs="Sylfaen"/>
          <w:sz w:val="22"/>
          <w:szCs w:val="22"/>
          <w:lang w:val="hy-AM"/>
        </w:rPr>
        <w:t>ԵՔ-ԳՀԽԾՁԲ-</w:t>
      </w:r>
      <w:r w:rsidR="000003D2">
        <w:rPr>
          <w:rFonts w:ascii="GHEA Grapalat" w:hAnsi="GHEA Grapalat" w:cs="Sylfaen"/>
          <w:sz w:val="22"/>
          <w:szCs w:val="22"/>
          <w:lang w:val="hy-AM"/>
        </w:rPr>
        <w:t>26/4</w:t>
      </w:r>
      <w:r w:rsidR="006C3873" w:rsidRPr="00C032F4">
        <w:rPr>
          <w:rFonts w:ascii="GHEA Grapalat" w:hAnsi="GHEA Grapalat"/>
          <w:lang w:val="es-ES"/>
        </w:rPr>
        <w:t>»</w:t>
      </w:r>
      <w:r w:rsidR="006C3873" w:rsidRPr="00C032F4">
        <w:rPr>
          <w:rFonts w:ascii="GHEA Grapalat" w:hAnsi="GHEA Grapalat" w:cs="Sylfaen"/>
          <w:sz w:val="22"/>
          <w:szCs w:val="22"/>
          <w:lang w:val="hy-AM"/>
        </w:rPr>
        <w:t xml:space="preserve">*  </w:t>
      </w:r>
      <w:proofErr w:type="spellStart"/>
      <w:r w:rsidR="006C3873" w:rsidRPr="00C032F4">
        <w:rPr>
          <w:rFonts w:ascii="GHEA Grapalat" w:hAnsi="GHEA Grapalat" w:cs="Arial"/>
          <w:sz w:val="20"/>
          <w:szCs w:val="20"/>
          <w:lang w:val="es-ES"/>
        </w:rPr>
        <w:t>ծածկագրով</w:t>
      </w:r>
      <w:proofErr w:type="spellEnd"/>
      <w:r w:rsidR="008A4BAB"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գնանշման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հարցմանն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մասնակցելու</w:t>
      </w:r>
      <w:proofErr w:type="spellEnd"/>
      <w:r w:rsidR="006D67EF" w:rsidRPr="00C032F4">
        <w:rPr>
          <w:rFonts w:ascii="GHEA Grapalat" w:hAnsi="GHEA Grapalat" w:cs="Arial"/>
          <w:sz w:val="20"/>
          <w:szCs w:val="20"/>
          <w:lang w:val="es-ES"/>
        </w:rPr>
        <w:t xml:space="preserve"> </w:t>
      </w:r>
      <w:proofErr w:type="spellStart"/>
      <w:r w:rsidR="006C3873" w:rsidRPr="00C032F4">
        <w:rPr>
          <w:rFonts w:ascii="GHEA Grapalat" w:hAnsi="GHEA Grapalat" w:cs="Arial"/>
          <w:sz w:val="20"/>
          <w:szCs w:val="20"/>
          <w:lang w:val="es-ES"/>
        </w:rPr>
        <w:t>շրջանակում</w:t>
      </w:r>
      <w:proofErr w:type="spellEnd"/>
      <w:r w:rsidR="006C3873" w:rsidRPr="00C032F4">
        <w:rPr>
          <w:rFonts w:ascii="GHEA Grapalat" w:hAnsi="GHEA Grapalat" w:cs="Arial"/>
          <w:sz w:val="20"/>
          <w:szCs w:val="20"/>
          <w:lang w:val="es-ES"/>
        </w:rPr>
        <w:t>`</w:t>
      </w:r>
      <w:r w:rsidR="006C3873" w:rsidRPr="00C032F4">
        <w:rPr>
          <w:rFonts w:ascii="GHEA Grapalat" w:hAnsi="GHEA Grapalat" w:cs="Sylfaen"/>
          <w:sz w:val="22"/>
          <w:szCs w:val="22"/>
          <w:lang w:val="es-ES"/>
        </w:rPr>
        <w:t xml:space="preserve">  </w:t>
      </w:r>
    </w:p>
    <w:p w14:paraId="59013E87" w14:textId="77777777" w:rsidR="006C3873" w:rsidRPr="00C032F4" w:rsidRDefault="006C3873" w:rsidP="00975F7E">
      <w:pPr>
        <w:numPr>
          <w:ilvl w:val="0"/>
          <w:numId w:val="18"/>
        </w:numPr>
        <w:ind w:left="0" w:firstLine="720"/>
        <w:jc w:val="both"/>
        <w:rPr>
          <w:rFonts w:ascii="GHEA Grapalat" w:hAnsi="GHEA Grapalat" w:cs="Arial"/>
          <w:sz w:val="20"/>
          <w:szCs w:val="20"/>
          <w:lang w:val="es-ES"/>
        </w:rPr>
      </w:pPr>
      <w:proofErr w:type="spellStart"/>
      <w:r w:rsidRPr="00C032F4">
        <w:rPr>
          <w:rFonts w:ascii="GHEA Grapalat" w:hAnsi="GHEA Grapalat" w:cs="Arial"/>
          <w:sz w:val="20"/>
          <w:szCs w:val="20"/>
          <w:lang w:val="es-ES"/>
        </w:rPr>
        <w:t>թույլ</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չի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տվել</w:t>
      </w:r>
      <w:proofErr w:type="spellEnd"/>
      <w:r w:rsidRPr="00C032F4">
        <w:rPr>
          <w:rFonts w:ascii="GHEA Grapalat" w:hAnsi="GHEA Grapalat" w:cs="Arial"/>
          <w:sz w:val="20"/>
          <w:szCs w:val="20"/>
          <w:lang w:val="es-ES"/>
        </w:rPr>
        <w:t xml:space="preserve"> և (</w:t>
      </w:r>
      <w:proofErr w:type="spellStart"/>
      <w:r w:rsidRPr="00C032F4">
        <w:rPr>
          <w:rFonts w:ascii="GHEA Grapalat" w:hAnsi="GHEA Grapalat" w:cs="Arial"/>
          <w:sz w:val="20"/>
          <w:szCs w:val="20"/>
          <w:lang w:val="es-ES"/>
        </w:rPr>
        <w:t>կամ</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թույլ</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չի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տալու</w:t>
      </w:r>
      <w:proofErr w:type="spellEnd"/>
      <w:r w:rsidR="00DB3B2E" w:rsidRPr="00C032F4">
        <w:rPr>
          <w:rFonts w:ascii="GHEA Grapalat" w:hAnsi="GHEA Grapalat" w:cs="Arial"/>
          <w:sz w:val="20"/>
          <w:szCs w:val="20"/>
          <w:lang w:val="hy-AM"/>
        </w:rPr>
        <w:t xml:space="preserve"> անբարեխիղճ </w:t>
      </w:r>
      <w:proofErr w:type="gramStart"/>
      <w:r w:rsidR="00DB3B2E" w:rsidRPr="00C032F4">
        <w:rPr>
          <w:rFonts w:ascii="GHEA Grapalat" w:hAnsi="GHEA Grapalat" w:cs="Arial"/>
          <w:sz w:val="20"/>
          <w:szCs w:val="20"/>
          <w:lang w:val="hy-AM"/>
        </w:rPr>
        <w:t xml:space="preserve">մրցակցություն, </w:t>
      </w:r>
      <w:r w:rsidR="00DB3B2E" w:rsidRPr="00C032F4">
        <w:rPr>
          <w:rFonts w:ascii="GHEA Grapalat" w:hAnsi="GHEA Grapalat" w:cs="Arial"/>
          <w:sz w:val="20"/>
          <w:szCs w:val="20"/>
          <w:lang w:val="es-ES"/>
        </w:rPr>
        <w:t xml:space="preserve"> </w:t>
      </w:r>
      <w:r w:rsidRPr="00C032F4">
        <w:rPr>
          <w:rFonts w:ascii="GHEA Grapalat" w:hAnsi="GHEA Grapalat" w:cs="Arial"/>
          <w:sz w:val="20"/>
          <w:szCs w:val="20"/>
          <w:lang w:val="es-ES"/>
        </w:rPr>
        <w:t xml:space="preserve"> </w:t>
      </w:r>
      <w:proofErr w:type="spellStart"/>
      <w:proofErr w:type="gramEnd"/>
      <w:r w:rsidRPr="00C032F4">
        <w:rPr>
          <w:rFonts w:ascii="GHEA Grapalat" w:hAnsi="GHEA Grapalat" w:cs="Arial"/>
          <w:sz w:val="20"/>
          <w:szCs w:val="20"/>
          <w:lang w:val="es-ES"/>
        </w:rPr>
        <w:t>գերիշխող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դիրքի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չարաշահում</w:t>
      </w:r>
      <w:proofErr w:type="spellEnd"/>
      <w:r w:rsidRPr="00C032F4">
        <w:rPr>
          <w:rFonts w:ascii="GHEA Grapalat" w:hAnsi="GHEA Grapalat" w:cs="Arial"/>
          <w:sz w:val="20"/>
          <w:szCs w:val="20"/>
          <w:lang w:val="es-ES"/>
        </w:rPr>
        <w:t xml:space="preserve"> և </w:t>
      </w:r>
      <w:proofErr w:type="spellStart"/>
      <w:r w:rsidRPr="00C032F4">
        <w:rPr>
          <w:rFonts w:ascii="GHEA Grapalat" w:hAnsi="GHEA Grapalat" w:cs="Arial"/>
          <w:sz w:val="20"/>
          <w:szCs w:val="20"/>
          <w:lang w:val="es-ES"/>
        </w:rPr>
        <w:t>հակամրցակցային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համաձայնություն</w:t>
      </w:r>
      <w:proofErr w:type="spellEnd"/>
      <w:r w:rsidRPr="00C032F4">
        <w:rPr>
          <w:rFonts w:ascii="GHEA Grapalat" w:hAnsi="GHEA Grapalat" w:cs="Arial"/>
          <w:sz w:val="20"/>
          <w:szCs w:val="20"/>
          <w:lang w:val="es-ES"/>
        </w:rPr>
        <w:t>,</w:t>
      </w:r>
    </w:p>
    <w:p w14:paraId="1FC8ACDE" w14:textId="77777777" w:rsidR="006C3873" w:rsidRPr="00C032F4" w:rsidRDefault="006C3873" w:rsidP="00975F7E">
      <w:pPr>
        <w:numPr>
          <w:ilvl w:val="0"/>
          <w:numId w:val="18"/>
        </w:numPr>
        <w:ind w:left="0" w:firstLine="720"/>
        <w:jc w:val="both"/>
        <w:rPr>
          <w:rFonts w:ascii="GHEA Grapalat" w:hAnsi="GHEA Grapalat"/>
          <w:sz w:val="22"/>
          <w:szCs w:val="22"/>
          <w:lang w:val="es-ES"/>
        </w:rPr>
      </w:pPr>
      <w:proofErr w:type="spellStart"/>
      <w:r w:rsidRPr="00C032F4">
        <w:rPr>
          <w:rFonts w:ascii="GHEA Grapalat" w:hAnsi="GHEA Grapalat" w:cs="Arial"/>
          <w:sz w:val="20"/>
          <w:szCs w:val="20"/>
          <w:lang w:val="es-ES"/>
        </w:rPr>
        <w:t>բացակայում</w:t>
      </w:r>
      <w:proofErr w:type="spellEnd"/>
      <w:r w:rsidRPr="00C032F4">
        <w:rPr>
          <w:rFonts w:ascii="GHEA Grapalat" w:hAnsi="GHEA Grapalat" w:cs="Arial"/>
          <w:sz w:val="20"/>
          <w:szCs w:val="20"/>
          <w:lang w:val="es-ES"/>
        </w:rPr>
        <w:t xml:space="preserve"> է </w:t>
      </w:r>
      <w:proofErr w:type="spellStart"/>
      <w:r w:rsidRPr="00C032F4">
        <w:rPr>
          <w:rFonts w:ascii="GHEA Grapalat" w:hAnsi="GHEA Grapalat" w:cs="Arial"/>
          <w:sz w:val="20"/>
          <w:szCs w:val="20"/>
          <w:lang w:val="es-ES"/>
        </w:rPr>
        <w:t>հրավերով</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սահմանված</w:t>
      </w:r>
      <w:proofErr w:type="spellEnd"/>
      <w:r w:rsidRPr="00C032F4">
        <w:rPr>
          <w:rFonts w:ascii="GHEA Grapalat" w:hAnsi="GHEA Grapalat" w:cs="Arial"/>
          <w:sz w:val="20"/>
          <w:szCs w:val="20"/>
          <w:lang w:val="es-ES"/>
        </w:rPr>
        <w:t>`</w:t>
      </w:r>
      <w:r w:rsidRPr="00C032F4">
        <w:rPr>
          <w:rFonts w:ascii="GHEA Grapalat" w:hAnsi="GHEA Grapalat"/>
          <w:sz w:val="22"/>
          <w:szCs w:val="22"/>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00975F7E" w:rsidRPr="00C032F4">
        <w:rPr>
          <w:rFonts w:ascii="GHEA Grapalat" w:hAnsi="GHEA Grapalat"/>
          <w:sz w:val="22"/>
          <w:szCs w:val="22"/>
          <w:u w:val="single"/>
          <w:lang w:val="es-ES"/>
        </w:rPr>
        <w:tab/>
      </w:r>
      <w:r w:rsidR="00975F7E" w:rsidRPr="00C032F4">
        <w:rPr>
          <w:rFonts w:ascii="GHEA Grapalat" w:hAnsi="GHEA Grapalat"/>
          <w:sz w:val="22"/>
          <w:szCs w:val="22"/>
          <w:u w:val="single"/>
          <w:lang w:val="es-ES"/>
        </w:rPr>
        <w:tab/>
      </w:r>
      <w:r w:rsidRPr="00C032F4">
        <w:rPr>
          <w:rFonts w:ascii="GHEA Grapalat" w:hAnsi="GHEA Grapalat" w:cs="Arial"/>
          <w:sz w:val="20"/>
          <w:szCs w:val="20"/>
          <w:lang w:val="es-ES"/>
        </w:rPr>
        <w:t>-</w:t>
      </w:r>
      <w:proofErr w:type="spellStart"/>
      <w:r w:rsidRPr="00C032F4">
        <w:rPr>
          <w:rFonts w:ascii="GHEA Grapalat" w:hAnsi="GHEA Grapalat" w:cs="Arial"/>
          <w:sz w:val="20"/>
          <w:szCs w:val="20"/>
          <w:lang w:val="es-ES"/>
        </w:rPr>
        <w:t>ին</w:t>
      </w:r>
      <w:proofErr w:type="spellEnd"/>
      <w:r w:rsidRPr="00C032F4">
        <w:rPr>
          <w:rFonts w:ascii="GHEA Grapalat" w:hAnsi="GHEA Grapalat"/>
          <w:sz w:val="22"/>
          <w:szCs w:val="22"/>
          <w:lang w:val="es-ES"/>
        </w:rPr>
        <w:t xml:space="preserve"> </w:t>
      </w:r>
    </w:p>
    <w:p w14:paraId="709C82BC" w14:textId="77777777" w:rsidR="006C3873" w:rsidRPr="00C032F4" w:rsidRDefault="006C3873" w:rsidP="00975F7E">
      <w:pPr>
        <w:jc w:val="both"/>
        <w:rPr>
          <w:rFonts w:ascii="GHEA Grapalat" w:hAnsi="GHEA Grapalat" w:cs="Arial"/>
          <w:vertAlign w:val="superscript"/>
          <w:lang w:val="hy-AM"/>
        </w:rPr>
      </w:pPr>
      <w:r w:rsidRPr="00C032F4">
        <w:rPr>
          <w:rFonts w:ascii="GHEA Grapalat" w:hAnsi="GHEA Grapalat"/>
          <w:vertAlign w:val="superscript"/>
          <w:lang w:val="es-ES"/>
        </w:rPr>
        <w:t xml:space="preserve"> </w:t>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t xml:space="preserve">      </w:t>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r w:rsidRPr="00C032F4">
        <w:rPr>
          <w:rFonts w:ascii="GHEA Grapalat" w:hAnsi="GHEA Grapalat" w:cs="Arial"/>
          <w:vertAlign w:val="superscript"/>
          <w:lang w:val="hy-AM"/>
        </w:rPr>
        <w:t xml:space="preserve"> </w:t>
      </w:r>
    </w:p>
    <w:p w14:paraId="3F504814" w14:textId="77777777" w:rsidR="006C3873" w:rsidRPr="00C032F4" w:rsidRDefault="006C3873" w:rsidP="00975F7E">
      <w:pPr>
        <w:jc w:val="both"/>
        <w:rPr>
          <w:rFonts w:ascii="GHEA Grapalat" w:hAnsi="GHEA Grapalat"/>
          <w:sz w:val="22"/>
          <w:szCs w:val="22"/>
          <w:u w:val="single"/>
          <w:lang w:val="es-ES"/>
        </w:rPr>
      </w:pPr>
      <w:proofErr w:type="spellStart"/>
      <w:r w:rsidRPr="00C032F4">
        <w:rPr>
          <w:rFonts w:ascii="GHEA Grapalat" w:hAnsi="GHEA Grapalat" w:cs="Arial"/>
          <w:sz w:val="20"/>
          <w:szCs w:val="20"/>
          <w:lang w:val="es-ES"/>
        </w:rPr>
        <w:t>փոխկապակցված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անձանց</w:t>
      </w:r>
      <w:proofErr w:type="spellEnd"/>
      <w:r w:rsidRPr="00C032F4">
        <w:rPr>
          <w:rFonts w:ascii="GHEA Grapalat" w:hAnsi="GHEA Grapalat" w:cs="Arial"/>
          <w:sz w:val="20"/>
          <w:szCs w:val="20"/>
          <w:lang w:val="es-ES"/>
        </w:rPr>
        <w:t xml:space="preserve"> և (</w:t>
      </w:r>
      <w:proofErr w:type="spellStart"/>
      <w:r w:rsidRPr="00C032F4">
        <w:rPr>
          <w:rFonts w:ascii="GHEA Grapalat" w:hAnsi="GHEA Grapalat" w:cs="Arial"/>
          <w:sz w:val="20"/>
          <w:szCs w:val="20"/>
          <w:lang w:val="es-ES"/>
        </w:rPr>
        <w:t>կամ</w:t>
      </w:r>
      <w:proofErr w:type="spellEnd"/>
      <w:r w:rsidRPr="00C032F4">
        <w:rPr>
          <w:rFonts w:ascii="GHEA Grapalat" w:hAnsi="GHEA Grapalat" w:cs="Arial"/>
          <w:sz w:val="20"/>
          <w:szCs w:val="20"/>
          <w:lang w:val="es-ES"/>
        </w:rPr>
        <w:t>)</w:t>
      </w:r>
      <w:r w:rsidRPr="00C032F4">
        <w:rPr>
          <w:rFonts w:ascii="GHEA Grapalat" w:hAnsi="GHEA Grapalat"/>
          <w:sz w:val="22"/>
          <w:szCs w:val="22"/>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cs="Arial"/>
          <w:sz w:val="20"/>
          <w:szCs w:val="20"/>
          <w:lang w:val="es-ES"/>
        </w:rPr>
        <w:t>-ի</w:t>
      </w:r>
      <w:r w:rsidRPr="00C032F4">
        <w:rPr>
          <w:rFonts w:ascii="GHEA Grapalat" w:hAnsi="GHEA Grapalat"/>
          <w:sz w:val="22"/>
          <w:szCs w:val="22"/>
          <w:u w:val="single"/>
          <w:lang w:val="es-ES"/>
        </w:rPr>
        <w:t xml:space="preserve">  </w:t>
      </w:r>
    </w:p>
    <w:p w14:paraId="05EA02C2" w14:textId="77777777" w:rsidR="006C3873" w:rsidRPr="00C032F4" w:rsidRDefault="006C3873" w:rsidP="00975F7E">
      <w:pPr>
        <w:jc w:val="both"/>
        <w:rPr>
          <w:rFonts w:ascii="GHEA Grapalat" w:hAnsi="GHEA Grapalat"/>
          <w:sz w:val="22"/>
          <w:szCs w:val="22"/>
          <w:u w:val="single"/>
          <w:lang w:val="es-ES"/>
        </w:rPr>
      </w:pP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p>
    <w:p w14:paraId="7D7877A2" w14:textId="77777777" w:rsidR="006C3873" w:rsidRPr="00C032F4" w:rsidRDefault="006C3873" w:rsidP="00975F7E">
      <w:pPr>
        <w:jc w:val="both"/>
        <w:rPr>
          <w:rFonts w:ascii="GHEA Grapalat" w:hAnsi="GHEA Grapalat"/>
          <w:sz w:val="22"/>
          <w:szCs w:val="22"/>
          <w:u w:val="single"/>
          <w:lang w:val="es-ES"/>
        </w:rPr>
      </w:pPr>
      <w:proofErr w:type="spellStart"/>
      <w:r w:rsidRPr="00C032F4">
        <w:rPr>
          <w:rFonts w:ascii="GHEA Grapalat" w:hAnsi="GHEA Grapalat" w:cs="Arial"/>
          <w:sz w:val="20"/>
          <w:szCs w:val="20"/>
          <w:lang w:val="es-ES"/>
        </w:rPr>
        <w:t>կողմից</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հիմնադրված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կամ</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ավելի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քան</w:t>
      </w:r>
      <w:proofErr w:type="spellEnd"/>
      <w:r w:rsidRPr="00C032F4">
        <w:rPr>
          <w:rFonts w:ascii="GHEA Grapalat" w:hAnsi="GHEA Grapalat" w:cs="Arial"/>
          <w:sz w:val="20"/>
          <w:szCs w:val="20"/>
          <w:lang w:val="es-ES"/>
        </w:rPr>
        <w:t xml:space="preserve"> հիսուն տոկոս</w:t>
      </w:r>
      <w:r w:rsidRPr="00C032F4">
        <w:rPr>
          <w:rFonts w:ascii="GHEA Grapalat" w:hAnsi="GHEA Grapalat"/>
          <w:sz w:val="22"/>
          <w:szCs w:val="22"/>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cs="Arial"/>
          <w:sz w:val="20"/>
          <w:szCs w:val="20"/>
          <w:lang w:val="es-ES"/>
        </w:rPr>
        <w:t>-</w:t>
      </w:r>
      <w:proofErr w:type="spellStart"/>
      <w:r w:rsidRPr="00C032F4">
        <w:rPr>
          <w:rFonts w:ascii="GHEA Grapalat" w:hAnsi="GHEA Grapalat" w:cs="Arial"/>
          <w:sz w:val="20"/>
          <w:szCs w:val="20"/>
          <w:lang w:val="es-ES"/>
        </w:rPr>
        <w:t>ին</w:t>
      </w:r>
      <w:proofErr w:type="spellEnd"/>
    </w:p>
    <w:p w14:paraId="119273AC" w14:textId="77777777" w:rsidR="006C3873" w:rsidRPr="00C032F4" w:rsidRDefault="006C3873" w:rsidP="00975F7E">
      <w:pPr>
        <w:jc w:val="both"/>
        <w:rPr>
          <w:rFonts w:ascii="GHEA Grapalat" w:hAnsi="GHEA Grapalat"/>
          <w:sz w:val="22"/>
          <w:szCs w:val="22"/>
          <w:lang w:val="es-ES"/>
        </w:rPr>
      </w:pPr>
      <w:r w:rsidRPr="00C032F4">
        <w:rPr>
          <w:rFonts w:ascii="GHEA Grapalat" w:hAnsi="GHEA Grapalat" w:cs="Sylfaen"/>
          <w:vertAlign w:val="superscript"/>
          <w:lang w:val="es-ES"/>
        </w:rPr>
        <w:t xml:space="preserve">                                                                     </w:t>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p>
    <w:p w14:paraId="3A6C3DAA" w14:textId="77777777" w:rsidR="00821851" w:rsidRPr="00C032F4" w:rsidRDefault="006C3873" w:rsidP="00821851">
      <w:pPr>
        <w:jc w:val="both"/>
        <w:rPr>
          <w:rFonts w:ascii="GHEA Grapalat" w:hAnsi="GHEA Grapalat" w:cs="Arial"/>
          <w:sz w:val="20"/>
          <w:szCs w:val="20"/>
          <w:lang w:val="es-ES"/>
        </w:rPr>
      </w:pPr>
      <w:proofErr w:type="spellStart"/>
      <w:r w:rsidRPr="00C032F4">
        <w:rPr>
          <w:rFonts w:ascii="GHEA Grapalat" w:hAnsi="GHEA Grapalat" w:cs="Arial"/>
          <w:sz w:val="20"/>
          <w:szCs w:val="20"/>
          <w:lang w:val="es-ES"/>
        </w:rPr>
        <w:t>պատկանող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բաժնեմաս</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փայաբաժին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ունեցող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կազմակերպությունների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միաժամանակյա</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մասնակցության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դեպք</w:t>
      </w:r>
      <w:proofErr w:type="spellEnd"/>
      <w:r w:rsidRPr="00C032F4">
        <w:rPr>
          <w:rFonts w:ascii="GHEA Grapalat" w:hAnsi="GHEA Grapalat" w:cs="Arial"/>
          <w:sz w:val="20"/>
          <w:szCs w:val="20"/>
          <w:lang w:val="es-ES"/>
        </w:rPr>
        <w:t>:</w:t>
      </w:r>
    </w:p>
    <w:p w14:paraId="658674BA" w14:textId="77777777" w:rsidR="00821851" w:rsidRPr="00C032F4" w:rsidRDefault="00821851" w:rsidP="00821851">
      <w:pPr>
        <w:jc w:val="both"/>
        <w:rPr>
          <w:rFonts w:ascii="GHEA Grapalat" w:hAnsi="GHEA Grapalat" w:cs="Arial"/>
          <w:sz w:val="20"/>
          <w:szCs w:val="20"/>
          <w:lang w:val="es-ES"/>
        </w:rPr>
      </w:pPr>
      <w:r w:rsidRPr="00C032F4">
        <w:rPr>
          <w:rFonts w:ascii="GHEA Grapalat" w:hAnsi="GHEA Grapalat" w:cs="Arial"/>
          <w:sz w:val="20"/>
          <w:szCs w:val="20"/>
          <w:lang w:val="es-ES"/>
        </w:rPr>
        <w:tab/>
      </w:r>
      <w:proofErr w:type="spellStart"/>
      <w:r w:rsidRPr="00C032F4">
        <w:rPr>
          <w:rFonts w:ascii="GHEA Grapalat" w:hAnsi="GHEA Grapalat" w:cs="Arial"/>
          <w:sz w:val="20"/>
          <w:szCs w:val="20"/>
          <w:lang w:val="es-ES"/>
        </w:rPr>
        <w:t>Ս</w:t>
      </w:r>
      <w:r w:rsidR="006C3873" w:rsidRPr="00C032F4">
        <w:rPr>
          <w:rFonts w:ascii="GHEA Grapalat" w:hAnsi="GHEA Grapalat" w:cs="Arial"/>
          <w:sz w:val="20"/>
          <w:szCs w:val="20"/>
          <w:lang w:val="es-ES"/>
        </w:rPr>
        <w:t>տորև</w:t>
      </w:r>
      <w:proofErr w:type="spellEnd"/>
      <w:r w:rsidR="006C3873" w:rsidRPr="00C032F4">
        <w:rPr>
          <w:rFonts w:ascii="GHEA Grapalat" w:hAnsi="GHEA Grapalat" w:cs="Arial"/>
          <w:sz w:val="20"/>
          <w:szCs w:val="20"/>
          <w:lang w:val="es-ES"/>
        </w:rPr>
        <w:t xml:space="preserve"> </w:t>
      </w:r>
      <w:proofErr w:type="spellStart"/>
      <w:proofErr w:type="gramStart"/>
      <w:r w:rsidR="006C3873" w:rsidRPr="00C032F4">
        <w:rPr>
          <w:rFonts w:ascii="GHEA Grapalat" w:hAnsi="GHEA Grapalat" w:cs="Arial"/>
          <w:sz w:val="20"/>
          <w:szCs w:val="20"/>
          <w:lang w:val="es-ES"/>
        </w:rPr>
        <w:t>ներկայացնում</w:t>
      </w:r>
      <w:proofErr w:type="spellEnd"/>
      <w:r w:rsidR="006C3873" w:rsidRPr="00C032F4">
        <w:rPr>
          <w:rFonts w:ascii="GHEA Grapalat" w:hAnsi="GHEA Grapalat" w:cs="Arial"/>
          <w:sz w:val="20"/>
          <w:szCs w:val="20"/>
          <w:lang w:val="es-ES"/>
        </w:rPr>
        <w:t xml:space="preserve"> </w:t>
      </w:r>
      <w:r w:rsidR="00E21520" w:rsidRPr="00C032F4">
        <w:rPr>
          <w:rFonts w:ascii="GHEA Grapalat" w:hAnsi="GHEA Grapalat" w:cs="Arial"/>
          <w:sz w:val="20"/>
          <w:szCs w:val="20"/>
          <w:lang w:val="hy-AM"/>
        </w:rPr>
        <w:t xml:space="preserve"> </w:t>
      </w:r>
      <w:r w:rsidRPr="00C032F4">
        <w:rPr>
          <w:rFonts w:ascii="GHEA Grapalat" w:hAnsi="GHEA Grapalat" w:cs="Arial"/>
          <w:sz w:val="20"/>
          <w:szCs w:val="20"/>
          <w:lang w:val="hy-AM"/>
        </w:rPr>
        <w:t>է</w:t>
      </w:r>
      <w:proofErr w:type="gramEnd"/>
      <w:r w:rsidRPr="00C032F4">
        <w:rPr>
          <w:rFonts w:ascii="GHEA Grapalat" w:hAnsi="GHEA Grapalat"/>
          <w:sz w:val="22"/>
          <w:szCs w:val="22"/>
          <w:u w:val="single"/>
          <w:lang w:val="es-ES"/>
        </w:rPr>
        <w:tab/>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cs="Arial"/>
          <w:sz w:val="20"/>
          <w:szCs w:val="20"/>
          <w:lang w:val="es-ES"/>
        </w:rPr>
        <w:t>-ի</w:t>
      </w:r>
      <w:r w:rsidRPr="00C032F4">
        <w:rPr>
          <w:rFonts w:ascii="GHEA Grapalat" w:hAnsi="GHEA Grapalat"/>
          <w:sz w:val="22"/>
          <w:szCs w:val="22"/>
          <w:lang w:val="es-ES"/>
        </w:rPr>
        <w:t xml:space="preserve"> </w:t>
      </w:r>
      <w:proofErr w:type="spellStart"/>
      <w:r w:rsidRPr="00C032F4">
        <w:rPr>
          <w:rFonts w:ascii="GHEA Grapalat" w:hAnsi="GHEA Grapalat" w:cs="Arial"/>
          <w:sz w:val="20"/>
          <w:szCs w:val="20"/>
          <w:lang w:val="es-ES"/>
        </w:rPr>
        <w:t>իրական</w:t>
      </w:r>
      <w:proofErr w:type="spellEnd"/>
      <w:r w:rsidRPr="00C032F4">
        <w:rPr>
          <w:rFonts w:ascii="GHEA Grapalat" w:hAnsi="GHEA Grapalat" w:cs="Arial"/>
          <w:sz w:val="20"/>
          <w:szCs w:val="20"/>
          <w:lang w:val="es-ES"/>
        </w:rPr>
        <w:t xml:space="preserve"> շահառուների վերաբերյալ</w:t>
      </w:r>
    </w:p>
    <w:p w14:paraId="7238F8D5" w14:textId="77777777" w:rsidR="00821851" w:rsidRPr="00C032F4" w:rsidRDefault="00821851" w:rsidP="00821851">
      <w:pPr>
        <w:jc w:val="both"/>
        <w:rPr>
          <w:rFonts w:ascii="GHEA Grapalat" w:hAnsi="GHEA Grapalat" w:cs="Arial"/>
          <w:vertAlign w:val="superscript"/>
          <w:lang w:val="hy-AM"/>
        </w:rPr>
      </w:pPr>
      <w:r w:rsidRPr="00C032F4">
        <w:rPr>
          <w:rFonts w:ascii="GHEA Grapalat" w:hAnsi="GHEA Grapalat"/>
          <w:vertAlign w:val="superscript"/>
          <w:lang w:val="es-ES"/>
        </w:rPr>
        <w:t xml:space="preserve"> </w:t>
      </w:r>
      <w:r w:rsidRPr="00C032F4">
        <w:rPr>
          <w:rFonts w:ascii="GHEA Grapalat" w:hAnsi="GHEA Grapalat"/>
          <w:vertAlign w:val="superscript"/>
          <w:lang w:val="hy-AM"/>
        </w:rPr>
        <w:t xml:space="preserve">                                                                          </w:t>
      </w:r>
      <w:r w:rsidRPr="00C032F4">
        <w:rPr>
          <w:rFonts w:ascii="GHEA Grapalat" w:hAnsi="GHEA Grapalat"/>
          <w:vertAlign w:val="superscript"/>
          <w:lang w:val="es-ES"/>
        </w:rPr>
        <w:t xml:space="preserve">      </w:t>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r w:rsidRPr="00C032F4">
        <w:rPr>
          <w:rFonts w:ascii="GHEA Grapalat" w:hAnsi="GHEA Grapalat" w:cs="Arial"/>
          <w:vertAlign w:val="superscript"/>
          <w:lang w:val="hy-AM"/>
        </w:rPr>
        <w:t xml:space="preserve"> </w:t>
      </w:r>
    </w:p>
    <w:p w14:paraId="0EAEE77D" w14:textId="77777777" w:rsidR="00E21520" w:rsidRPr="00C032F4" w:rsidRDefault="00E21520" w:rsidP="00821851">
      <w:pPr>
        <w:jc w:val="both"/>
        <w:rPr>
          <w:rFonts w:ascii="GHEA Grapalat" w:hAnsi="GHEA Grapalat"/>
          <w:sz w:val="22"/>
          <w:szCs w:val="22"/>
          <w:lang w:val="hy-AM"/>
        </w:rPr>
      </w:pPr>
    </w:p>
    <w:p w14:paraId="66F34D4C" w14:textId="51D2E719" w:rsidR="00E21520" w:rsidRPr="00C032F4" w:rsidRDefault="00E21520" w:rsidP="00E21520">
      <w:pPr>
        <w:jc w:val="both"/>
        <w:rPr>
          <w:rFonts w:ascii="GHEA Grapalat" w:hAnsi="GHEA Grapalat" w:cs="Arial"/>
          <w:sz w:val="18"/>
          <w:szCs w:val="18"/>
          <w:vertAlign w:val="superscript"/>
          <w:lang w:val="es-ES"/>
        </w:rPr>
      </w:pPr>
      <w:proofErr w:type="spellStart"/>
      <w:r w:rsidRPr="00C032F4">
        <w:rPr>
          <w:rFonts w:ascii="GHEA Grapalat" w:hAnsi="GHEA Grapalat" w:cs="Arial"/>
          <w:sz w:val="20"/>
          <w:szCs w:val="20"/>
          <w:lang w:val="es-ES"/>
        </w:rPr>
        <w:t>տեղեկություններ</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պարունակող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կայքէջի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հղումը</w:t>
      </w:r>
      <w:proofErr w:type="spellEnd"/>
      <w:r w:rsidRPr="00C032F4">
        <w:rPr>
          <w:rFonts w:ascii="GHEA Grapalat" w:hAnsi="GHEA Grapalat" w:cs="Arial"/>
          <w:sz w:val="20"/>
          <w:szCs w:val="20"/>
          <w:lang w:val="es-ES"/>
        </w:rPr>
        <w:t>՝ ----</w:t>
      </w:r>
      <w:r w:rsidRPr="00C032F4">
        <w:rPr>
          <w:rFonts w:ascii="GHEA Grapalat" w:hAnsi="GHEA Grapalat" w:cs="Arial"/>
          <w:sz w:val="20"/>
          <w:szCs w:val="20"/>
          <w:lang w:val="hy-AM"/>
        </w:rPr>
        <w:t>-------------------</w:t>
      </w:r>
      <w:r w:rsidRPr="00C032F4">
        <w:rPr>
          <w:rFonts w:ascii="GHEA Grapalat" w:hAnsi="GHEA Grapalat" w:cs="Arial"/>
          <w:sz w:val="20"/>
          <w:szCs w:val="20"/>
          <w:lang w:val="es-ES"/>
        </w:rPr>
        <w:t>-----------------------------</w:t>
      </w:r>
      <w:r w:rsidRPr="00C032F4">
        <w:rPr>
          <w:rFonts w:cs="Arial"/>
          <w:sz w:val="18"/>
          <w:szCs w:val="18"/>
          <w:lang w:val="hy-AM"/>
        </w:rPr>
        <w:t>**</w:t>
      </w:r>
      <w:r w:rsidRPr="00C032F4">
        <w:rPr>
          <w:rFonts w:ascii="GHEA Grapalat" w:hAnsi="GHEA Grapalat" w:cs="Arial"/>
          <w:sz w:val="18"/>
          <w:szCs w:val="18"/>
          <w:vertAlign w:val="superscript"/>
          <w:lang w:val="es-ES"/>
        </w:rPr>
        <w:t xml:space="preserve"> </w:t>
      </w:r>
    </w:p>
    <w:p w14:paraId="52EB3599" w14:textId="3033514A" w:rsidR="0019138A" w:rsidRPr="00C032F4" w:rsidRDefault="0019138A" w:rsidP="0019138A">
      <w:pPr>
        <w:ind w:firstLine="708"/>
        <w:jc w:val="both"/>
        <w:rPr>
          <w:rFonts w:ascii="GHEA Grapalat" w:hAnsi="GHEA Grapalat"/>
          <w:sz w:val="22"/>
          <w:szCs w:val="22"/>
          <w:u w:val="single"/>
          <w:lang w:val="es-ES"/>
        </w:rPr>
      </w:pPr>
      <w:proofErr w:type="spellStart"/>
      <w:r w:rsidRPr="00C032F4">
        <w:rPr>
          <w:rFonts w:ascii="GHEA Grapalat" w:hAnsi="GHEA Grapalat"/>
          <w:sz w:val="20"/>
          <w:lang w:val="es-ES"/>
        </w:rPr>
        <w:t>Կից</w:t>
      </w:r>
      <w:proofErr w:type="spellEnd"/>
      <w:r w:rsidRPr="00C032F4">
        <w:rPr>
          <w:rFonts w:ascii="GHEA Grapalat" w:hAnsi="GHEA Grapalat"/>
          <w:sz w:val="20"/>
          <w:lang w:val="es-ES"/>
        </w:rPr>
        <w:t xml:space="preserve"> </w:t>
      </w:r>
      <w:proofErr w:type="spellStart"/>
      <w:r w:rsidRPr="00C032F4">
        <w:rPr>
          <w:rFonts w:ascii="GHEA Grapalat" w:hAnsi="GHEA Grapalat"/>
          <w:sz w:val="20"/>
          <w:lang w:val="es-ES"/>
        </w:rPr>
        <w:t>ներկայացվում</w:t>
      </w:r>
      <w:proofErr w:type="spellEnd"/>
      <w:r w:rsidRPr="00C032F4">
        <w:rPr>
          <w:rFonts w:ascii="GHEA Grapalat" w:hAnsi="GHEA Grapalat"/>
          <w:sz w:val="20"/>
          <w:lang w:val="es-ES"/>
        </w:rPr>
        <w:t xml:space="preserve"> </w:t>
      </w:r>
      <w:proofErr w:type="gramStart"/>
      <w:r w:rsidRPr="00C032F4">
        <w:rPr>
          <w:rFonts w:ascii="GHEA Grapalat" w:hAnsi="GHEA Grapalat"/>
          <w:sz w:val="20"/>
          <w:lang w:val="es-ES"/>
        </w:rPr>
        <w:t xml:space="preserve">է </w:t>
      </w:r>
      <w:bookmarkStart w:id="14" w:name="_Hlk193134391"/>
      <w:r w:rsidRPr="00C032F4">
        <w:rPr>
          <w:rFonts w:ascii="GHEA Grapalat" w:hAnsi="GHEA Grapalat"/>
          <w:sz w:val="20"/>
          <w:u w:val="single"/>
          <w:lang w:val="es-ES"/>
        </w:rPr>
        <w:t xml:space="preserve"> </w:t>
      </w:r>
      <w:proofErr w:type="spellStart"/>
      <w:r w:rsidRPr="00C032F4">
        <w:rPr>
          <w:rFonts w:ascii="GHEA Grapalat" w:hAnsi="GHEA Grapalat"/>
          <w:sz w:val="20"/>
          <w:lang w:val="es-ES"/>
        </w:rPr>
        <w:t>որակավորման</w:t>
      </w:r>
      <w:proofErr w:type="spellEnd"/>
      <w:proofErr w:type="gramEnd"/>
      <w:r w:rsidRPr="00C032F4">
        <w:rPr>
          <w:rFonts w:ascii="GHEA Grapalat" w:hAnsi="GHEA Grapalat"/>
          <w:sz w:val="20"/>
          <w:lang w:val="es-ES"/>
        </w:rPr>
        <w:t xml:space="preserve"> </w:t>
      </w:r>
      <w:proofErr w:type="spellStart"/>
      <w:r w:rsidRPr="00C032F4">
        <w:rPr>
          <w:rFonts w:ascii="GHEA Grapalat" w:hAnsi="GHEA Grapalat"/>
          <w:sz w:val="20"/>
          <w:lang w:val="es-ES"/>
        </w:rPr>
        <w:t>չափանիշներին</w:t>
      </w:r>
      <w:proofErr w:type="spellEnd"/>
      <w:r w:rsidRPr="00C032F4">
        <w:rPr>
          <w:rFonts w:ascii="GHEA Grapalat" w:hAnsi="GHEA Grapalat"/>
          <w:sz w:val="20"/>
          <w:lang w:val="es-ES"/>
        </w:rPr>
        <w:t xml:space="preserve"> </w:t>
      </w:r>
      <w:r w:rsidRPr="00C032F4">
        <w:rPr>
          <w:rFonts w:ascii="GHEA Grapalat" w:hAnsi="GHEA Grapalat"/>
          <w:sz w:val="22"/>
          <w:szCs w:val="22"/>
          <w:u w:val="single"/>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-ի </w:t>
      </w:r>
    </w:p>
    <w:p w14:paraId="161FDE9F" w14:textId="3B59A315" w:rsidR="0019138A" w:rsidRPr="00C032F4" w:rsidRDefault="0019138A" w:rsidP="0019138A">
      <w:pPr>
        <w:ind w:firstLine="708"/>
        <w:jc w:val="both"/>
        <w:rPr>
          <w:rFonts w:ascii="GHEA Grapalat" w:hAnsi="GHEA Grapalat"/>
          <w:sz w:val="22"/>
          <w:szCs w:val="22"/>
          <w:u w:val="single"/>
          <w:lang w:val="es-ES"/>
        </w:rPr>
      </w:pPr>
      <w:r w:rsidRPr="00C032F4">
        <w:rPr>
          <w:rFonts w:ascii="GHEA Grapalat" w:hAnsi="GHEA Grapalat" w:cs="Sylfaen"/>
          <w:vertAlign w:val="superscript"/>
          <w:lang w:val="es-ES"/>
        </w:rPr>
        <w:t xml:space="preserve">                                                                                                                            </w:t>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p>
    <w:p w14:paraId="3AA7AA6B" w14:textId="247420ED" w:rsidR="0019138A" w:rsidRPr="00C032F4" w:rsidRDefault="0019138A" w:rsidP="00973D3D">
      <w:pPr>
        <w:ind w:firstLine="708"/>
        <w:jc w:val="both"/>
        <w:rPr>
          <w:rFonts w:ascii="GHEA Grapalat" w:hAnsi="GHEA Grapalat"/>
          <w:sz w:val="20"/>
          <w:lang w:val="es-ES"/>
        </w:rPr>
      </w:pPr>
      <w:r w:rsidRPr="00C032F4">
        <w:rPr>
          <w:rFonts w:ascii="GHEA Grapalat" w:hAnsi="GHEA Grapalat"/>
          <w:sz w:val="20"/>
          <w:lang w:val="es-ES"/>
        </w:rPr>
        <w:t xml:space="preserve">  </w:t>
      </w:r>
      <w:proofErr w:type="spellStart"/>
      <w:r w:rsidRPr="00C032F4">
        <w:rPr>
          <w:rFonts w:ascii="GHEA Grapalat" w:hAnsi="GHEA Grapalat"/>
          <w:sz w:val="20"/>
          <w:lang w:val="es-ES"/>
        </w:rPr>
        <w:t>համապատասխանությունը</w:t>
      </w:r>
      <w:proofErr w:type="spellEnd"/>
      <w:r w:rsidRPr="00C032F4">
        <w:rPr>
          <w:rFonts w:ascii="GHEA Grapalat" w:hAnsi="GHEA Grapalat"/>
          <w:sz w:val="20"/>
          <w:lang w:val="es-ES"/>
        </w:rPr>
        <w:t xml:space="preserve"> </w:t>
      </w:r>
      <w:proofErr w:type="spellStart"/>
      <w:r w:rsidRPr="00C032F4">
        <w:rPr>
          <w:rFonts w:ascii="GHEA Grapalat" w:hAnsi="GHEA Grapalat"/>
          <w:sz w:val="20"/>
          <w:lang w:val="es-ES"/>
        </w:rPr>
        <w:t>հիմնավորող</w:t>
      </w:r>
      <w:proofErr w:type="spellEnd"/>
      <w:r w:rsidRPr="00C032F4">
        <w:rPr>
          <w:rFonts w:ascii="GHEA Grapalat" w:hAnsi="GHEA Grapalat"/>
          <w:sz w:val="20"/>
          <w:lang w:val="hy-AM"/>
        </w:rPr>
        <w:t>՝ հրավերով նախատեսված</w:t>
      </w:r>
      <w:r w:rsidRPr="00C032F4">
        <w:rPr>
          <w:rFonts w:ascii="GHEA Grapalat" w:hAnsi="GHEA Grapalat"/>
          <w:sz w:val="20"/>
          <w:lang w:val="es-ES"/>
        </w:rPr>
        <w:t xml:space="preserve"> </w:t>
      </w:r>
      <w:proofErr w:type="spellStart"/>
      <w:r w:rsidRPr="00C032F4">
        <w:rPr>
          <w:rFonts w:ascii="GHEA Grapalat" w:hAnsi="GHEA Grapalat"/>
          <w:sz w:val="20"/>
          <w:lang w:val="es-ES"/>
        </w:rPr>
        <w:t>փաստաթղթերը</w:t>
      </w:r>
      <w:bookmarkEnd w:id="14"/>
      <w:proofErr w:type="spellEnd"/>
      <w:r w:rsidRPr="00C032F4">
        <w:rPr>
          <w:rFonts w:ascii="GHEA Grapalat" w:hAnsi="GHEA Grapalat"/>
          <w:sz w:val="20"/>
          <w:lang w:val="es-ES"/>
        </w:rPr>
        <w:t xml:space="preserve">: </w:t>
      </w:r>
    </w:p>
    <w:p w14:paraId="22F899CD" w14:textId="77777777" w:rsidR="0019138A" w:rsidRPr="00C032F4" w:rsidRDefault="0019138A" w:rsidP="00E21520">
      <w:pPr>
        <w:jc w:val="both"/>
        <w:rPr>
          <w:rFonts w:ascii="GHEA Grapalat" w:hAnsi="GHEA Grapalat" w:cs="Arial"/>
          <w:sz w:val="18"/>
          <w:szCs w:val="18"/>
          <w:vertAlign w:val="superscript"/>
          <w:lang w:val="es-ES"/>
        </w:rPr>
      </w:pPr>
    </w:p>
    <w:p w14:paraId="1EE940DE" w14:textId="77777777" w:rsidR="00B2572B" w:rsidRPr="00C032F4" w:rsidRDefault="006C3873" w:rsidP="00EF3662">
      <w:pPr>
        <w:jc w:val="both"/>
        <w:rPr>
          <w:rFonts w:ascii="GHEA Grapalat" w:hAnsi="GHEA Grapalat"/>
          <w:sz w:val="20"/>
          <w:lang w:val="es-ES"/>
        </w:rPr>
      </w:pPr>
      <w:r w:rsidRPr="00C032F4">
        <w:rPr>
          <w:rFonts w:ascii="GHEA Grapalat" w:hAnsi="GHEA Grapalat" w:cs="Arial"/>
          <w:sz w:val="20"/>
          <w:szCs w:val="20"/>
          <w:lang w:val="es-ES"/>
        </w:rPr>
        <w:t xml:space="preserve"> </w:t>
      </w:r>
    </w:p>
    <w:p w14:paraId="756A3978" w14:textId="77777777" w:rsidR="00B2572B" w:rsidRPr="00C032F4" w:rsidRDefault="00B2572B" w:rsidP="00EF3662">
      <w:pPr>
        <w:jc w:val="both"/>
        <w:rPr>
          <w:rFonts w:ascii="GHEA Grapalat" w:hAnsi="GHEA Grapalat" w:cs="Arial"/>
          <w:sz w:val="20"/>
          <w:vertAlign w:val="superscript"/>
          <w:lang w:val="es-ES"/>
        </w:rPr>
      </w:pPr>
      <w:r w:rsidRPr="00C032F4">
        <w:rPr>
          <w:rFonts w:ascii="GHEA Grapalat" w:hAnsi="GHEA Grapalat"/>
          <w:sz w:val="20"/>
          <w:lang w:val="es-ES"/>
        </w:rPr>
        <w:t xml:space="preserve">   </w:t>
      </w:r>
      <w:r w:rsidRPr="00C032F4">
        <w:rPr>
          <w:rFonts w:ascii="GHEA Grapalat" w:hAnsi="GHEA Grapalat"/>
          <w:sz w:val="20"/>
          <w:lang w:val="hy-AM"/>
        </w:rPr>
        <w:t xml:space="preserve">___________________________________________________ </w:t>
      </w:r>
      <w:r w:rsidRPr="00C032F4">
        <w:rPr>
          <w:rFonts w:ascii="GHEA Grapalat" w:hAnsi="GHEA Grapalat"/>
          <w:sz w:val="20"/>
          <w:lang w:val="hy-AM"/>
        </w:rPr>
        <w:tab/>
        <w:t xml:space="preserve">                _____________</w:t>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lang w:val="es-ES"/>
        </w:rPr>
        <w:tab/>
      </w:r>
      <w:r w:rsidRPr="00C032F4">
        <w:rPr>
          <w:rFonts w:ascii="GHEA Grapalat" w:hAnsi="GHEA Grapalat"/>
          <w:sz w:val="20"/>
          <w:lang w:val="es-ES"/>
        </w:rPr>
        <w:tab/>
      </w:r>
      <w:r w:rsidRPr="00C032F4">
        <w:rPr>
          <w:rFonts w:ascii="GHEA Grapalat" w:hAnsi="GHEA Grapalat"/>
          <w:sz w:val="20"/>
          <w:lang w:val="hy-AM"/>
        </w:rPr>
        <w:t xml:space="preserve"> </w:t>
      </w:r>
      <w:r w:rsidRPr="00C032F4">
        <w:rPr>
          <w:rFonts w:ascii="GHEA Grapalat" w:hAnsi="GHEA Grapalat" w:cs="Sylfaen"/>
          <w:sz w:val="20"/>
          <w:vertAlign w:val="superscript"/>
          <w:lang w:val="hy-AM"/>
        </w:rPr>
        <w:t>Մասնակցի</w:t>
      </w:r>
      <w:r w:rsidRPr="00C032F4">
        <w:rPr>
          <w:rFonts w:ascii="GHEA Grapalat" w:hAnsi="GHEA Grapalat" w:cs="Arial"/>
          <w:sz w:val="20"/>
          <w:vertAlign w:val="superscript"/>
          <w:lang w:val="hy-AM"/>
        </w:rPr>
        <w:t xml:space="preserve"> </w:t>
      </w:r>
      <w:r w:rsidRPr="00C032F4">
        <w:rPr>
          <w:rFonts w:ascii="GHEA Grapalat" w:hAnsi="GHEA Grapalat" w:cs="Sylfaen"/>
          <w:sz w:val="20"/>
          <w:vertAlign w:val="superscript"/>
          <w:lang w:val="hy-AM"/>
        </w:rPr>
        <w:t>անվանումը</w:t>
      </w:r>
      <w:r w:rsidRPr="00C032F4">
        <w:rPr>
          <w:rFonts w:ascii="GHEA Grapalat" w:hAnsi="GHEA Grapalat" w:cs="Arial"/>
          <w:sz w:val="20"/>
          <w:vertAlign w:val="superscript"/>
          <w:lang w:val="hy-AM"/>
        </w:rPr>
        <w:t xml:space="preserve"> </w:t>
      </w:r>
      <w:r w:rsidRPr="00C032F4">
        <w:rPr>
          <w:rFonts w:ascii="GHEA Grapalat" w:hAnsi="GHEA Grapalat"/>
          <w:sz w:val="20"/>
          <w:vertAlign w:val="superscript"/>
          <w:lang w:val="hy-AM"/>
        </w:rPr>
        <w:t xml:space="preserve"> (</w:t>
      </w:r>
      <w:r w:rsidRPr="00C032F4">
        <w:rPr>
          <w:rFonts w:ascii="GHEA Grapalat" w:hAnsi="GHEA Grapalat" w:cs="Sylfaen"/>
          <w:sz w:val="20"/>
          <w:vertAlign w:val="superscript"/>
          <w:lang w:val="hy-AM"/>
        </w:rPr>
        <w:t>ղեկավարի</w:t>
      </w:r>
      <w:r w:rsidRPr="00C032F4">
        <w:rPr>
          <w:rFonts w:ascii="GHEA Grapalat" w:hAnsi="GHEA Grapalat" w:cs="Arial"/>
          <w:sz w:val="20"/>
          <w:vertAlign w:val="superscript"/>
          <w:lang w:val="hy-AM"/>
        </w:rPr>
        <w:t xml:space="preserve"> </w:t>
      </w:r>
      <w:r w:rsidRPr="00C032F4">
        <w:rPr>
          <w:rFonts w:ascii="GHEA Grapalat" w:hAnsi="GHEA Grapalat" w:cs="Sylfaen"/>
          <w:sz w:val="20"/>
          <w:vertAlign w:val="superscript"/>
          <w:lang w:val="hy-AM"/>
        </w:rPr>
        <w:t>պաշտոնը</w:t>
      </w:r>
      <w:r w:rsidRPr="00C032F4">
        <w:rPr>
          <w:rFonts w:ascii="GHEA Grapalat" w:hAnsi="GHEA Grapalat" w:cs="Arial"/>
          <w:sz w:val="20"/>
          <w:vertAlign w:val="superscript"/>
          <w:lang w:val="hy-AM"/>
        </w:rPr>
        <w:t xml:space="preserve">, </w:t>
      </w:r>
      <w:r w:rsidRPr="00C032F4">
        <w:rPr>
          <w:rFonts w:ascii="GHEA Grapalat" w:hAnsi="GHEA Grapalat" w:cs="Arial"/>
          <w:sz w:val="20"/>
          <w:vertAlign w:val="superscript"/>
        </w:rPr>
        <w:t>ա</w:t>
      </w:r>
      <w:r w:rsidRPr="00C032F4">
        <w:rPr>
          <w:rFonts w:ascii="GHEA Grapalat" w:hAnsi="GHEA Grapalat" w:cs="Sylfaen"/>
          <w:sz w:val="20"/>
          <w:vertAlign w:val="superscript"/>
          <w:lang w:val="hy-AM"/>
        </w:rPr>
        <w:t>նուն</w:t>
      </w:r>
      <w:r w:rsidRPr="00C032F4">
        <w:rPr>
          <w:rFonts w:ascii="GHEA Grapalat" w:hAnsi="GHEA Grapalat" w:cs="Arial"/>
          <w:sz w:val="20"/>
          <w:vertAlign w:val="superscript"/>
          <w:lang w:val="hy-AM"/>
        </w:rPr>
        <w:t xml:space="preserve"> </w:t>
      </w:r>
      <w:r w:rsidRPr="00C032F4">
        <w:rPr>
          <w:rFonts w:ascii="GHEA Grapalat" w:hAnsi="GHEA Grapalat" w:cs="Sylfaen"/>
          <w:sz w:val="20"/>
          <w:vertAlign w:val="superscript"/>
        </w:rPr>
        <w:t>ա</w:t>
      </w:r>
      <w:r w:rsidRPr="00C032F4">
        <w:rPr>
          <w:rFonts w:ascii="GHEA Grapalat" w:hAnsi="GHEA Grapalat" w:cs="Sylfaen"/>
          <w:sz w:val="20"/>
          <w:vertAlign w:val="superscript"/>
          <w:lang w:val="hy-AM"/>
        </w:rPr>
        <w:t>զգանունը</w:t>
      </w:r>
      <w:r w:rsidRPr="00C032F4">
        <w:rPr>
          <w:rFonts w:ascii="GHEA Grapalat" w:hAnsi="GHEA Grapalat" w:cs="Arial"/>
          <w:sz w:val="20"/>
          <w:vertAlign w:val="superscript"/>
          <w:lang w:val="hy-AM"/>
        </w:rPr>
        <w:t xml:space="preserve">)                                             </w:t>
      </w:r>
      <w:r w:rsidRPr="00C032F4">
        <w:rPr>
          <w:rFonts w:ascii="GHEA Grapalat" w:hAnsi="GHEA Grapalat" w:cs="Arial"/>
          <w:sz w:val="20"/>
          <w:vertAlign w:val="superscript"/>
          <w:lang w:val="es-ES"/>
        </w:rPr>
        <w:t xml:space="preserve">               </w:t>
      </w:r>
      <w:r w:rsidRPr="00C032F4">
        <w:rPr>
          <w:rFonts w:ascii="GHEA Grapalat" w:hAnsi="GHEA Grapalat" w:cs="Sylfaen"/>
          <w:sz w:val="20"/>
          <w:vertAlign w:val="superscript"/>
          <w:lang w:val="hy-AM"/>
        </w:rPr>
        <w:t>ստորագրությունը</w:t>
      </w:r>
      <w:r w:rsidRPr="00C032F4">
        <w:rPr>
          <w:rFonts w:ascii="GHEA Grapalat" w:hAnsi="GHEA Grapalat" w:cs="Arial"/>
          <w:sz w:val="20"/>
          <w:vertAlign w:val="superscript"/>
          <w:lang w:val="hy-AM"/>
        </w:rPr>
        <w:t>)</w:t>
      </w:r>
    </w:p>
    <w:p w14:paraId="072BB2F9" w14:textId="77777777" w:rsidR="00B2572B" w:rsidRPr="00C032F4" w:rsidRDefault="00B2572B" w:rsidP="00EF3662">
      <w:pPr>
        <w:jc w:val="both"/>
        <w:rPr>
          <w:rFonts w:ascii="GHEA Grapalat" w:hAnsi="GHEA Grapalat" w:cs="Arial"/>
          <w:sz w:val="20"/>
          <w:vertAlign w:val="superscript"/>
          <w:lang w:val="es-ES"/>
        </w:rPr>
      </w:pPr>
    </w:p>
    <w:p w14:paraId="327DB008" w14:textId="77777777" w:rsidR="00B2572B" w:rsidRPr="00C032F4" w:rsidRDefault="00B2572B" w:rsidP="00EF3662">
      <w:pPr>
        <w:jc w:val="both"/>
        <w:rPr>
          <w:rFonts w:ascii="GHEA Grapalat" w:hAnsi="GHEA Grapalat"/>
          <w:sz w:val="20"/>
          <w:lang w:val="hy-AM"/>
        </w:rPr>
      </w:pPr>
      <w:r w:rsidRPr="00C032F4">
        <w:rPr>
          <w:rFonts w:ascii="GHEA Grapalat" w:hAnsi="GHEA Grapalat"/>
          <w:sz w:val="20"/>
          <w:lang w:val="hy-AM"/>
        </w:rPr>
        <w:t xml:space="preserve">    </w:t>
      </w:r>
    </w:p>
    <w:p w14:paraId="1AD6F7E1" w14:textId="0934A9ED" w:rsidR="00B2572B" w:rsidRPr="00C032F4" w:rsidRDefault="00B2572B" w:rsidP="00EF3662">
      <w:pPr>
        <w:jc w:val="right"/>
        <w:rPr>
          <w:rFonts w:ascii="GHEA Grapalat" w:hAnsi="GHEA Grapalat" w:cs="Arial"/>
          <w:sz w:val="20"/>
          <w:lang w:val="hy-AM"/>
        </w:rPr>
      </w:pPr>
      <w:r w:rsidRPr="00C032F4">
        <w:rPr>
          <w:rFonts w:ascii="GHEA Grapalat" w:hAnsi="GHEA Grapalat" w:cs="Sylfaen"/>
          <w:sz w:val="20"/>
          <w:lang w:val="hy-AM"/>
        </w:rPr>
        <w:t>Կ</w:t>
      </w:r>
      <w:r w:rsidRPr="00C032F4">
        <w:rPr>
          <w:rFonts w:ascii="GHEA Grapalat" w:hAnsi="GHEA Grapalat" w:cs="Arial"/>
          <w:sz w:val="20"/>
          <w:lang w:val="hy-AM"/>
        </w:rPr>
        <w:t xml:space="preserve">. </w:t>
      </w:r>
      <w:r w:rsidRPr="00C032F4">
        <w:rPr>
          <w:rFonts w:ascii="GHEA Grapalat" w:hAnsi="GHEA Grapalat" w:cs="Sylfaen"/>
          <w:sz w:val="20"/>
          <w:lang w:val="hy-AM"/>
        </w:rPr>
        <w:t>Տ</w:t>
      </w:r>
      <w:r w:rsidRPr="00C032F4">
        <w:rPr>
          <w:rFonts w:ascii="GHEA Grapalat" w:hAnsi="GHEA Grapalat" w:cs="Arial"/>
          <w:sz w:val="20"/>
          <w:lang w:val="hy-AM"/>
        </w:rPr>
        <w:t>.</w:t>
      </w:r>
      <w:r w:rsidRPr="00C032F4">
        <w:rPr>
          <w:rFonts w:ascii="GHEA Grapalat" w:hAnsi="GHEA Grapalat" w:cs="Arial"/>
          <w:sz w:val="20"/>
          <w:lang w:val="hy-AM"/>
        </w:rPr>
        <w:tab/>
        <w:t xml:space="preserve"> </w:t>
      </w:r>
    </w:p>
    <w:p w14:paraId="43F02577" w14:textId="6B9BCBB1" w:rsidR="00B2572B" w:rsidRPr="00C032F4" w:rsidRDefault="00B2572B" w:rsidP="00EF3662">
      <w:pPr>
        <w:pStyle w:val="BodyTextIndent3"/>
        <w:spacing w:line="240" w:lineRule="auto"/>
        <w:jc w:val="right"/>
        <w:rPr>
          <w:rFonts w:ascii="GHEA Grapalat" w:hAnsi="GHEA Grapalat"/>
          <w:b/>
          <w:lang w:val="hy-AM"/>
        </w:rPr>
      </w:pPr>
    </w:p>
    <w:p w14:paraId="52E24773" w14:textId="4DDBF43F" w:rsidR="004F02AD" w:rsidRPr="00C032F4" w:rsidRDefault="004F02AD" w:rsidP="00EF3662">
      <w:pPr>
        <w:pStyle w:val="BodyTextIndent3"/>
        <w:spacing w:line="240" w:lineRule="auto"/>
        <w:jc w:val="right"/>
        <w:rPr>
          <w:rFonts w:ascii="GHEA Grapalat" w:hAnsi="GHEA Grapalat"/>
          <w:b/>
          <w:lang w:val="hy-AM"/>
        </w:rPr>
      </w:pPr>
    </w:p>
    <w:p w14:paraId="0A35FD31" w14:textId="543EEE48" w:rsidR="004F02AD" w:rsidRPr="00C032F4" w:rsidRDefault="004F02AD" w:rsidP="00EF3662">
      <w:pPr>
        <w:pStyle w:val="BodyTextIndent3"/>
        <w:spacing w:line="240" w:lineRule="auto"/>
        <w:jc w:val="right"/>
        <w:rPr>
          <w:rFonts w:ascii="GHEA Grapalat" w:hAnsi="GHEA Grapalat"/>
          <w:b/>
          <w:lang w:val="hy-AM"/>
        </w:rPr>
      </w:pPr>
    </w:p>
    <w:p w14:paraId="0D4823D0" w14:textId="2392AC5E" w:rsidR="004F02AD" w:rsidRPr="00C032F4" w:rsidRDefault="004F02AD" w:rsidP="00EF3662">
      <w:pPr>
        <w:pStyle w:val="BodyTextIndent3"/>
        <w:spacing w:line="240" w:lineRule="auto"/>
        <w:jc w:val="right"/>
        <w:rPr>
          <w:rFonts w:ascii="GHEA Grapalat" w:hAnsi="GHEA Grapalat"/>
          <w:b/>
          <w:lang w:val="hy-AM"/>
        </w:rPr>
      </w:pPr>
    </w:p>
    <w:p w14:paraId="4CEB68C4" w14:textId="7E1F0024" w:rsidR="004F02AD" w:rsidRPr="00C032F4" w:rsidRDefault="004F02AD" w:rsidP="00EF3662">
      <w:pPr>
        <w:pStyle w:val="BodyTextIndent3"/>
        <w:spacing w:line="240" w:lineRule="auto"/>
        <w:jc w:val="right"/>
        <w:rPr>
          <w:rFonts w:ascii="GHEA Grapalat" w:hAnsi="GHEA Grapalat"/>
          <w:b/>
          <w:lang w:val="hy-AM"/>
        </w:rPr>
      </w:pPr>
    </w:p>
    <w:p w14:paraId="06555639" w14:textId="77777777" w:rsidR="004F02AD" w:rsidRPr="00C032F4" w:rsidRDefault="004F02AD" w:rsidP="00EF3662">
      <w:pPr>
        <w:pStyle w:val="BodyTextIndent3"/>
        <w:spacing w:line="240" w:lineRule="auto"/>
        <w:jc w:val="right"/>
        <w:rPr>
          <w:rFonts w:ascii="GHEA Grapalat" w:hAnsi="GHEA Grapalat"/>
          <w:b/>
          <w:lang w:val="hy-AM"/>
        </w:rPr>
      </w:pPr>
    </w:p>
    <w:p w14:paraId="6EDA1EF1" w14:textId="77777777" w:rsidR="00B2572B" w:rsidRPr="00C032F4" w:rsidRDefault="00B2572B" w:rsidP="00EF3662">
      <w:pPr>
        <w:pStyle w:val="BodyTextIndent3"/>
        <w:spacing w:line="240" w:lineRule="auto"/>
        <w:jc w:val="right"/>
        <w:rPr>
          <w:rFonts w:ascii="GHEA Grapalat" w:hAnsi="GHEA Grapalat"/>
          <w:b/>
          <w:lang w:val="hy-AM"/>
        </w:rPr>
      </w:pPr>
    </w:p>
    <w:p w14:paraId="070AA1AF" w14:textId="77777777" w:rsidR="004F02AD" w:rsidRPr="00C032F4" w:rsidRDefault="004F02AD" w:rsidP="004F02AD">
      <w:pPr>
        <w:jc w:val="both"/>
        <w:rPr>
          <w:rFonts w:ascii="GHEA Grapalat" w:hAnsi="GHEA Grapalat"/>
          <w:i/>
          <w:sz w:val="16"/>
          <w:szCs w:val="16"/>
          <w:lang w:val="hy-AM" w:eastAsia="ru-RU"/>
        </w:rPr>
      </w:pPr>
    </w:p>
    <w:p w14:paraId="514AB2DA" w14:textId="77777777" w:rsidR="00A05A2F" w:rsidRPr="00C032F4" w:rsidRDefault="00A05A2F" w:rsidP="00A05A2F">
      <w:pPr>
        <w:pStyle w:val="FootnoteText"/>
        <w:jc w:val="both"/>
        <w:rPr>
          <w:rFonts w:ascii="GHEA Grapalat" w:hAnsi="GHEA Grapalat"/>
          <w:i/>
          <w:sz w:val="16"/>
          <w:szCs w:val="16"/>
          <w:lang w:val="hy-AM"/>
        </w:rPr>
      </w:pPr>
      <w:r w:rsidRPr="00C032F4">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C032F4">
        <w:rPr>
          <w:rFonts w:ascii="Calibri" w:hAnsi="Calibri" w:cs="Calibri"/>
          <w:i/>
          <w:sz w:val="16"/>
          <w:szCs w:val="16"/>
          <w:lang w:val="hy-AM"/>
        </w:rPr>
        <w:t> </w:t>
      </w:r>
      <w:r w:rsidRPr="00C032F4">
        <w:rPr>
          <w:rFonts w:ascii="GHEA Grapalat" w:hAnsi="GHEA Grapalat" w:cs="GHEA Grapalat"/>
          <w:i/>
          <w:sz w:val="16"/>
          <w:szCs w:val="16"/>
          <w:lang w:val="hy-AM"/>
        </w:rPr>
        <w:t>մասին»</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օրենքի</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համաձայն՝</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իրավաբանական</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անձանց</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պետական</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ռեգիստրի</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գործակալությունում</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գրանցած՝</w:t>
      </w:r>
      <w:r w:rsidRPr="00C032F4">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C032F4" w:rsidRDefault="00A05A2F" w:rsidP="00A05A2F">
      <w:pPr>
        <w:pStyle w:val="FootnoteText"/>
        <w:jc w:val="both"/>
        <w:rPr>
          <w:rFonts w:ascii="GHEA Grapalat" w:hAnsi="GHEA Grapalat"/>
          <w:i/>
          <w:sz w:val="16"/>
          <w:szCs w:val="16"/>
          <w:lang w:val="hy-AM"/>
        </w:rPr>
      </w:pPr>
      <w:r w:rsidRPr="00C032F4">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C032F4">
        <w:rPr>
          <w:rFonts w:ascii="GHEA Grapalat" w:hAnsi="GHEA Grapalat"/>
          <w:i/>
          <w:sz w:val="16"/>
          <w:szCs w:val="16"/>
          <w:lang w:val="hy-AM"/>
        </w:rPr>
        <w:t>արարագիր՝ համաձայն  հավելված 1,</w:t>
      </w:r>
      <w:r w:rsidR="003A175B" w:rsidRPr="00C032F4">
        <w:rPr>
          <w:rFonts w:ascii="GHEA Grapalat" w:hAnsi="GHEA Grapalat"/>
          <w:i/>
          <w:sz w:val="16"/>
          <w:szCs w:val="16"/>
          <w:lang w:val="hy-AM"/>
        </w:rPr>
        <w:t>4</w:t>
      </w:r>
      <w:r w:rsidRPr="00C032F4">
        <w:rPr>
          <w:rFonts w:ascii="GHEA Grapalat" w:hAnsi="GHEA Grapalat"/>
          <w:i/>
          <w:sz w:val="16"/>
          <w:szCs w:val="16"/>
          <w:lang w:val="hy-AM"/>
        </w:rPr>
        <w:t>-ի&gt;&gt; բառերով,</w:t>
      </w:r>
    </w:p>
    <w:p w14:paraId="4D151F97" w14:textId="77777777" w:rsidR="004F02AD" w:rsidRPr="00C032F4" w:rsidRDefault="004F02AD" w:rsidP="004F02AD">
      <w:pPr>
        <w:pStyle w:val="FootnoteText"/>
        <w:rPr>
          <w:rFonts w:ascii="GHEA Grapalat" w:hAnsi="GHEA Grapalat"/>
          <w:i/>
          <w:sz w:val="16"/>
          <w:szCs w:val="16"/>
          <w:lang w:val="hy-AM"/>
        </w:rPr>
      </w:pPr>
      <w:r w:rsidRPr="00C032F4">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C032F4" w:rsidRDefault="004F02AD" w:rsidP="004F02AD">
      <w:pPr>
        <w:jc w:val="both"/>
        <w:rPr>
          <w:rFonts w:ascii="GHEA Grapalat" w:hAnsi="GHEA Grapalat"/>
          <w:i/>
          <w:sz w:val="16"/>
          <w:szCs w:val="16"/>
          <w:lang w:val="hy-AM" w:eastAsia="ru-RU"/>
        </w:rPr>
      </w:pPr>
    </w:p>
    <w:p w14:paraId="7A06A2AD" w14:textId="77777777" w:rsidR="004F02AD" w:rsidRPr="00C032F4" w:rsidRDefault="004F02AD" w:rsidP="004F02AD">
      <w:pPr>
        <w:jc w:val="both"/>
        <w:rPr>
          <w:rFonts w:asciiTheme="minorHAnsi" w:hAnsiTheme="minorHAnsi"/>
          <w:lang w:val="hy-AM"/>
        </w:rPr>
      </w:pPr>
    </w:p>
    <w:p w14:paraId="3A0736FF" w14:textId="77777777" w:rsidR="0019138A" w:rsidRPr="00C032F4" w:rsidRDefault="0019138A" w:rsidP="00AA0C89">
      <w:pPr>
        <w:pStyle w:val="BodyTextIndent3"/>
        <w:spacing w:line="240" w:lineRule="auto"/>
        <w:jc w:val="right"/>
        <w:rPr>
          <w:rFonts w:ascii="GHEA Grapalat" w:hAnsi="GHEA Grapalat" w:cs="Sylfaen"/>
          <w:b/>
          <w:lang w:val="hy-AM"/>
        </w:rPr>
      </w:pPr>
    </w:p>
    <w:p w14:paraId="3A4915E3" w14:textId="77777777" w:rsidR="0019138A" w:rsidRPr="00C032F4" w:rsidRDefault="0019138A" w:rsidP="00AA0C89">
      <w:pPr>
        <w:pStyle w:val="BodyTextIndent3"/>
        <w:spacing w:line="240" w:lineRule="auto"/>
        <w:jc w:val="right"/>
        <w:rPr>
          <w:rFonts w:ascii="GHEA Grapalat" w:hAnsi="GHEA Grapalat" w:cs="Sylfaen"/>
          <w:b/>
          <w:lang w:val="hy-AM"/>
        </w:rPr>
      </w:pPr>
    </w:p>
    <w:p w14:paraId="4FDF2892" w14:textId="77777777" w:rsidR="0019138A" w:rsidRPr="00C032F4" w:rsidRDefault="0019138A" w:rsidP="00AA0C89">
      <w:pPr>
        <w:pStyle w:val="BodyTextIndent3"/>
        <w:spacing w:line="240" w:lineRule="auto"/>
        <w:jc w:val="right"/>
        <w:rPr>
          <w:rFonts w:ascii="GHEA Grapalat" w:hAnsi="GHEA Grapalat" w:cs="Sylfaen"/>
          <w:b/>
          <w:lang w:val="hy-AM"/>
        </w:rPr>
      </w:pPr>
    </w:p>
    <w:p w14:paraId="7031805C" w14:textId="77777777" w:rsidR="0019138A" w:rsidRPr="00C032F4" w:rsidRDefault="0019138A" w:rsidP="00AA0C89">
      <w:pPr>
        <w:pStyle w:val="BodyTextIndent3"/>
        <w:spacing w:line="240" w:lineRule="auto"/>
        <w:jc w:val="right"/>
        <w:rPr>
          <w:rFonts w:ascii="GHEA Grapalat" w:hAnsi="GHEA Grapalat" w:cs="Sylfaen"/>
          <w:b/>
          <w:lang w:val="hy-AM"/>
        </w:rPr>
      </w:pPr>
    </w:p>
    <w:p w14:paraId="0F5E38F3" w14:textId="77777777" w:rsidR="0019138A" w:rsidRPr="00C032F4" w:rsidRDefault="0019138A" w:rsidP="00AA0C89">
      <w:pPr>
        <w:pStyle w:val="BodyTextIndent3"/>
        <w:spacing w:line="240" w:lineRule="auto"/>
        <w:jc w:val="right"/>
        <w:rPr>
          <w:rFonts w:ascii="GHEA Grapalat" w:hAnsi="GHEA Grapalat" w:cs="Sylfaen"/>
          <w:b/>
          <w:lang w:val="hy-AM"/>
        </w:rPr>
      </w:pPr>
    </w:p>
    <w:p w14:paraId="2D39EEF4" w14:textId="77777777" w:rsidR="0019138A" w:rsidRPr="00C032F4" w:rsidRDefault="0019138A" w:rsidP="00AA0C89">
      <w:pPr>
        <w:pStyle w:val="BodyTextIndent3"/>
        <w:spacing w:line="240" w:lineRule="auto"/>
        <w:jc w:val="right"/>
        <w:rPr>
          <w:rFonts w:ascii="GHEA Grapalat" w:hAnsi="GHEA Grapalat" w:cs="Sylfaen"/>
          <w:b/>
          <w:lang w:val="hy-AM"/>
        </w:rPr>
      </w:pPr>
    </w:p>
    <w:p w14:paraId="27A52707" w14:textId="77777777" w:rsidR="0019138A" w:rsidRPr="00C032F4" w:rsidRDefault="0019138A" w:rsidP="00AA0C89">
      <w:pPr>
        <w:pStyle w:val="BodyTextIndent3"/>
        <w:spacing w:line="240" w:lineRule="auto"/>
        <w:jc w:val="right"/>
        <w:rPr>
          <w:rFonts w:ascii="GHEA Grapalat" w:hAnsi="GHEA Grapalat" w:cs="Sylfaen"/>
          <w:b/>
          <w:lang w:val="hy-AM"/>
        </w:rPr>
      </w:pPr>
    </w:p>
    <w:p w14:paraId="21A10961" w14:textId="77777777" w:rsidR="0019138A" w:rsidRPr="00C032F4" w:rsidRDefault="0019138A" w:rsidP="00AA0C89">
      <w:pPr>
        <w:pStyle w:val="BodyTextIndent3"/>
        <w:spacing w:line="240" w:lineRule="auto"/>
        <w:jc w:val="right"/>
        <w:rPr>
          <w:rFonts w:ascii="GHEA Grapalat" w:hAnsi="GHEA Grapalat" w:cs="Sylfaen"/>
          <w:b/>
          <w:lang w:val="hy-AM"/>
        </w:rPr>
      </w:pPr>
    </w:p>
    <w:p w14:paraId="017FF5DB" w14:textId="77777777" w:rsidR="0019138A" w:rsidRPr="00C032F4" w:rsidRDefault="0019138A" w:rsidP="00AA0C89">
      <w:pPr>
        <w:pStyle w:val="BodyTextIndent3"/>
        <w:spacing w:line="240" w:lineRule="auto"/>
        <w:jc w:val="right"/>
        <w:rPr>
          <w:rFonts w:ascii="GHEA Grapalat" w:hAnsi="GHEA Grapalat" w:cs="Sylfaen"/>
          <w:b/>
          <w:lang w:val="hy-AM"/>
        </w:rPr>
      </w:pPr>
    </w:p>
    <w:p w14:paraId="2A49947E" w14:textId="77777777" w:rsidR="0019138A" w:rsidRPr="00C032F4" w:rsidRDefault="0019138A" w:rsidP="00AA0C89">
      <w:pPr>
        <w:pStyle w:val="BodyTextIndent3"/>
        <w:spacing w:line="240" w:lineRule="auto"/>
        <w:jc w:val="right"/>
        <w:rPr>
          <w:rFonts w:ascii="GHEA Grapalat" w:hAnsi="GHEA Grapalat" w:cs="Sylfaen"/>
          <w:b/>
          <w:lang w:val="hy-AM"/>
        </w:rPr>
      </w:pPr>
    </w:p>
    <w:p w14:paraId="18AF62BD" w14:textId="77777777" w:rsidR="0019138A" w:rsidRPr="00C032F4" w:rsidRDefault="0019138A" w:rsidP="00AA0C89">
      <w:pPr>
        <w:pStyle w:val="BodyTextIndent3"/>
        <w:spacing w:line="240" w:lineRule="auto"/>
        <w:jc w:val="right"/>
        <w:rPr>
          <w:rFonts w:ascii="GHEA Grapalat" w:hAnsi="GHEA Grapalat" w:cs="Sylfaen"/>
          <w:b/>
          <w:lang w:val="hy-AM"/>
        </w:rPr>
      </w:pPr>
    </w:p>
    <w:p w14:paraId="0C0D8354" w14:textId="77777777" w:rsidR="0019138A" w:rsidRPr="00C032F4" w:rsidRDefault="0019138A" w:rsidP="00AA0C89">
      <w:pPr>
        <w:pStyle w:val="BodyTextIndent3"/>
        <w:spacing w:line="240" w:lineRule="auto"/>
        <w:jc w:val="right"/>
        <w:rPr>
          <w:rFonts w:ascii="GHEA Grapalat" w:hAnsi="GHEA Grapalat" w:cs="Sylfaen"/>
          <w:b/>
          <w:lang w:val="hy-AM"/>
        </w:rPr>
      </w:pPr>
    </w:p>
    <w:p w14:paraId="625758C3" w14:textId="77777777" w:rsidR="0019138A" w:rsidRPr="00C032F4" w:rsidRDefault="0019138A" w:rsidP="00AA0C89">
      <w:pPr>
        <w:pStyle w:val="BodyTextIndent3"/>
        <w:spacing w:line="240" w:lineRule="auto"/>
        <w:jc w:val="right"/>
        <w:rPr>
          <w:rFonts w:ascii="GHEA Grapalat" w:hAnsi="GHEA Grapalat" w:cs="Sylfaen"/>
          <w:b/>
          <w:lang w:val="hy-AM"/>
        </w:rPr>
      </w:pPr>
    </w:p>
    <w:p w14:paraId="14BE2ED5" w14:textId="77777777" w:rsidR="0019138A" w:rsidRPr="00C032F4" w:rsidRDefault="0019138A" w:rsidP="00AA0C89">
      <w:pPr>
        <w:pStyle w:val="BodyTextIndent3"/>
        <w:spacing w:line="240" w:lineRule="auto"/>
        <w:jc w:val="right"/>
        <w:rPr>
          <w:rFonts w:ascii="GHEA Grapalat" w:hAnsi="GHEA Grapalat" w:cs="Sylfaen"/>
          <w:b/>
          <w:lang w:val="hy-AM"/>
        </w:rPr>
      </w:pPr>
    </w:p>
    <w:p w14:paraId="1D2AA6B7" w14:textId="77777777" w:rsidR="0019138A" w:rsidRPr="00C032F4" w:rsidRDefault="0019138A" w:rsidP="00AA0C89">
      <w:pPr>
        <w:pStyle w:val="BodyTextIndent3"/>
        <w:spacing w:line="240" w:lineRule="auto"/>
        <w:jc w:val="right"/>
        <w:rPr>
          <w:rFonts w:ascii="GHEA Grapalat" w:hAnsi="GHEA Grapalat" w:cs="Sylfaen"/>
          <w:b/>
          <w:lang w:val="hy-AM"/>
        </w:rPr>
      </w:pPr>
    </w:p>
    <w:p w14:paraId="2D9F3CB1" w14:textId="77777777" w:rsidR="0019138A" w:rsidRPr="00C032F4" w:rsidRDefault="0019138A" w:rsidP="00AA0C89">
      <w:pPr>
        <w:pStyle w:val="BodyTextIndent3"/>
        <w:spacing w:line="240" w:lineRule="auto"/>
        <w:jc w:val="right"/>
        <w:rPr>
          <w:rFonts w:ascii="GHEA Grapalat" w:hAnsi="GHEA Grapalat" w:cs="Sylfaen"/>
          <w:b/>
          <w:lang w:val="hy-AM"/>
        </w:rPr>
      </w:pPr>
    </w:p>
    <w:p w14:paraId="71B96360" w14:textId="77777777" w:rsidR="0019138A" w:rsidRPr="00C032F4" w:rsidRDefault="0019138A" w:rsidP="00AA0C89">
      <w:pPr>
        <w:pStyle w:val="BodyTextIndent3"/>
        <w:spacing w:line="240" w:lineRule="auto"/>
        <w:jc w:val="right"/>
        <w:rPr>
          <w:rFonts w:ascii="GHEA Grapalat" w:hAnsi="GHEA Grapalat" w:cs="Sylfaen"/>
          <w:b/>
          <w:lang w:val="hy-AM"/>
        </w:rPr>
      </w:pPr>
    </w:p>
    <w:p w14:paraId="06C86C24" w14:textId="77777777" w:rsidR="0019138A" w:rsidRPr="00C032F4" w:rsidRDefault="0019138A" w:rsidP="00AA0C89">
      <w:pPr>
        <w:pStyle w:val="BodyTextIndent3"/>
        <w:spacing w:line="240" w:lineRule="auto"/>
        <w:jc w:val="right"/>
        <w:rPr>
          <w:rFonts w:ascii="GHEA Grapalat" w:hAnsi="GHEA Grapalat" w:cs="Sylfaen"/>
          <w:b/>
          <w:lang w:val="hy-AM"/>
        </w:rPr>
      </w:pPr>
    </w:p>
    <w:p w14:paraId="01464747" w14:textId="77777777" w:rsidR="0019138A" w:rsidRPr="00C032F4" w:rsidRDefault="0019138A" w:rsidP="00AA0C89">
      <w:pPr>
        <w:pStyle w:val="BodyTextIndent3"/>
        <w:spacing w:line="240" w:lineRule="auto"/>
        <w:jc w:val="right"/>
        <w:rPr>
          <w:rFonts w:ascii="GHEA Grapalat" w:hAnsi="GHEA Grapalat" w:cs="Sylfaen"/>
          <w:b/>
          <w:lang w:val="hy-AM"/>
        </w:rPr>
      </w:pPr>
    </w:p>
    <w:p w14:paraId="438214D8" w14:textId="40F8D597" w:rsidR="0019138A" w:rsidRPr="00C032F4" w:rsidRDefault="0019138A" w:rsidP="00AA0C89">
      <w:pPr>
        <w:pStyle w:val="BodyTextIndent3"/>
        <w:spacing w:line="240" w:lineRule="auto"/>
        <w:jc w:val="right"/>
        <w:rPr>
          <w:rFonts w:ascii="GHEA Grapalat" w:hAnsi="GHEA Grapalat" w:cs="Sylfaen"/>
          <w:b/>
          <w:lang w:val="hy-AM"/>
        </w:rPr>
      </w:pPr>
    </w:p>
    <w:p w14:paraId="2526C6CB" w14:textId="5BA5116B" w:rsidR="00973D3D" w:rsidRPr="00C032F4" w:rsidRDefault="00973D3D" w:rsidP="00AA0C89">
      <w:pPr>
        <w:pStyle w:val="BodyTextIndent3"/>
        <w:spacing w:line="240" w:lineRule="auto"/>
        <w:jc w:val="right"/>
        <w:rPr>
          <w:rFonts w:ascii="GHEA Grapalat" w:hAnsi="GHEA Grapalat" w:cs="Sylfaen"/>
          <w:b/>
          <w:lang w:val="hy-AM"/>
        </w:rPr>
      </w:pPr>
    </w:p>
    <w:p w14:paraId="669A0E22" w14:textId="3F1D2D81" w:rsidR="00973D3D" w:rsidRPr="00C032F4" w:rsidRDefault="00973D3D" w:rsidP="00AA0C89">
      <w:pPr>
        <w:pStyle w:val="BodyTextIndent3"/>
        <w:spacing w:line="240" w:lineRule="auto"/>
        <w:jc w:val="right"/>
        <w:rPr>
          <w:rFonts w:ascii="GHEA Grapalat" w:hAnsi="GHEA Grapalat" w:cs="Sylfaen"/>
          <w:b/>
          <w:lang w:val="hy-AM"/>
        </w:rPr>
      </w:pPr>
    </w:p>
    <w:p w14:paraId="5D679111" w14:textId="693525E5" w:rsidR="00973D3D" w:rsidRPr="00C032F4" w:rsidRDefault="00973D3D" w:rsidP="00AA0C89">
      <w:pPr>
        <w:pStyle w:val="BodyTextIndent3"/>
        <w:spacing w:line="240" w:lineRule="auto"/>
        <w:jc w:val="right"/>
        <w:rPr>
          <w:rFonts w:ascii="GHEA Grapalat" w:hAnsi="GHEA Grapalat" w:cs="Sylfaen"/>
          <w:b/>
          <w:lang w:val="hy-AM"/>
        </w:rPr>
      </w:pPr>
    </w:p>
    <w:p w14:paraId="36FBB189" w14:textId="77777777" w:rsidR="00973D3D" w:rsidRPr="00C032F4" w:rsidRDefault="00973D3D" w:rsidP="00AA0C89">
      <w:pPr>
        <w:pStyle w:val="BodyTextIndent3"/>
        <w:spacing w:line="240" w:lineRule="auto"/>
        <w:jc w:val="right"/>
        <w:rPr>
          <w:rFonts w:ascii="GHEA Grapalat" w:hAnsi="GHEA Grapalat" w:cs="Sylfaen"/>
          <w:b/>
          <w:lang w:val="hy-AM"/>
        </w:rPr>
      </w:pPr>
    </w:p>
    <w:p w14:paraId="289D1A98" w14:textId="77777777" w:rsidR="0019138A" w:rsidRPr="00C032F4" w:rsidRDefault="0019138A" w:rsidP="00AA0C89">
      <w:pPr>
        <w:pStyle w:val="BodyTextIndent3"/>
        <w:spacing w:line="240" w:lineRule="auto"/>
        <w:jc w:val="right"/>
        <w:rPr>
          <w:rFonts w:ascii="GHEA Grapalat" w:hAnsi="GHEA Grapalat" w:cs="Sylfaen"/>
          <w:b/>
          <w:lang w:val="hy-AM"/>
        </w:rPr>
      </w:pPr>
    </w:p>
    <w:p w14:paraId="01FFAB57" w14:textId="77777777" w:rsidR="0019138A" w:rsidRPr="00C032F4" w:rsidRDefault="0019138A" w:rsidP="00AA0C89">
      <w:pPr>
        <w:pStyle w:val="BodyTextIndent3"/>
        <w:spacing w:line="240" w:lineRule="auto"/>
        <w:jc w:val="right"/>
        <w:rPr>
          <w:rFonts w:ascii="GHEA Grapalat" w:hAnsi="GHEA Grapalat" w:cs="Sylfaen"/>
          <w:b/>
          <w:lang w:val="hy-AM"/>
        </w:rPr>
      </w:pPr>
    </w:p>
    <w:p w14:paraId="2ABC429A" w14:textId="77777777" w:rsidR="0019138A" w:rsidRPr="00C032F4" w:rsidRDefault="0019138A" w:rsidP="00AA0C89">
      <w:pPr>
        <w:pStyle w:val="BodyTextIndent3"/>
        <w:spacing w:line="240" w:lineRule="auto"/>
        <w:jc w:val="right"/>
        <w:rPr>
          <w:rFonts w:ascii="GHEA Grapalat" w:hAnsi="GHEA Grapalat" w:cs="Sylfaen"/>
          <w:b/>
          <w:lang w:val="hy-AM"/>
        </w:rPr>
      </w:pPr>
    </w:p>
    <w:p w14:paraId="648EF8D9" w14:textId="77777777" w:rsidR="0019138A" w:rsidRPr="00C032F4" w:rsidRDefault="0019138A" w:rsidP="0019138A">
      <w:pPr>
        <w:rPr>
          <w:lang w:val="hy-AM"/>
        </w:rPr>
      </w:pPr>
    </w:p>
    <w:p w14:paraId="5BED97B7" w14:textId="77777777" w:rsidR="0019138A" w:rsidRPr="00C032F4" w:rsidRDefault="0019138A" w:rsidP="0019138A">
      <w:pPr>
        <w:rPr>
          <w:lang w:val="hy-AM"/>
        </w:rPr>
      </w:pPr>
    </w:p>
    <w:p w14:paraId="169DCD55" w14:textId="77777777" w:rsidR="0019138A" w:rsidRPr="00C032F4"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Pr="00C032F4"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C032F4" w:rsidRDefault="0019138A" w:rsidP="0019138A">
      <w:pPr>
        <w:pStyle w:val="Heading3"/>
        <w:spacing w:line="240" w:lineRule="auto"/>
        <w:ind w:firstLine="567"/>
        <w:jc w:val="right"/>
        <w:rPr>
          <w:rFonts w:ascii="GHEA Grapalat" w:hAnsi="GHEA Grapalat" w:cs="Arial"/>
          <w:b/>
          <w:i w:val="0"/>
          <w:lang w:val="hy-AM"/>
        </w:rPr>
      </w:pPr>
      <w:r w:rsidRPr="00C032F4">
        <w:rPr>
          <w:rFonts w:ascii="GHEA Grapalat" w:hAnsi="GHEA Grapalat" w:cs="Sylfaen"/>
          <w:b/>
          <w:i w:val="0"/>
          <w:lang w:val="hy-AM"/>
        </w:rPr>
        <w:t>Հավելված</w:t>
      </w:r>
      <w:r w:rsidRPr="00C032F4">
        <w:rPr>
          <w:rFonts w:ascii="GHEA Grapalat" w:hAnsi="GHEA Grapalat" w:cs="Arial"/>
          <w:b/>
          <w:i w:val="0"/>
          <w:lang w:val="hy-AM"/>
        </w:rPr>
        <w:t xml:space="preserve"> 1.</w:t>
      </w:r>
      <w:r w:rsidR="001211AD" w:rsidRPr="00C032F4">
        <w:rPr>
          <w:rFonts w:ascii="GHEA Grapalat" w:hAnsi="GHEA Grapalat" w:cs="Arial"/>
          <w:b/>
          <w:i w:val="0"/>
          <w:lang w:val="hy-AM"/>
        </w:rPr>
        <w:t>1</w:t>
      </w:r>
    </w:p>
    <w:p w14:paraId="5EDE9608" w14:textId="2D7E8707" w:rsidR="0019138A" w:rsidRPr="00C032F4" w:rsidRDefault="0019138A" w:rsidP="0019138A">
      <w:pPr>
        <w:pStyle w:val="BodyTextIndent3"/>
        <w:spacing w:line="240" w:lineRule="auto"/>
        <w:jc w:val="right"/>
        <w:rPr>
          <w:rFonts w:ascii="GHEA Grapalat" w:hAnsi="GHEA Grapalat" w:cs="Arial"/>
          <w:b/>
          <w:lang w:val="hy-AM"/>
        </w:rPr>
      </w:pPr>
      <w:r w:rsidRPr="00C032F4">
        <w:rPr>
          <w:rFonts w:ascii="GHEA Grapalat" w:hAnsi="GHEA Grapalat"/>
          <w:sz w:val="24"/>
          <w:szCs w:val="24"/>
          <w:lang w:val="hy-AM"/>
        </w:rPr>
        <w:t>«</w:t>
      </w:r>
      <w:r w:rsidR="00476C24">
        <w:rPr>
          <w:rFonts w:ascii="GHEA Grapalat" w:hAnsi="GHEA Grapalat"/>
          <w:b/>
          <w:lang w:val="hy-AM"/>
        </w:rPr>
        <w:t>ԵՔ-ԳՀԽԾՁԲ-</w:t>
      </w:r>
      <w:r w:rsidR="000003D2">
        <w:rPr>
          <w:rFonts w:ascii="GHEA Grapalat" w:hAnsi="GHEA Grapalat"/>
          <w:b/>
          <w:lang w:val="hy-AM"/>
        </w:rPr>
        <w:t>26/4</w:t>
      </w:r>
      <w:r w:rsidRPr="00C032F4">
        <w:rPr>
          <w:rFonts w:ascii="GHEA Grapalat" w:hAnsi="GHEA Grapalat"/>
          <w:sz w:val="24"/>
          <w:szCs w:val="24"/>
          <w:lang w:val="hy-AM"/>
        </w:rPr>
        <w:t>»</w:t>
      </w:r>
      <w:r w:rsidRPr="00C032F4">
        <w:rPr>
          <w:rFonts w:ascii="GHEA Grapalat" w:hAnsi="GHEA Grapalat" w:cs="Sylfaen"/>
          <w:b/>
          <w:lang w:val="hy-AM"/>
        </w:rPr>
        <w:t>*</w:t>
      </w:r>
      <w:r w:rsidRPr="00C032F4">
        <w:rPr>
          <w:rFonts w:ascii="GHEA Grapalat" w:hAnsi="GHEA Grapalat"/>
          <w:b/>
          <w:lang w:val="hy-AM"/>
        </w:rPr>
        <w:t xml:space="preserve">  </w:t>
      </w:r>
      <w:r w:rsidRPr="00C032F4">
        <w:rPr>
          <w:rFonts w:ascii="GHEA Grapalat" w:hAnsi="GHEA Grapalat" w:cs="Sylfaen"/>
          <w:b/>
          <w:lang w:val="hy-AM"/>
        </w:rPr>
        <w:t>ծածկագրով</w:t>
      </w:r>
    </w:p>
    <w:p w14:paraId="1C2E90BE" w14:textId="55545782" w:rsidR="0019138A" w:rsidRPr="00C032F4" w:rsidRDefault="006D67EF" w:rsidP="0019138A">
      <w:pPr>
        <w:pStyle w:val="BodyTextIndent3"/>
        <w:spacing w:line="240" w:lineRule="auto"/>
        <w:jc w:val="right"/>
        <w:rPr>
          <w:rFonts w:ascii="GHEA Grapalat" w:hAnsi="GHEA Grapalat" w:cs="Arial"/>
          <w:b/>
          <w:lang w:val="hy-AM"/>
        </w:rPr>
      </w:pPr>
      <w:r w:rsidRPr="00C032F4">
        <w:rPr>
          <w:rFonts w:ascii="GHEA Grapalat" w:hAnsi="GHEA Grapalat" w:cs="Sylfaen"/>
          <w:b/>
          <w:lang w:val="hy-AM"/>
        </w:rPr>
        <w:t>գնանշման հարցման</w:t>
      </w:r>
      <w:r w:rsidRPr="00C032F4">
        <w:rPr>
          <w:rFonts w:ascii="GHEA Grapalat" w:hAnsi="GHEA Grapalat" w:cs="Arial"/>
          <w:b/>
          <w:lang w:val="hy-AM"/>
        </w:rPr>
        <w:t xml:space="preserve"> </w:t>
      </w:r>
      <w:r w:rsidR="0019138A" w:rsidRPr="00C032F4">
        <w:rPr>
          <w:rFonts w:ascii="GHEA Grapalat" w:hAnsi="GHEA Grapalat" w:cs="Sylfaen"/>
          <w:b/>
          <w:lang w:val="hy-AM"/>
        </w:rPr>
        <w:t>հրավերի</w:t>
      </w:r>
    </w:p>
    <w:p w14:paraId="417388B6" w14:textId="77777777" w:rsidR="0019138A" w:rsidRPr="00C032F4" w:rsidRDefault="0019138A" w:rsidP="0019138A">
      <w:pPr>
        <w:rPr>
          <w:lang w:val="hy-AM"/>
        </w:rPr>
      </w:pPr>
    </w:p>
    <w:p w14:paraId="08509718" w14:textId="77777777" w:rsidR="0019138A" w:rsidRPr="00C032F4" w:rsidRDefault="0019138A" w:rsidP="0019138A">
      <w:pPr>
        <w:rPr>
          <w:lang w:val="hy-AM"/>
        </w:rPr>
      </w:pPr>
    </w:p>
    <w:p w14:paraId="16C1398E" w14:textId="77777777" w:rsidR="0019138A" w:rsidRPr="00C032F4" w:rsidRDefault="0019138A" w:rsidP="0019138A">
      <w:pPr>
        <w:rPr>
          <w:lang w:val="hy-AM"/>
        </w:rPr>
      </w:pPr>
    </w:p>
    <w:p w14:paraId="43E4308A" w14:textId="77777777" w:rsidR="0019138A" w:rsidRPr="00C032F4"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C032F4" w:rsidRDefault="0019138A" w:rsidP="0019138A">
      <w:pPr>
        <w:ind w:left="-66"/>
        <w:jc w:val="center"/>
        <w:rPr>
          <w:rFonts w:ascii="GHEA Grapalat" w:hAnsi="GHEA Grapalat"/>
          <w:b/>
          <w:sz w:val="20"/>
          <w:lang w:val="hy-AM"/>
        </w:rPr>
      </w:pPr>
      <w:r w:rsidRPr="00C032F4">
        <w:rPr>
          <w:rFonts w:ascii="GHEA Grapalat" w:hAnsi="GHEA Grapalat"/>
          <w:b/>
          <w:sz w:val="20"/>
          <w:lang w:val="hy-AM"/>
        </w:rPr>
        <w:t>ՏԵՂԵԿԱՏՎՈՒԹՅՈՒՆ</w:t>
      </w:r>
    </w:p>
    <w:p w14:paraId="050128C6" w14:textId="77777777" w:rsidR="0019138A" w:rsidRPr="00C032F4" w:rsidRDefault="0019138A" w:rsidP="0019138A">
      <w:pPr>
        <w:ind w:left="-66"/>
        <w:jc w:val="center"/>
        <w:rPr>
          <w:rFonts w:ascii="GHEA Grapalat" w:hAnsi="GHEA Grapalat"/>
          <w:b/>
          <w:sz w:val="20"/>
          <w:lang w:val="hy-AM"/>
        </w:rPr>
      </w:pPr>
      <w:r w:rsidRPr="00C032F4">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C032F4" w:rsidRDefault="0019138A" w:rsidP="0019138A">
      <w:pPr>
        <w:ind w:left="-66"/>
        <w:jc w:val="center"/>
        <w:rPr>
          <w:rFonts w:ascii="GHEA Grapalat" w:hAnsi="GHEA Grapalat"/>
          <w:b/>
          <w:sz w:val="20"/>
          <w:lang w:val="hy-AM"/>
        </w:rPr>
      </w:pPr>
    </w:p>
    <w:p w14:paraId="62116936" w14:textId="77777777" w:rsidR="0019138A" w:rsidRPr="00C032F4" w:rsidRDefault="0019138A" w:rsidP="0019138A">
      <w:pPr>
        <w:ind w:left="-66"/>
        <w:jc w:val="center"/>
        <w:rPr>
          <w:rFonts w:ascii="GHEA Grapalat" w:hAnsi="GHEA Grapalat" w:cs="Sylfaen"/>
          <w:b/>
          <w:sz w:val="20"/>
          <w:szCs w:val="20"/>
          <w:lang w:val="hy-AM"/>
        </w:rPr>
      </w:pPr>
      <w:r w:rsidRPr="00C032F4">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C032F4" w14:paraId="582D01A9" w14:textId="77777777" w:rsidTr="008A4BAB">
        <w:trPr>
          <w:cantSplit/>
          <w:trHeight w:val="222"/>
        </w:trPr>
        <w:tc>
          <w:tcPr>
            <w:tcW w:w="727" w:type="dxa"/>
            <w:vMerge w:val="restart"/>
            <w:vAlign w:val="center"/>
          </w:tcPr>
          <w:p w14:paraId="50FE38C6" w14:textId="77777777" w:rsidR="0019138A" w:rsidRPr="00C032F4" w:rsidRDefault="0019138A" w:rsidP="00DC0D0F">
            <w:pPr>
              <w:jc w:val="center"/>
              <w:rPr>
                <w:rFonts w:ascii="GHEA Grapalat" w:hAnsi="GHEA Grapalat"/>
                <w:sz w:val="20"/>
                <w:lang w:val="hy-AM"/>
              </w:rPr>
            </w:pPr>
            <w:r w:rsidRPr="00C032F4">
              <w:rPr>
                <w:rFonts w:ascii="GHEA Grapalat" w:hAnsi="GHEA Grapalat"/>
                <w:b/>
                <w:bCs/>
                <w:sz w:val="16"/>
                <w:szCs w:val="18"/>
                <w:lang w:val="es-ES"/>
              </w:rPr>
              <w:t>հ/հ</w:t>
            </w:r>
            <w:r w:rsidRPr="00C032F4">
              <w:rPr>
                <w:rFonts w:ascii="GHEA Grapalat" w:hAnsi="GHEA Grapalat"/>
                <w:sz w:val="20"/>
                <w:lang w:val="hy-AM"/>
              </w:rPr>
              <w:t xml:space="preserve"> </w:t>
            </w:r>
          </w:p>
        </w:tc>
        <w:tc>
          <w:tcPr>
            <w:tcW w:w="9838" w:type="dxa"/>
            <w:gridSpan w:val="4"/>
            <w:vAlign w:val="center"/>
          </w:tcPr>
          <w:p w14:paraId="43D4DCF2" w14:textId="77777777" w:rsidR="0019138A" w:rsidRPr="00C032F4" w:rsidRDefault="0019138A"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Հիմնական</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աշխատակազմում</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ներառված</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մասնագետների</w:t>
            </w:r>
            <w:proofErr w:type="spellEnd"/>
          </w:p>
        </w:tc>
      </w:tr>
      <w:tr w:rsidR="00CA14D6" w:rsidRPr="00C032F4" w14:paraId="50AC9B48" w14:textId="77777777" w:rsidTr="008A4BAB">
        <w:trPr>
          <w:cantSplit/>
          <w:trHeight w:val="315"/>
        </w:trPr>
        <w:tc>
          <w:tcPr>
            <w:tcW w:w="727" w:type="dxa"/>
            <w:vMerge/>
            <w:vAlign w:val="center"/>
          </w:tcPr>
          <w:p w14:paraId="51A590C0" w14:textId="77777777" w:rsidR="00CA14D6" w:rsidRPr="00C032F4"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C032F4"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անունը</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Pr="00C032F4"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Որակավորումը</w:t>
            </w:r>
            <w:proofErr w:type="spellEnd"/>
          </w:p>
          <w:p w14:paraId="708E5E78" w14:textId="2A4A997E" w:rsidR="00CA14D6" w:rsidRPr="00C032F4" w:rsidRDefault="00CA14D6" w:rsidP="00DC0D0F">
            <w:pPr>
              <w:jc w:val="center"/>
              <w:rPr>
                <w:rFonts w:ascii="GHEA Grapalat" w:hAnsi="GHEA Grapalat"/>
                <w:b/>
                <w:bCs/>
                <w:i/>
                <w:iCs/>
                <w:sz w:val="16"/>
                <w:szCs w:val="18"/>
                <w:lang w:val="es-ES"/>
              </w:rPr>
            </w:pPr>
            <w:r w:rsidRPr="00C032F4">
              <w:rPr>
                <w:rFonts w:ascii="GHEA Grapalat" w:hAnsi="GHEA Grapalat"/>
                <w:b/>
                <w:bCs/>
                <w:i/>
                <w:iCs/>
                <w:color w:val="FF0000"/>
                <w:sz w:val="18"/>
                <w:szCs w:val="20"/>
                <w:lang w:val="es-ES"/>
              </w:rPr>
              <w:t>/</w:t>
            </w:r>
            <w:proofErr w:type="spellStart"/>
            <w:r w:rsidRPr="00C032F4">
              <w:rPr>
                <w:rFonts w:ascii="GHEA Grapalat" w:hAnsi="GHEA Grapalat"/>
                <w:b/>
                <w:bCs/>
                <w:i/>
                <w:iCs/>
                <w:color w:val="FF0000"/>
                <w:sz w:val="18"/>
                <w:szCs w:val="20"/>
                <w:lang w:val="es-ES"/>
              </w:rPr>
              <w:t>համաձայն</w:t>
            </w:r>
            <w:proofErr w:type="spellEnd"/>
            <w:r w:rsidRPr="00C032F4">
              <w:rPr>
                <w:rFonts w:ascii="GHEA Grapalat" w:hAnsi="GHEA Grapalat"/>
                <w:b/>
                <w:bCs/>
                <w:i/>
                <w:iCs/>
                <w:color w:val="FF0000"/>
                <w:sz w:val="18"/>
                <w:szCs w:val="20"/>
                <w:lang w:val="es-ES"/>
              </w:rPr>
              <w:t xml:space="preserve"> ՀՀ </w:t>
            </w:r>
            <w:proofErr w:type="spellStart"/>
            <w:r w:rsidRPr="00C032F4">
              <w:rPr>
                <w:rFonts w:ascii="GHEA Grapalat" w:hAnsi="GHEA Grapalat"/>
                <w:b/>
                <w:bCs/>
                <w:i/>
                <w:iCs/>
                <w:color w:val="FF0000"/>
                <w:sz w:val="18"/>
                <w:szCs w:val="20"/>
                <w:lang w:val="es-ES"/>
              </w:rPr>
              <w:t>քաղաքաշինության</w:t>
            </w:r>
            <w:proofErr w:type="spellEnd"/>
            <w:r w:rsidRPr="00C032F4">
              <w:rPr>
                <w:rFonts w:ascii="GHEA Grapalat" w:hAnsi="GHEA Grapalat"/>
                <w:b/>
                <w:bCs/>
                <w:i/>
                <w:iCs/>
                <w:color w:val="FF0000"/>
                <w:sz w:val="18"/>
                <w:szCs w:val="20"/>
                <w:lang w:val="es-ES"/>
              </w:rPr>
              <w:t xml:space="preserve"> </w:t>
            </w:r>
            <w:proofErr w:type="spellStart"/>
            <w:r w:rsidRPr="00C032F4">
              <w:rPr>
                <w:rFonts w:ascii="GHEA Grapalat" w:hAnsi="GHEA Grapalat"/>
                <w:b/>
                <w:bCs/>
                <w:i/>
                <w:iCs/>
                <w:color w:val="FF0000"/>
                <w:sz w:val="18"/>
                <w:szCs w:val="20"/>
                <w:lang w:val="es-ES"/>
              </w:rPr>
              <w:t>կոմիտեի</w:t>
            </w:r>
            <w:proofErr w:type="spellEnd"/>
            <w:r w:rsidRPr="00C032F4">
              <w:rPr>
                <w:rFonts w:ascii="GHEA Grapalat" w:hAnsi="GHEA Grapalat"/>
                <w:b/>
                <w:bCs/>
                <w:i/>
                <w:iCs/>
                <w:color w:val="FF0000"/>
                <w:sz w:val="18"/>
                <w:szCs w:val="20"/>
                <w:lang w:val="es-ES"/>
              </w:rPr>
              <w:t xml:space="preserve"> </w:t>
            </w:r>
            <w:proofErr w:type="spellStart"/>
            <w:r w:rsidRPr="00C032F4">
              <w:rPr>
                <w:rFonts w:ascii="GHEA Grapalat" w:hAnsi="GHEA Grapalat"/>
                <w:b/>
                <w:bCs/>
                <w:i/>
                <w:iCs/>
                <w:color w:val="FF0000"/>
                <w:sz w:val="18"/>
                <w:szCs w:val="20"/>
                <w:lang w:val="es-ES"/>
              </w:rPr>
              <w:t>կողմից</w:t>
            </w:r>
            <w:proofErr w:type="spellEnd"/>
            <w:r w:rsidRPr="00C032F4">
              <w:rPr>
                <w:rFonts w:ascii="GHEA Grapalat" w:hAnsi="GHEA Grapalat"/>
                <w:b/>
                <w:bCs/>
                <w:i/>
                <w:iCs/>
                <w:color w:val="FF0000"/>
                <w:sz w:val="18"/>
                <w:szCs w:val="20"/>
                <w:lang w:val="es-ES"/>
              </w:rPr>
              <w:t xml:space="preserve"> </w:t>
            </w:r>
            <w:proofErr w:type="spellStart"/>
            <w:r w:rsidRPr="00C032F4">
              <w:rPr>
                <w:rFonts w:ascii="GHEA Grapalat" w:hAnsi="GHEA Grapalat"/>
                <w:b/>
                <w:bCs/>
                <w:i/>
                <w:iCs/>
                <w:color w:val="FF0000"/>
                <w:sz w:val="18"/>
                <w:szCs w:val="20"/>
                <w:lang w:val="es-ES"/>
              </w:rPr>
              <w:t>տրամադրվող</w:t>
            </w:r>
            <w:proofErr w:type="spellEnd"/>
            <w:r w:rsidRPr="00C032F4">
              <w:rPr>
                <w:rFonts w:ascii="GHEA Grapalat" w:hAnsi="GHEA Grapalat"/>
                <w:b/>
                <w:bCs/>
                <w:i/>
                <w:iCs/>
                <w:color w:val="FF0000"/>
                <w:sz w:val="18"/>
                <w:szCs w:val="20"/>
                <w:lang w:val="es-ES"/>
              </w:rPr>
              <w:t xml:space="preserve"> </w:t>
            </w:r>
            <w:proofErr w:type="spellStart"/>
            <w:r w:rsidRPr="00C032F4">
              <w:rPr>
                <w:rFonts w:ascii="GHEA Grapalat" w:hAnsi="GHEA Grapalat"/>
                <w:b/>
                <w:bCs/>
                <w:i/>
                <w:iCs/>
                <w:color w:val="FF0000"/>
                <w:sz w:val="18"/>
                <w:szCs w:val="20"/>
                <w:lang w:val="es-ES"/>
              </w:rPr>
              <w:t>հավաստագրի</w:t>
            </w:r>
            <w:proofErr w:type="spellEnd"/>
            <w:r w:rsidRPr="00C032F4">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C032F4"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աշխատանքային</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փորձը</w:t>
            </w:r>
            <w:proofErr w:type="spellEnd"/>
          </w:p>
        </w:tc>
      </w:tr>
      <w:tr w:rsidR="00CA14D6" w:rsidRPr="0091171C" w14:paraId="1F4E8CCA" w14:textId="77777777" w:rsidTr="008A4BAB">
        <w:trPr>
          <w:cantSplit/>
          <w:trHeight w:val="313"/>
        </w:trPr>
        <w:tc>
          <w:tcPr>
            <w:tcW w:w="727" w:type="dxa"/>
            <w:vMerge/>
            <w:vAlign w:val="center"/>
          </w:tcPr>
          <w:p w14:paraId="08CDFF70" w14:textId="77777777" w:rsidR="00CA14D6" w:rsidRPr="00C032F4"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C032F4"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C032F4"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C032F4" w:rsidDel="00B57526"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C032F4" w:rsidDel="00B57526"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գործունեության</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ոլորտը</w:t>
            </w:r>
            <w:proofErr w:type="spellEnd"/>
            <w:r w:rsidRPr="00C032F4">
              <w:rPr>
                <w:rFonts w:ascii="GHEA Grapalat" w:hAnsi="GHEA Grapalat"/>
                <w:b/>
                <w:bCs/>
                <w:sz w:val="16"/>
                <w:szCs w:val="18"/>
                <w:lang w:val="es-ES"/>
              </w:rPr>
              <w:t xml:space="preserve"> և </w:t>
            </w:r>
            <w:proofErr w:type="spellStart"/>
            <w:r w:rsidRPr="00C032F4">
              <w:rPr>
                <w:rFonts w:ascii="GHEA Grapalat" w:hAnsi="GHEA Grapalat"/>
                <w:b/>
                <w:bCs/>
                <w:sz w:val="16"/>
                <w:szCs w:val="18"/>
                <w:lang w:val="es-ES"/>
              </w:rPr>
              <w:t>կատարած</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աշխատանքը</w:t>
            </w:r>
            <w:proofErr w:type="spellEnd"/>
          </w:p>
        </w:tc>
      </w:tr>
      <w:tr w:rsidR="00CA14D6" w:rsidRPr="0091171C" w14:paraId="7D40508B" w14:textId="77777777" w:rsidTr="008A4BAB">
        <w:trPr>
          <w:cantSplit/>
          <w:trHeight w:val="287"/>
        </w:trPr>
        <w:tc>
          <w:tcPr>
            <w:tcW w:w="727" w:type="dxa"/>
          </w:tcPr>
          <w:p w14:paraId="237BEE90" w14:textId="77777777" w:rsidR="00CA14D6" w:rsidRPr="00C032F4" w:rsidRDefault="00CA14D6" w:rsidP="00DC0D0F">
            <w:pPr>
              <w:jc w:val="center"/>
              <w:rPr>
                <w:rFonts w:ascii="GHEA Grapalat" w:hAnsi="GHEA Grapalat"/>
                <w:sz w:val="20"/>
                <w:lang w:val="es-ES"/>
              </w:rPr>
            </w:pPr>
          </w:p>
        </w:tc>
        <w:tc>
          <w:tcPr>
            <w:tcW w:w="2348" w:type="dxa"/>
          </w:tcPr>
          <w:p w14:paraId="647BC13C" w14:textId="77777777" w:rsidR="00CA14D6" w:rsidRPr="00C032F4" w:rsidRDefault="00CA14D6" w:rsidP="00DC0D0F">
            <w:pPr>
              <w:jc w:val="center"/>
              <w:rPr>
                <w:rFonts w:ascii="GHEA Grapalat" w:hAnsi="GHEA Grapalat"/>
                <w:sz w:val="20"/>
                <w:lang w:val="hy-AM"/>
              </w:rPr>
            </w:pPr>
          </w:p>
        </w:tc>
        <w:tc>
          <w:tcPr>
            <w:tcW w:w="1878" w:type="dxa"/>
          </w:tcPr>
          <w:p w14:paraId="7AB0FA1A" w14:textId="77777777" w:rsidR="00CA14D6" w:rsidRPr="00C032F4" w:rsidRDefault="00CA14D6" w:rsidP="00DC0D0F">
            <w:pPr>
              <w:jc w:val="center"/>
              <w:rPr>
                <w:rFonts w:ascii="GHEA Grapalat" w:hAnsi="GHEA Grapalat"/>
                <w:sz w:val="20"/>
                <w:lang w:val="hy-AM"/>
              </w:rPr>
            </w:pPr>
          </w:p>
        </w:tc>
        <w:tc>
          <w:tcPr>
            <w:tcW w:w="2582" w:type="dxa"/>
          </w:tcPr>
          <w:p w14:paraId="7277B971" w14:textId="77777777" w:rsidR="00CA14D6" w:rsidRPr="00C032F4" w:rsidRDefault="00CA14D6" w:rsidP="00DC0D0F">
            <w:pPr>
              <w:jc w:val="center"/>
              <w:rPr>
                <w:rFonts w:ascii="GHEA Grapalat" w:hAnsi="GHEA Grapalat"/>
                <w:sz w:val="20"/>
                <w:lang w:val="hy-AM"/>
              </w:rPr>
            </w:pPr>
          </w:p>
        </w:tc>
        <w:tc>
          <w:tcPr>
            <w:tcW w:w="3028" w:type="dxa"/>
          </w:tcPr>
          <w:p w14:paraId="761229F2" w14:textId="77777777" w:rsidR="00CA14D6" w:rsidRPr="00C032F4" w:rsidRDefault="00CA14D6" w:rsidP="00DC0D0F">
            <w:pPr>
              <w:jc w:val="center"/>
              <w:rPr>
                <w:rFonts w:ascii="GHEA Grapalat" w:hAnsi="GHEA Grapalat"/>
                <w:sz w:val="20"/>
                <w:lang w:val="hy-AM"/>
              </w:rPr>
            </w:pPr>
          </w:p>
        </w:tc>
      </w:tr>
      <w:tr w:rsidR="00CA14D6" w:rsidRPr="0091171C" w14:paraId="731E0D7B" w14:textId="77777777" w:rsidTr="008A4BAB">
        <w:trPr>
          <w:cantSplit/>
          <w:trHeight w:val="274"/>
        </w:trPr>
        <w:tc>
          <w:tcPr>
            <w:tcW w:w="727" w:type="dxa"/>
          </w:tcPr>
          <w:p w14:paraId="275ED20B" w14:textId="77777777" w:rsidR="00CA14D6" w:rsidRPr="00C032F4" w:rsidRDefault="00CA14D6" w:rsidP="00DC0D0F">
            <w:pPr>
              <w:jc w:val="center"/>
              <w:rPr>
                <w:rFonts w:ascii="GHEA Grapalat" w:hAnsi="GHEA Grapalat"/>
                <w:sz w:val="20"/>
                <w:lang w:val="es-ES"/>
              </w:rPr>
            </w:pPr>
          </w:p>
        </w:tc>
        <w:tc>
          <w:tcPr>
            <w:tcW w:w="2348" w:type="dxa"/>
          </w:tcPr>
          <w:p w14:paraId="7BACB90C" w14:textId="77777777" w:rsidR="00CA14D6" w:rsidRPr="00C032F4" w:rsidRDefault="00CA14D6" w:rsidP="00DC0D0F">
            <w:pPr>
              <w:jc w:val="center"/>
              <w:rPr>
                <w:rFonts w:ascii="GHEA Grapalat" w:hAnsi="GHEA Grapalat"/>
                <w:sz w:val="20"/>
                <w:lang w:val="hy-AM"/>
              </w:rPr>
            </w:pPr>
          </w:p>
        </w:tc>
        <w:tc>
          <w:tcPr>
            <w:tcW w:w="1878" w:type="dxa"/>
          </w:tcPr>
          <w:p w14:paraId="2C440562" w14:textId="77777777" w:rsidR="00CA14D6" w:rsidRPr="00C032F4" w:rsidRDefault="00CA14D6" w:rsidP="00DC0D0F">
            <w:pPr>
              <w:jc w:val="center"/>
              <w:rPr>
                <w:rFonts w:ascii="GHEA Grapalat" w:hAnsi="GHEA Grapalat"/>
                <w:sz w:val="20"/>
                <w:lang w:val="hy-AM"/>
              </w:rPr>
            </w:pPr>
          </w:p>
        </w:tc>
        <w:tc>
          <w:tcPr>
            <w:tcW w:w="2582" w:type="dxa"/>
          </w:tcPr>
          <w:p w14:paraId="488F5C8A" w14:textId="77777777" w:rsidR="00CA14D6" w:rsidRPr="00C032F4" w:rsidRDefault="00CA14D6" w:rsidP="00DC0D0F">
            <w:pPr>
              <w:jc w:val="center"/>
              <w:rPr>
                <w:rFonts w:ascii="GHEA Grapalat" w:hAnsi="GHEA Grapalat"/>
                <w:sz w:val="20"/>
                <w:lang w:val="hy-AM"/>
              </w:rPr>
            </w:pPr>
          </w:p>
        </w:tc>
        <w:tc>
          <w:tcPr>
            <w:tcW w:w="3028" w:type="dxa"/>
          </w:tcPr>
          <w:p w14:paraId="3EDDEF1A" w14:textId="77777777" w:rsidR="00CA14D6" w:rsidRPr="00C032F4" w:rsidRDefault="00CA14D6" w:rsidP="00DC0D0F">
            <w:pPr>
              <w:jc w:val="center"/>
              <w:rPr>
                <w:rFonts w:ascii="GHEA Grapalat" w:hAnsi="GHEA Grapalat"/>
                <w:sz w:val="20"/>
                <w:lang w:val="hy-AM"/>
              </w:rPr>
            </w:pPr>
          </w:p>
        </w:tc>
      </w:tr>
      <w:tr w:rsidR="00CA14D6" w:rsidRPr="0091171C" w14:paraId="3E64B2E6" w14:textId="77777777" w:rsidTr="008A4BAB">
        <w:trPr>
          <w:cantSplit/>
          <w:trHeight w:val="274"/>
        </w:trPr>
        <w:tc>
          <w:tcPr>
            <w:tcW w:w="727" w:type="dxa"/>
          </w:tcPr>
          <w:p w14:paraId="62F82A48" w14:textId="77777777" w:rsidR="00CA14D6" w:rsidRPr="00C032F4" w:rsidRDefault="00CA14D6" w:rsidP="00DC0D0F">
            <w:pPr>
              <w:jc w:val="center"/>
              <w:rPr>
                <w:rFonts w:ascii="GHEA Grapalat" w:hAnsi="GHEA Grapalat"/>
                <w:sz w:val="20"/>
                <w:lang w:val="es-ES"/>
              </w:rPr>
            </w:pPr>
          </w:p>
        </w:tc>
        <w:tc>
          <w:tcPr>
            <w:tcW w:w="2348" w:type="dxa"/>
          </w:tcPr>
          <w:p w14:paraId="657AFD12" w14:textId="77777777" w:rsidR="00CA14D6" w:rsidRPr="00C032F4" w:rsidRDefault="00CA14D6" w:rsidP="00DC0D0F">
            <w:pPr>
              <w:jc w:val="center"/>
              <w:rPr>
                <w:rFonts w:ascii="GHEA Grapalat" w:hAnsi="GHEA Grapalat"/>
                <w:sz w:val="20"/>
                <w:lang w:val="hy-AM"/>
              </w:rPr>
            </w:pPr>
          </w:p>
        </w:tc>
        <w:tc>
          <w:tcPr>
            <w:tcW w:w="1878" w:type="dxa"/>
          </w:tcPr>
          <w:p w14:paraId="3A4B917A" w14:textId="77777777" w:rsidR="00CA14D6" w:rsidRPr="00C032F4" w:rsidRDefault="00CA14D6" w:rsidP="00DC0D0F">
            <w:pPr>
              <w:jc w:val="center"/>
              <w:rPr>
                <w:rFonts w:ascii="GHEA Grapalat" w:hAnsi="GHEA Grapalat"/>
                <w:sz w:val="20"/>
                <w:lang w:val="hy-AM"/>
              </w:rPr>
            </w:pPr>
          </w:p>
        </w:tc>
        <w:tc>
          <w:tcPr>
            <w:tcW w:w="2582" w:type="dxa"/>
          </w:tcPr>
          <w:p w14:paraId="0018CB6B" w14:textId="77777777" w:rsidR="00CA14D6" w:rsidRPr="00C032F4" w:rsidRDefault="00CA14D6" w:rsidP="00DC0D0F">
            <w:pPr>
              <w:jc w:val="center"/>
              <w:rPr>
                <w:rFonts w:ascii="GHEA Grapalat" w:hAnsi="GHEA Grapalat"/>
                <w:sz w:val="20"/>
                <w:lang w:val="hy-AM"/>
              </w:rPr>
            </w:pPr>
          </w:p>
        </w:tc>
        <w:tc>
          <w:tcPr>
            <w:tcW w:w="3028" w:type="dxa"/>
          </w:tcPr>
          <w:p w14:paraId="52407008" w14:textId="77777777" w:rsidR="00CA14D6" w:rsidRPr="00C032F4" w:rsidRDefault="00CA14D6" w:rsidP="00DC0D0F">
            <w:pPr>
              <w:jc w:val="center"/>
              <w:rPr>
                <w:rFonts w:ascii="GHEA Grapalat" w:hAnsi="GHEA Grapalat"/>
                <w:sz w:val="20"/>
                <w:lang w:val="hy-AM"/>
              </w:rPr>
            </w:pPr>
          </w:p>
        </w:tc>
      </w:tr>
    </w:tbl>
    <w:p w14:paraId="3830062F" w14:textId="77777777" w:rsidR="0019138A" w:rsidRPr="00C032F4" w:rsidRDefault="0019138A" w:rsidP="0019138A">
      <w:pPr>
        <w:tabs>
          <w:tab w:val="left" w:pos="1134"/>
        </w:tabs>
        <w:ind w:firstLine="720"/>
        <w:jc w:val="both"/>
        <w:rPr>
          <w:rFonts w:ascii="GHEA Grapalat" w:hAnsi="GHEA Grapalat"/>
          <w:sz w:val="20"/>
          <w:lang w:val="es-ES"/>
        </w:rPr>
      </w:pPr>
    </w:p>
    <w:p w14:paraId="3C9E1A64" w14:textId="77777777" w:rsidR="00CA14D6" w:rsidRPr="00C032F4" w:rsidRDefault="00CA14D6" w:rsidP="0019138A">
      <w:pPr>
        <w:jc w:val="both"/>
        <w:rPr>
          <w:rFonts w:ascii="GHEA Grapalat" w:hAnsi="GHEA Grapalat" w:cs="Arial"/>
          <w:sz w:val="20"/>
          <w:szCs w:val="20"/>
          <w:lang w:val="es-ES"/>
        </w:rPr>
      </w:pPr>
    </w:p>
    <w:p w14:paraId="4A9A8C93" w14:textId="77777777" w:rsidR="00CA14D6" w:rsidRPr="00C032F4" w:rsidRDefault="00CA14D6" w:rsidP="0019138A">
      <w:pPr>
        <w:jc w:val="both"/>
        <w:rPr>
          <w:rFonts w:ascii="GHEA Grapalat" w:hAnsi="GHEA Grapalat" w:cs="Arial"/>
          <w:sz w:val="20"/>
          <w:szCs w:val="20"/>
          <w:lang w:val="es-ES"/>
        </w:rPr>
      </w:pPr>
    </w:p>
    <w:p w14:paraId="7831C064" w14:textId="77777777" w:rsidR="00CA14D6" w:rsidRPr="00C032F4" w:rsidRDefault="00CA14D6" w:rsidP="0019138A">
      <w:pPr>
        <w:jc w:val="both"/>
        <w:rPr>
          <w:rFonts w:ascii="GHEA Grapalat" w:hAnsi="GHEA Grapalat" w:cs="Arial"/>
          <w:sz w:val="20"/>
          <w:szCs w:val="20"/>
          <w:lang w:val="es-ES"/>
        </w:rPr>
      </w:pPr>
    </w:p>
    <w:p w14:paraId="758EFEA2" w14:textId="77777777" w:rsidR="00CA14D6" w:rsidRPr="00C032F4" w:rsidRDefault="00CA14D6" w:rsidP="0019138A">
      <w:pPr>
        <w:jc w:val="both"/>
        <w:rPr>
          <w:rFonts w:ascii="GHEA Grapalat" w:hAnsi="GHEA Grapalat" w:cs="Arial"/>
          <w:sz w:val="20"/>
          <w:szCs w:val="20"/>
          <w:lang w:val="es-ES"/>
        </w:rPr>
      </w:pPr>
    </w:p>
    <w:p w14:paraId="5B918009" w14:textId="03496912" w:rsidR="0019138A" w:rsidRPr="00C032F4" w:rsidRDefault="0019138A" w:rsidP="0019138A">
      <w:pPr>
        <w:jc w:val="both"/>
        <w:rPr>
          <w:rFonts w:ascii="GHEA Grapalat" w:hAnsi="GHEA Grapalat" w:cs="Arial"/>
          <w:sz w:val="20"/>
          <w:szCs w:val="20"/>
          <w:lang w:val="es-ES"/>
        </w:rPr>
      </w:pPr>
      <w:proofErr w:type="spellStart"/>
      <w:r w:rsidRPr="00C032F4">
        <w:rPr>
          <w:rFonts w:ascii="GHEA Grapalat" w:hAnsi="GHEA Grapalat" w:cs="Arial"/>
          <w:sz w:val="20"/>
          <w:szCs w:val="20"/>
          <w:lang w:val="es-ES"/>
        </w:rPr>
        <w:t>Կից</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ներկայացվում</w:t>
      </w:r>
      <w:proofErr w:type="spellEnd"/>
      <w:r w:rsidRPr="00C032F4">
        <w:rPr>
          <w:rFonts w:ascii="GHEA Grapalat" w:hAnsi="GHEA Grapalat" w:cs="Arial"/>
          <w:sz w:val="20"/>
          <w:szCs w:val="20"/>
          <w:lang w:val="es-ES"/>
        </w:rPr>
        <w:t xml:space="preserve"> է </w:t>
      </w:r>
      <w:proofErr w:type="spellStart"/>
      <w:r w:rsidRPr="00C032F4">
        <w:rPr>
          <w:rFonts w:ascii="GHEA Grapalat" w:hAnsi="GHEA Grapalat" w:cs="Arial"/>
          <w:sz w:val="20"/>
          <w:szCs w:val="20"/>
          <w:lang w:val="es-ES"/>
        </w:rPr>
        <w:t>սույն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տեղեկատվության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մեջ</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նշված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մասնագետների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հաստատած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գրավոր</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համաձայնությունները</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իրականացվելիք</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աշխատանքներում</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վերջիններիս</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ներգրավվելու</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մասին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ինչպես</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նաև</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հրավերով</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պահանջվող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փաստաթղթերը</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մասնագետների</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անձնագրերի</w:t>
      </w:r>
      <w:proofErr w:type="spellEnd"/>
      <w:r w:rsidR="00CA14D6" w:rsidRPr="00C032F4">
        <w:rPr>
          <w:rFonts w:ascii="GHEA Grapalat" w:hAnsi="GHEA Grapalat" w:cs="Arial"/>
          <w:sz w:val="20"/>
          <w:szCs w:val="20"/>
          <w:lang w:val="es-ES"/>
        </w:rPr>
        <w:t xml:space="preserve"> և </w:t>
      </w:r>
      <w:proofErr w:type="spellStart"/>
      <w:r w:rsidR="00CA14D6" w:rsidRPr="00C032F4">
        <w:rPr>
          <w:rFonts w:ascii="GHEA Grapalat" w:hAnsi="GHEA Grapalat" w:cs="Arial"/>
          <w:sz w:val="20"/>
          <w:szCs w:val="20"/>
          <w:lang w:val="es-ES"/>
        </w:rPr>
        <w:t>որակավորումը</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հավաստող</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փաստաթղթի</w:t>
      </w:r>
      <w:proofErr w:type="spellEnd"/>
      <w:r w:rsidR="00CA14D6" w:rsidRPr="00C032F4">
        <w:rPr>
          <w:rFonts w:ascii="GHEA Grapalat" w:hAnsi="GHEA Grapalat" w:cs="Arial"/>
          <w:sz w:val="20"/>
          <w:szCs w:val="20"/>
          <w:lang w:val="es-ES"/>
        </w:rPr>
        <w:t xml:space="preserve">՝ ՀՀ </w:t>
      </w:r>
      <w:proofErr w:type="spellStart"/>
      <w:r w:rsidR="00CA14D6" w:rsidRPr="00C032F4">
        <w:rPr>
          <w:rFonts w:ascii="GHEA Grapalat" w:hAnsi="GHEA Grapalat" w:cs="Arial"/>
          <w:sz w:val="20"/>
          <w:szCs w:val="20"/>
          <w:lang w:val="es-ES"/>
        </w:rPr>
        <w:t>քաղաքաշինության</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կոմիտեի</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կողմից</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տրամադրվող</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հավաստագրի</w:t>
      </w:r>
      <w:proofErr w:type="spellEnd"/>
      <w:r w:rsidR="00CA14D6" w:rsidRPr="00C032F4">
        <w:rPr>
          <w:rFonts w:ascii="GHEA Grapalat" w:hAnsi="GHEA Grapalat" w:cs="Arial"/>
          <w:sz w:val="20"/>
          <w:szCs w:val="20"/>
          <w:lang w:val="es-ES"/>
        </w:rPr>
        <w:t xml:space="preserve"> պատճենները/</w:t>
      </w:r>
      <w:r w:rsidRPr="00C032F4">
        <w:rPr>
          <w:rFonts w:ascii="GHEA Grapalat" w:hAnsi="GHEA Grapalat" w:cs="Arial"/>
          <w:sz w:val="20"/>
          <w:szCs w:val="20"/>
          <w:lang w:val="es-ES"/>
        </w:rPr>
        <w:t>:</w:t>
      </w:r>
    </w:p>
    <w:p w14:paraId="77E9BB59" w14:textId="77777777" w:rsidR="0019138A" w:rsidRPr="00C032F4" w:rsidRDefault="0019138A" w:rsidP="0019138A">
      <w:pPr>
        <w:ind w:left="-66"/>
        <w:jc w:val="right"/>
        <w:rPr>
          <w:rFonts w:ascii="GHEA Grapalat" w:hAnsi="GHEA Grapalat"/>
          <w:sz w:val="20"/>
          <w:lang w:val="es-ES"/>
        </w:rPr>
      </w:pPr>
    </w:p>
    <w:p w14:paraId="15B359D6" w14:textId="77777777" w:rsidR="0019138A" w:rsidRPr="00C032F4" w:rsidRDefault="0019138A" w:rsidP="0019138A">
      <w:pPr>
        <w:rPr>
          <w:rFonts w:ascii="GHEA Grapalat" w:hAnsi="GHEA Grapalat"/>
          <w:sz w:val="20"/>
          <w:lang w:val="es-ES"/>
        </w:rPr>
      </w:pPr>
    </w:p>
    <w:p w14:paraId="32F86FFE" w14:textId="77777777" w:rsidR="008A4BAB" w:rsidRPr="00C032F4" w:rsidRDefault="008A4BAB" w:rsidP="0019138A">
      <w:pPr>
        <w:rPr>
          <w:rFonts w:ascii="GHEA Grapalat" w:hAnsi="GHEA Grapalat"/>
          <w:sz w:val="20"/>
          <w:lang w:val="es-ES"/>
        </w:rPr>
      </w:pPr>
    </w:p>
    <w:p w14:paraId="4A515E96" w14:textId="77777777" w:rsidR="008A4BAB" w:rsidRPr="00C032F4" w:rsidRDefault="008A4BAB" w:rsidP="0019138A">
      <w:pPr>
        <w:rPr>
          <w:rFonts w:ascii="GHEA Grapalat" w:hAnsi="GHEA Grapalat"/>
          <w:sz w:val="20"/>
          <w:lang w:val="es-ES"/>
        </w:rPr>
      </w:pPr>
    </w:p>
    <w:p w14:paraId="463F4310" w14:textId="77777777" w:rsidR="008A4BAB" w:rsidRPr="00C032F4" w:rsidRDefault="008A4BAB" w:rsidP="0019138A">
      <w:pPr>
        <w:rPr>
          <w:rFonts w:ascii="GHEA Grapalat" w:hAnsi="GHEA Grapalat"/>
          <w:sz w:val="20"/>
          <w:lang w:val="es-ES"/>
        </w:rPr>
      </w:pPr>
    </w:p>
    <w:p w14:paraId="0F06757F" w14:textId="77777777" w:rsidR="008A4BAB" w:rsidRPr="00C032F4" w:rsidRDefault="008A4BAB" w:rsidP="0019138A">
      <w:pPr>
        <w:rPr>
          <w:rFonts w:ascii="GHEA Grapalat" w:hAnsi="GHEA Grapalat"/>
          <w:sz w:val="20"/>
          <w:lang w:val="es-ES"/>
        </w:rPr>
      </w:pPr>
    </w:p>
    <w:p w14:paraId="1C8A1174" w14:textId="77777777" w:rsidR="0019138A" w:rsidRPr="00C032F4" w:rsidRDefault="0019138A" w:rsidP="0019138A">
      <w:pPr>
        <w:jc w:val="both"/>
        <w:rPr>
          <w:rFonts w:ascii="GHEA Grapalat" w:hAnsi="GHEA Grapalat"/>
          <w:sz w:val="20"/>
          <w:u w:val="single"/>
          <w:lang w:val="es-ES"/>
        </w:rPr>
      </w:pP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p>
    <w:p w14:paraId="5368ECF9" w14:textId="77777777" w:rsidR="008A4BAB" w:rsidRPr="00C032F4" w:rsidRDefault="0019138A" w:rsidP="008A4BAB">
      <w:pPr>
        <w:jc w:val="both"/>
        <w:rPr>
          <w:rFonts w:ascii="GHEA Grapalat" w:hAnsi="GHEA Grapalat" w:cs="Sylfaen"/>
          <w:sz w:val="20"/>
          <w:vertAlign w:val="superscript"/>
          <w:lang w:val="hy-AM"/>
        </w:rPr>
      </w:pPr>
      <w:r w:rsidRPr="00C032F4">
        <w:rPr>
          <w:rFonts w:ascii="GHEA Grapalat" w:hAnsi="GHEA Grapalat" w:cs="Sylfaen"/>
          <w:sz w:val="20"/>
          <w:vertAlign w:val="superscript"/>
          <w:lang w:val="es-ES"/>
        </w:rPr>
        <w:t xml:space="preserve">      </w:t>
      </w:r>
      <w:r w:rsidRPr="00C032F4">
        <w:rPr>
          <w:rFonts w:ascii="GHEA Grapalat" w:hAnsi="GHEA Grapalat" w:cs="Sylfaen"/>
          <w:sz w:val="20"/>
          <w:vertAlign w:val="superscript"/>
          <w:lang w:val="hy-AM"/>
        </w:rPr>
        <w:t xml:space="preserve">   մասնակցի անվանումը (ղեկավարի պաշտոնը, անուն ազգանունը)</w:t>
      </w:r>
      <w:r w:rsidRPr="00C032F4">
        <w:rPr>
          <w:rFonts w:ascii="GHEA Grapalat" w:hAnsi="GHEA Grapalat" w:cs="Sylfaen"/>
          <w:sz w:val="20"/>
          <w:vertAlign w:val="superscript"/>
          <w:lang w:val="es-ES"/>
        </w:rPr>
        <w:t xml:space="preserve">  </w:t>
      </w:r>
      <w:r w:rsidRPr="00C032F4">
        <w:rPr>
          <w:rFonts w:ascii="GHEA Grapalat" w:hAnsi="GHEA Grapalat" w:cs="Sylfaen"/>
          <w:sz w:val="20"/>
          <w:vertAlign w:val="superscript"/>
          <w:lang w:val="es-ES"/>
        </w:rPr>
        <w:tab/>
      </w:r>
      <w:r w:rsidRPr="00C032F4">
        <w:rPr>
          <w:rFonts w:ascii="GHEA Grapalat" w:hAnsi="GHEA Grapalat" w:cs="Sylfaen"/>
          <w:sz w:val="20"/>
          <w:vertAlign w:val="superscript"/>
          <w:lang w:val="es-ES"/>
        </w:rPr>
        <w:tab/>
      </w:r>
      <w:r w:rsidRPr="00C032F4">
        <w:rPr>
          <w:rFonts w:ascii="GHEA Grapalat" w:hAnsi="GHEA Grapalat" w:cs="Sylfaen"/>
          <w:sz w:val="20"/>
          <w:vertAlign w:val="superscript"/>
          <w:lang w:val="es-ES"/>
        </w:rPr>
        <w:tab/>
      </w:r>
      <w:r w:rsidRPr="00C032F4">
        <w:rPr>
          <w:rFonts w:ascii="GHEA Grapalat" w:hAnsi="GHEA Grapalat" w:cs="Sylfaen"/>
          <w:sz w:val="20"/>
          <w:vertAlign w:val="superscript"/>
          <w:lang w:val="es-ES"/>
        </w:rPr>
        <w:tab/>
        <w:t xml:space="preserve">                                                                    </w:t>
      </w:r>
      <w:r w:rsidRPr="00C032F4">
        <w:rPr>
          <w:rFonts w:ascii="GHEA Grapalat" w:hAnsi="GHEA Grapalat" w:cs="Sylfaen"/>
          <w:sz w:val="20"/>
          <w:vertAlign w:val="superscript"/>
          <w:lang w:val="hy-AM"/>
        </w:rPr>
        <w:t>ստորագրություն</w:t>
      </w:r>
    </w:p>
    <w:p w14:paraId="7B57E9E4" w14:textId="77777777" w:rsidR="008A4BAB" w:rsidRPr="00C032F4" w:rsidRDefault="008A4BAB" w:rsidP="008A4BAB">
      <w:pPr>
        <w:pStyle w:val="Heading3"/>
        <w:spacing w:line="240" w:lineRule="auto"/>
        <w:ind w:right="1664" w:firstLine="567"/>
        <w:jc w:val="right"/>
        <w:rPr>
          <w:rFonts w:ascii="GHEA Grapalat" w:hAnsi="GHEA Grapalat" w:cs="Sylfaen"/>
          <w:b/>
          <w:i w:val="0"/>
          <w:lang w:val="hy-AM"/>
        </w:rPr>
      </w:pPr>
      <w:r w:rsidRPr="00C032F4">
        <w:rPr>
          <w:rFonts w:ascii="GHEA Grapalat" w:hAnsi="GHEA Grapalat" w:cs="Sylfaen"/>
          <w:lang w:val="hy-AM"/>
        </w:rPr>
        <w:t>Կ</w:t>
      </w:r>
      <w:r w:rsidRPr="00C032F4">
        <w:rPr>
          <w:rFonts w:ascii="GHEA Grapalat" w:hAnsi="GHEA Grapalat" w:cs="Arial"/>
          <w:lang w:val="hy-AM"/>
        </w:rPr>
        <w:t xml:space="preserve">. </w:t>
      </w:r>
      <w:r w:rsidRPr="00C032F4">
        <w:rPr>
          <w:rFonts w:ascii="GHEA Grapalat" w:hAnsi="GHEA Grapalat" w:cs="Sylfaen"/>
          <w:lang w:val="hy-AM"/>
        </w:rPr>
        <w:t>Տ</w:t>
      </w:r>
    </w:p>
    <w:p w14:paraId="753815A2" w14:textId="543D6C19" w:rsidR="0019138A" w:rsidRPr="00C032F4" w:rsidRDefault="0019138A" w:rsidP="008A4BAB">
      <w:pPr>
        <w:jc w:val="both"/>
        <w:rPr>
          <w:rFonts w:ascii="GHEA Grapalat" w:hAnsi="GHEA Grapalat" w:cs="Sylfaen"/>
          <w:sz w:val="20"/>
          <w:vertAlign w:val="superscript"/>
          <w:lang w:val="hy-AM"/>
        </w:rPr>
      </w:pPr>
      <w:r w:rsidRPr="00C032F4">
        <w:rPr>
          <w:rFonts w:ascii="GHEA Grapalat" w:hAnsi="GHEA Grapalat" w:cs="Sylfaen"/>
          <w:sz w:val="20"/>
          <w:vertAlign w:val="superscript"/>
          <w:lang w:val="hy-AM"/>
        </w:rPr>
        <w:tab/>
      </w:r>
      <w:r w:rsidRPr="00C032F4">
        <w:rPr>
          <w:rFonts w:ascii="GHEA Grapalat" w:hAnsi="GHEA Grapalat"/>
          <w:sz w:val="20"/>
          <w:lang w:val="hy-AM"/>
        </w:rPr>
        <w:t xml:space="preserve"> </w:t>
      </w:r>
    </w:p>
    <w:p w14:paraId="7EDE18C7" w14:textId="50A4A420" w:rsidR="00134E80" w:rsidRPr="00C032F4" w:rsidRDefault="00134E80" w:rsidP="00973D3D">
      <w:pPr>
        <w:pStyle w:val="BodyTextIndent3"/>
        <w:spacing w:line="240" w:lineRule="auto"/>
        <w:ind w:firstLine="0"/>
        <w:rPr>
          <w:rFonts w:ascii="GHEA Grapalat" w:hAnsi="GHEA Grapalat" w:cs="Sylfaen"/>
          <w:b/>
          <w:lang w:val="hy-AM"/>
        </w:rPr>
      </w:pPr>
    </w:p>
    <w:p w14:paraId="794458C9"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3E64E24C" w14:textId="77777777" w:rsidR="00AB4AE7" w:rsidRPr="00C032F4" w:rsidRDefault="00AB4AE7" w:rsidP="00161442">
      <w:pPr>
        <w:pStyle w:val="BodyTextIndent3"/>
        <w:spacing w:line="240" w:lineRule="auto"/>
        <w:ind w:firstLine="0"/>
        <w:jc w:val="right"/>
        <w:rPr>
          <w:rFonts w:ascii="GHEA Grapalat" w:hAnsi="GHEA Grapalat" w:cs="Sylfaen"/>
          <w:b/>
          <w:lang w:val="hy-AM"/>
        </w:rPr>
      </w:pPr>
    </w:p>
    <w:p w14:paraId="217FAEA9" w14:textId="77777777" w:rsidR="00AB4AE7" w:rsidRPr="00C032F4" w:rsidRDefault="00AB4AE7" w:rsidP="00161442">
      <w:pPr>
        <w:pStyle w:val="BodyTextIndent3"/>
        <w:spacing w:line="240" w:lineRule="auto"/>
        <w:ind w:firstLine="0"/>
        <w:jc w:val="right"/>
        <w:rPr>
          <w:rFonts w:ascii="GHEA Grapalat" w:hAnsi="GHEA Grapalat" w:cs="Sylfaen"/>
          <w:b/>
          <w:lang w:val="hy-AM"/>
        </w:rPr>
      </w:pPr>
    </w:p>
    <w:p w14:paraId="296986C0" w14:textId="3F4A53DA" w:rsidR="00161442" w:rsidRPr="00C032F4" w:rsidRDefault="00161442" w:rsidP="00161442">
      <w:pPr>
        <w:pStyle w:val="BodyTextIndent3"/>
        <w:spacing w:line="240" w:lineRule="auto"/>
        <w:ind w:firstLine="0"/>
        <w:jc w:val="right"/>
        <w:rPr>
          <w:rFonts w:ascii="GHEA Grapalat" w:hAnsi="GHEA Grapalat" w:cs="Arial"/>
          <w:b/>
          <w:lang w:val="hy-AM"/>
        </w:rPr>
      </w:pPr>
      <w:r w:rsidRPr="00C032F4">
        <w:rPr>
          <w:rFonts w:ascii="GHEA Grapalat" w:hAnsi="GHEA Grapalat" w:cs="Sylfaen"/>
          <w:b/>
          <w:lang w:val="hy-AM"/>
        </w:rPr>
        <w:t>Հավելված</w:t>
      </w:r>
      <w:r w:rsidRPr="00C032F4">
        <w:rPr>
          <w:rFonts w:ascii="GHEA Grapalat" w:hAnsi="GHEA Grapalat" w:cs="Arial"/>
          <w:b/>
          <w:lang w:val="hy-AM"/>
        </w:rPr>
        <w:t xml:space="preserve"> 1.</w:t>
      </w:r>
      <w:r w:rsidR="008A4BAB" w:rsidRPr="00C032F4">
        <w:rPr>
          <w:rFonts w:ascii="GHEA Grapalat" w:hAnsi="GHEA Grapalat" w:cs="Arial"/>
          <w:b/>
          <w:lang w:val="hy-AM"/>
        </w:rPr>
        <w:t>2</w:t>
      </w:r>
      <w:r w:rsidRPr="00C032F4">
        <w:rPr>
          <w:rFonts w:ascii="GHEA Grapalat" w:hAnsi="GHEA Grapalat" w:cs="Arial"/>
          <w:b/>
          <w:lang w:val="hy-AM"/>
        </w:rPr>
        <w:t>**</w:t>
      </w:r>
    </w:p>
    <w:p w14:paraId="50634259" w14:textId="588322F7" w:rsidR="00161442" w:rsidRPr="00C032F4" w:rsidRDefault="00161442" w:rsidP="00161442">
      <w:pPr>
        <w:pStyle w:val="BodyTextIndent3"/>
        <w:spacing w:line="240" w:lineRule="auto"/>
        <w:jc w:val="right"/>
        <w:rPr>
          <w:rFonts w:ascii="GHEA Grapalat" w:hAnsi="GHEA Grapalat" w:cs="Arial"/>
          <w:b/>
          <w:lang w:val="hy-AM"/>
        </w:rPr>
      </w:pPr>
      <w:r w:rsidRPr="00C032F4">
        <w:rPr>
          <w:rFonts w:ascii="GHEA Grapalat" w:hAnsi="GHEA Grapalat"/>
          <w:sz w:val="24"/>
          <w:szCs w:val="24"/>
          <w:lang w:val="hy-AM"/>
        </w:rPr>
        <w:t>«</w:t>
      </w:r>
      <w:r w:rsidR="00476C24">
        <w:rPr>
          <w:rFonts w:ascii="GHEA Grapalat" w:hAnsi="GHEA Grapalat"/>
          <w:b/>
          <w:lang w:val="hy-AM"/>
        </w:rPr>
        <w:t>ԵՔ-ԳՀԽԾՁԲ-</w:t>
      </w:r>
      <w:r w:rsidR="000003D2">
        <w:rPr>
          <w:rFonts w:ascii="GHEA Grapalat" w:hAnsi="GHEA Grapalat"/>
          <w:b/>
          <w:lang w:val="hy-AM"/>
        </w:rPr>
        <w:t>26/4</w:t>
      </w:r>
      <w:r w:rsidRPr="00C032F4">
        <w:rPr>
          <w:rFonts w:ascii="GHEA Grapalat" w:hAnsi="GHEA Grapalat"/>
          <w:sz w:val="24"/>
          <w:szCs w:val="24"/>
          <w:lang w:val="hy-AM"/>
        </w:rPr>
        <w:t>»</w:t>
      </w:r>
      <w:r w:rsidRPr="00C032F4">
        <w:rPr>
          <w:rFonts w:ascii="GHEA Grapalat" w:hAnsi="GHEA Grapalat" w:cs="Sylfaen"/>
          <w:b/>
          <w:lang w:val="hy-AM"/>
        </w:rPr>
        <w:t>*</w:t>
      </w:r>
      <w:r w:rsidRPr="00C032F4">
        <w:rPr>
          <w:rFonts w:ascii="GHEA Grapalat" w:hAnsi="GHEA Grapalat"/>
          <w:b/>
          <w:lang w:val="hy-AM"/>
        </w:rPr>
        <w:t xml:space="preserve">  </w:t>
      </w:r>
      <w:r w:rsidRPr="00C032F4">
        <w:rPr>
          <w:rFonts w:ascii="GHEA Grapalat" w:hAnsi="GHEA Grapalat" w:cs="Sylfaen"/>
          <w:b/>
          <w:lang w:val="hy-AM"/>
        </w:rPr>
        <w:t>ծածկագրով</w:t>
      </w:r>
    </w:p>
    <w:p w14:paraId="0AF53EEE" w14:textId="11D55474" w:rsidR="00161442" w:rsidRPr="00C032F4" w:rsidRDefault="006D67EF" w:rsidP="00161442">
      <w:pPr>
        <w:pStyle w:val="BodyTextIndent3"/>
        <w:spacing w:line="240" w:lineRule="auto"/>
        <w:jc w:val="right"/>
        <w:rPr>
          <w:rFonts w:ascii="GHEA Grapalat" w:hAnsi="GHEA Grapalat" w:cs="Sylfaen"/>
          <w:b/>
          <w:lang w:val="hy-AM"/>
        </w:rPr>
      </w:pPr>
      <w:r w:rsidRPr="00C032F4">
        <w:rPr>
          <w:rFonts w:ascii="GHEA Grapalat" w:hAnsi="GHEA Grapalat" w:cs="Sylfaen"/>
          <w:b/>
          <w:lang w:val="hy-AM"/>
        </w:rPr>
        <w:t>գնանշման հարցման</w:t>
      </w:r>
      <w:r w:rsidRPr="00C032F4">
        <w:rPr>
          <w:rFonts w:ascii="GHEA Grapalat" w:hAnsi="GHEA Grapalat" w:cs="Arial"/>
          <w:b/>
          <w:lang w:val="hy-AM"/>
        </w:rPr>
        <w:t xml:space="preserve"> </w:t>
      </w:r>
      <w:r w:rsidR="00161442" w:rsidRPr="00C032F4">
        <w:rPr>
          <w:rFonts w:ascii="GHEA Grapalat" w:hAnsi="GHEA Grapalat" w:cs="Sylfaen"/>
          <w:b/>
          <w:lang w:val="hy-AM"/>
        </w:rPr>
        <w:t>հրավերի</w:t>
      </w:r>
    </w:p>
    <w:p w14:paraId="7D7BE7D4" w14:textId="77777777" w:rsidR="00CE11B7" w:rsidRPr="00C032F4" w:rsidRDefault="00CE11B7" w:rsidP="00161442">
      <w:pPr>
        <w:pStyle w:val="BodyTextIndent3"/>
        <w:spacing w:line="240" w:lineRule="auto"/>
        <w:jc w:val="right"/>
        <w:rPr>
          <w:rFonts w:ascii="GHEA Grapalat" w:hAnsi="GHEA Grapalat" w:cs="Sylfaen"/>
          <w:b/>
          <w:lang w:val="hy-AM"/>
        </w:rPr>
      </w:pPr>
    </w:p>
    <w:p w14:paraId="1579B923" w14:textId="77777777" w:rsidR="00CE11B7" w:rsidRPr="00C032F4" w:rsidRDefault="00CE11B7" w:rsidP="00161442">
      <w:pPr>
        <w:pStyle w:val="BodyTextIndent3"/>
        <w:spacing w:line="240" w:lineRule="auto"/>
        <w:jc w:val="right"/>
        <w:rPr>
          <w:rFonts w:ascii="GHEA Grapalat" w:hAnsi="GHEA Grapalat" w:cs="Sylfaen"/>
          <w:b/>
          <w:lang w:val="hy-AM"/>
        </w:rPr>
      </w:pPr>
    </w:p>
    <w:p w14:paraId="79C036C6" w14:textId="77777777" w:rsidR="00821851" w:rsidRPr="00C032F4" w:rsidRDefault="00821851" w:rsidP="00821851">
      <w:pPr>
        <w:ind w:left="360" w:hanging="360"/>
        <w:jc w:val="center"/>
        <w:rPr>
          <w:rFonts w:ascii="GHEA Grapalat" w:eastAsia="GHEA Grapalat" w:hAnsi="GHEA Grapalat" w:cs="GHEA Grapalat"/>
          <w:lang w:val="hy-AM"/>
        </w:rPr>
      </w:pPr>
      <w:r w:rsidRPr="00C032F4">
        <w:rPr>
          <w:rFonts w:ascii="GHEA Grapalat" w:hAnsi="GHEA Grapalat" w:cs="Sylfaen"/>
          <w:b/>
          <w:lang w:val="hy-AM"/>
        </w:rPr>
        <w:tab/>
      </w:r>
      <w:r w:rsidRPr="00C032F4">
        <w:rPr>
          <w:rFonts w:ascii="GHEA Grapalat" w:eastAsia="GHEA Grapalat" w:hAnsi="GHEA Grapalat" w:cs="GHEA Grapalat"/>
          <w:lang w:val="hy-AM"/>
        </w:rPr>
        <w:t>ՁԵՎ</w:t>
      </w:r>
    </w:p>
    <w:p w14:paraId="5E023992" w14:textId="77777777" w:rsidR="00CE11B7" w:rsidRPr="00C032F4" w:rsidRDefault="00CE11B7" w:rsidP="00CE11B7">
      <w:pPr>
        <w:ind w:left="360" w:hanging="360"/>
        <w:jc w:val="center"/>
        <w:rPr>
          <w:rFonts w:ascii="GHEA Grapalat" w:eastAsia="GHEA Grapalat" w:hAnsi="GHEA Grapalat" w:cs="GHEA Grapalat"/>
          <w:lang w:val="hy-AM"/>
        </w:rPr>
      </w:pPr>
      <w:r w:rsidRPr="00C032F4">
        <w:rPr>
          <w:rFonts w:ascii="GHEA Grapalat" w:eastAsia="GHEA Grapalat" w:hAnsi="GHEA Grapalat" w:cs="GHEA Grapalat"/>
          <w:lang w:val="hy-AM"/>
        </w:rPr>
        <w:t xml:space="preserve">ԻՐԱԿԱՆ ՇԱՀԱՌՈՒՆԵՐԻ ՎԵՐԱԲԵՐՅԱԼ </w:t>
      </w:r>
      <w:r w:rsidR="00821851" w:rsidRPr="00C032F4">
        <w:rPr>
          <w:rFonts w:ascii="GHEA Grapalat" w:eastAsia="GHEA Grapalat" w:hAnsi="GHEA Grapalat" w:cs="GHEA Grapalat"/>
          <w:lang w:val="hy-AM"/>
        </w:rPr>
        <w:t>ՀԱՅՏԱՐԱՐԱԳՐԻ</w:t>
      </w:r>
    </w:p>
    <w:p w14:paraId="166788C2" w14:textId="77777777" w:rsidR="00CE11B7" w:rsidRPr="00C032F4" w:rsidRDefault="00CE11B7" w:rsidP="00CE11B7">
      <w:pPr>
        <w:ind w:left="360" w:hanging="360"/>
        <w:jc w:val="center"/>
        <w:rPr>
          <w:rFonts w:ascii="GHEA Grapalat" w:eastAsia="GHEA Grapalat" w:hAnsi="GHEA Grapalat" w:cs="GHEA Grapalat"/>
          <w:lang w:val="hy-AM"/>
        </w:rPr>
      </w:pPr>
    </w:p>
    <w:p w14:paraId="1CF6317A" w14:textId="77777777" w:rsidR="00CE11B7" w:rsidRPr="00C032F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t>Կազմակերպությունը</w:t>
      </w:r>
      <w:proofErr w:type="spellEnd"/>
    </w:p>
    <w:p w14:paraId="2BD4D53C"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Կազմակերպության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C032F4" w14:paraId="21D4893F" w14:textId="77777777" w:rsidTr="00F121A0">
        <w:tc>
          <w:tcPr>
            <w:tcW w:w="2836" w:type="dxa"/>
            <w:shd w:val="clear" w:color="auto" w:fill="D9E2F3"/>
            <w:vAlign w:val="center"/>
          </w:tcPr>
          <w:p w14:paraId="1F05365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830FDD0" w14:textId="77777777" w:rsidTr="00F121A0">
        <w:tc>
          <w:tcPr>
            <w:tcW w:w="2836" w:type="dxa"/>
            <w:shd w:val="clear" w:color="auto" w:fill="D9E2F3"/>
            <w:vAlign w:val="center"/>
          </w:tcPr>
          <w:p w14:paraId="71A1F87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0CE8118" w14:textId="77777777" w:rsidTr="00F121A0">
        <w:tc>
          <w:tcPr>
            <w:tcW w:w="2836" w:type="dxa"/>
            <w:shd w:val="clear" w:color="auto" w:fill="D9E2F3"/>
            <w:vAlign w:val="center"/>
          </w:tcPr>
          <w:p w14:paraId="5A85BB7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7CD95FA" w14:textId="77777777" w:rsidTr="00F121A0">
        <w:tc>
          <w:tcPr>
            <w:tcW w:w="2836" w:type="dxa"/>
            <w:shd w:val="clear" w:color="auto" w:fill="D9E2F3"/>
            <w:vAlign w:val="center"/>
          </w:tcPr>
          <w:p w14:paraId="4D3B51BB"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5E060875" w14:textId="77777777" w:rsidTr="00F121A0">
        <w:tc>
          <w:tcPr>
            <w:tcW w:w="2836" w:type="dxa"/>
            <w:shd w:val="clear" w:color="auto" w:fill="D9E2F3"/>
            <w:vAlign w:val="center"/>
          </w:tcPr>
          <w:p w14:paraId="54FF976C"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հասցեն</w:t>
            </w:r>
            <w:proofErr w:type="spellEnd"/>
          </w:p>
        </w:tc>
        <w:tc>
          <w:tcPr>
            <w:tcW w:w="6180" w:type="dxa"/>
            <w:vAlign w:val="center"/>
          </w:tcPr>
          <w:p w14:paraId="6C60F0E2"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6C86D33" w14:textId="77777777" w:rsidTr="00F121A0">
        <w:tc>
          <w:tcPr>
            <w:tcW w:w="2836" w:type="dxa"/>
            <w:shd w:val="clear" w:color="auto" w:fill="D9E2F3"/>
            <w:vAlign w:val="center"/>
          </w:tcPr>
          <w:p w14:paraId="287F622C"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պետությունը</w:t>
            </w:r>
            <w:proofErr w:type="spellEnd"/>
          </w:p>
        </w:tc>
        <w:tc>
          <w:tcPr>
            <w:tcW w:w="6180" w:type="dxa"/>
            <w:vAlign w:val="center"/>
          </w:tcPr>
          <w:p w14:paraId="39E5FA8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24A384B9" w14:textId="77777777" w:rsidTr="00F121A0">
        <w:tc>
          <w:tcPr>
            <w:tcW w:w="2836" w:type="dxa"/>
            <w:shd w:val="clear" w:color="auto" w:fill="D9E2F3"/>
            <w:vAlign w:val="center"/>
          </w:tcPr>
          <w:p w14:paraId="12120FCD"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Գործադիր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մարմնի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ղեկավարի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C032F4" w:rsidRDefault="00CE11B7" w:rsidP="00F121A0">
            <w:pPr>
              <w:spacing w:before="240" w:after="240"/>
              <w:rPr>
                <w:rFonts w:ascii="GHEA Grapalat" w:eastAsia="GHEA Grapalat" w:hAnsi="GHEA Grapalat" w:cs="GHEA Grapalat"/>
              </w:rPr>
            </w:pPr>
          </w:p>
        </w:tc>
      </w:tr>
    </w:tbl>
    <w:p w14:paraId="30277BF5"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Հայտարարագիրը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ներկայացնող</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1F39E0E7" w14:textId="77777777" w:rsidTr="00F121A0">
        <w:tc>
          <w:tcPr>
            <w:tcW w:w="2835" w:type="dxa"/>
            <w:shd w:val="clear" w:color="auto" w:fill="D9E2F3"/>
            <w:vAlign w:val="center"/>
          </w:tcPr>
          <w:p w14:paraId="75CB3C2B"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Հայտարարագիրը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ներկայացնող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1F231C4" w14:textId="77777777" w:rsidTr="00F121A0">
        <w:tc>
          <w:tcPr>
            <w:tcW w:w="2835" w:type="dxa"/>
            <w:shd w:val="clear" w:color="auto" w:fill="D9E2F3"/>
            <w:vAlign w:val="center"/>
          </w:tcPr>
          <w:p w14:paraId="0A75C0C2"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Հայտարարագիրը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ներկայացնող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C032F4" w:rsidRDefault="00CE11B7" w:rsidP="00F121A0">
            <w:pPr>
              <w:spacing w:before="240" w:after="240"/>
              <w:rPr>
                <w:rFonts w:ascii="GHEA Grapalat" w:eastAsia="GHEA Grapalat" w:hAnsi="GHEA Grapalat" w:cs="GHEA Grapalat"/>
              </w:rPr>
            </w:pPr>
          </w:p>
        </w:tc>
      </w:tr>
    </w:tbl>
    <w:p w14:paraId="136BD425"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Հայտարարագրի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068A4AC7" w14:textId="77777777" w:rsidTr="00F121A0">
        <w:tc>
          <w:tcPr>
            <w:tcW w:w="2835" w:type="dxa"/>
            <w:shd w:val="clear" w:color="auto" w:fill="D9E2F3"/>
            <w:vAlign w:val="center"/>
          </w:tcPr>
          <w:p w14:paraId="2AB63BC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ստորագրման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A03A875" w14:textId="77777777" w:rsidTr="00F121A0">
        <w:tc>
          <w:tcPr>
            <w:tcW w:w="2835" w:type="dxa"/>
            <w:shd w:val="clear" w:color="auto" w:fill="D9E2F3"/>
            <w:vAlign w:val="center"/>
          </w:tcPr>
          <w:p w14:paraId="02635EEE"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lastRenderedPageBreak/>
              <w:t>Հայտարարագրի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էջերի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FCBD7DB" w14:textId="77777777" w:rsidTr="00F121A0">
        <w:tc>
          <w:tcPr>
            <w:tcW w:w="2835" w:type="dxa"/>
            <w:shd w:val="clear" w:color="auto" w:fill="D9E2F3"/>
            <w:vAlign w:val="center"/>
          </w:tcPr>
          <w:p w14:paraId="49624986"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Հայտարարագիրը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ներկայացնող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C032F4" w:rsidRDefault="00CE11B7" w:rsidP="00F121A0">
            <w:pPr>
              <w:spacing w:before="240" w:after="240"/>
              <w:rPr>
                <w:rFonts w:ascii="GHEA Grapalat" w:eastAsia="GHEA Grapalat" w:hAnsi="GHEA Grapalat" w:cs="GHEA Grapalat"/>
              </w:rPr>
            </w:pPr>
          </w:p>
        </w:tc>
      </w:tr>
    </w:tbl>
    <w:p w14:paraId="54704F31" w14:textId="77777777" w:rsidR="00CE11B7" w:rsidRPr="00C032F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C032F4">
        <w:rPr>
          <w:rFonts w:ascii="GHEA Grapalat" w:eastAsia="GHEA Grapalat" w:hAnsi="GHEA Grapalat" w:cs="GHEA Grapalat"/>
          <w:b/>
          <w:color w:val="000000"/>
        </w:rPr>
        <w:t>Բաժնետոմսերի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b/>
          <w:color w:val="000000"/>
        </w:rPr>
        <w:t>ցուցակման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տվյալները</w:t>
      </w:r>
      <w:proofErr w:type="spellEnd"/>
    </w:p>
    <w:p w14:paraId="739AFAF8"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Բաժնետոմսերի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ցուցակման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53490B88" w14:textId="77777777" w:rsidTr="00F121A0">
        <w:tc>
          <w:tcPr>
            <w:tcW w:w="2835" w:type="dxa"/>
            <w:shd w:val="clear" w:color="auto" w:fill="D9E2F3"/>
            <w:vAlign w:val="center"/>
          </w:tcPr>
          <w:p w14:paraId="1B9AE9B7"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Ֆոնդային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բորսայի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8575DEF" w14:textId="77777777" w:rsidTr="00F121A0">
        <w:tc>
          <w:tcPr>
            <w:tcW w:w="2835" w:type="dxa"/>
            <w:shd w:val="clear" w:color="auto" w:fill="D9E2F3"/>
            <w:vAlign w:val="center"/>
          </w:tcPr>
          <w:p w14:paraId="344C40B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Հղումը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բորսայում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առկա</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C032F4" w:rsidRDefault="00CE11B7" w:rsidP="00F121A0">
            <w:pPr>
              <w:spacing w:before="240" w:after="240"/>
              <w:rPr>
                <w:rFonts w:ascii="GHEA Grapalat" w:eastAsia="GHEA Grapalat" w:hAnsi="GHEA Grapalat" w:cs="GHEA Grapalat"/>
              </w:rPr>
            </w:pPr>
          </w:p>
        </w:tc>
      </w:tr>
    </w:tbl>
    <w:p w14:paraId="7ABB8857"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Կազմակերպությունը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վերահսկող</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իրավաբանական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անձի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099D85A1" w14:textId="77777777" w:rsidTr="00F121A0">
        <w:tc>
          <w:tcPr>
            <w:tcW w:w="2835" w:type="dxa"/>
            <w:shd w:val="clear" w:color="auto" w:fill="D9E2F3"/>
            <w:vAlign w:val="center"/>
          </w:tcPr>
          <w:p w14:paraId="076A6EB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50E4D37" w14:textId="77777777" w:rsidTr="00F121A0">
        <w:tc>
          <w:tcPr>
            <w:tcW w:w="2835" w:type="dxa"/>
            <w:shd w:val="clear" w:color="auto" w:fill="D9E2F3"/>
            <w:vAlign w:val="center"/>
          </w:tcPr>
          <w:p w14:paraId="7B1C281C"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CAB040A" w14:textId="77777777" w:rsidTr="00F121A0">
        <w:tc>
          <w:tcPr>
            <w:tcW w:w="2835" w:type="dxa"/>
            <w:shd w:val="clear" w:color="auto" w:fill="D9E2F3"/>
            <w:vAlign w:val="center"/>
          </w:tcPr>
          <w:p w14:paraId="50B514F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EED658E" w14:textId="77777777" w:rsidTr="00F121A0">
        <w:tc>
          <w:tcPr>
            <w:tcW w:w="2835" w:type="dxa"/>
            <w:shd w:val="clear" w:color="auto" w:fill="D9E2F3"/>
            <w:vAlign w:val="center"/>
          </w:tcPr>
          <w:p w14:paraId="07C6D74B"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CDF46C4" w14:textId="77777777" w:rsidTr="00F121A0">
        <w:tc>
          <w:tcPr>
            <w:tcW w:w="2835" w:type="dxa"/>
            <w:shd w:val="clear" w:color="auto" w:fill="D9E2F3"/>
            <w:vAlign w:val="center"/>
          </w:tcPr>
          <w:p w14:paraId="045DD18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հասցեն</w:t>
            </w:r>
            <w:proofErr w:type="spellEnd"/>
          </w:p>
        </w:tc>
        <w:tc>
          <w:tcPr>
            <w:tcW w:w="6180" w:type="dxa"/>
            <w:vAlign w:val="center"/>
          </w:tcPr>
          <w:p w14:paraId="1E3BF2D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D0AAD0A" w14:textId="77777777" w:rsidTr="00F121A0">
        <w:tc>
          <w:tcPr>
            <w:tcW w:w="2835" w:type="dxa"/>
            <w:shd w:val="clear" w:color="auto" w:fill="D9E2F3"/>
            <w:vAlign w:val="center"/>
          </w:tcPr>
          <w:p w14:paraId="1CAABD4C"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պետությունը</w:t>
            </w:r>
            <w:proofErr w:type="spellEnd"/>
          </w:p>
        </w:tc>
        <w:tc>
          <w:tcPr>
            <w:tcW w:w="6180" w:type="dxa"/>
            <w:vAlign w:val="center"/>
          </w:tcPr>
          <w:p w14:paraId="5D2CDC42"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D224D68" w14:textId="77777777" w:rsidTr="00F121A0">
        <w:tc>
          <w:tcPr>
            <w:tcW w:w="2835" w:type="dxa"/>
            <w:shd w:val="clear" w:color="auto" w:fill="D9E2F3"/>
            <w:vAlign w:val="center"/>
          </w:tcPr>
          <w:p w14:paraId="3D9D2309"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Գործադիր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մարմնի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ղեկավարի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C032F4" w:rsidRDefault="00CE11B7" w:rsidP="00F121A0">
            <w:pPr>
              <w:spacing w:before="240" w:after="240"/>
              <w:rPr>
                <w:rFonts w:ascii="GHEA Grapalat" w:eastAsia="GHEA Grapalat" w:hAnsi="GHEA Grapalat" w:cs="GHEA Grapalat"/>
              </w:rPr>
            </w:pPr>
          </w:p>
        </w:tc>
      </w:tr>
    </w:tbl>
    <w:p w14:paraId="78003631"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C032F4">
        <w:rPr>
          <w:rFonts w:ascii="GHEA Grapalat" w:eastAsia="GHEA Grapalat" w:hAnsi="GHEA Grapalat" w:cs="GHEA Grapalat"/>
          <w:i/>
          <w:iCs/>
        </w:rPr>
        <w:t>Վերահսկողության</w:t>
      </w:r>
      <w:proofErr w:type="spellEnd"/>
      <w:r w:rsidRPr="00C032F4">
        <w:rPr>
          <w:rFonts w:ascii="GHEA Grapalat" w:eastAsia="GHEA Grapalat" w:hAnsi="GHEA Grapalat" w:cs="GHEA Grapalat"/>
          <w:i/>
          <w:iCs/>
        </w:rPr>
        <w:t xml:space="preserve"> </w:t>
      </w:r>
      <w:proofErr w:type="spellStart"/>
      <w:r w:rsidRPr="00C032F4">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C032F4" w14:paraId="035C861E" w14:textId="77777777" w:rsidTr="00F121A0">
        <w:tc>
          <w:tcPr>
            <w:tcW w:w="2836" w:type="dxa"/>
            <w:shd w:val="clear" w:color="auto" w:fill="D9E2F3"/>
            <w:vAlign w:val="center"/>
          </w:tcPr>
          <w:p w14:paraId="3B2BE47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6178" w:type="dxa"/>
            <w:vAlign w:val="center"/>
          </w:tcPr>
          <w:p w14:paraId="1DE8B460"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CF27D2F" w14:textId="77777777" w:rsidTr="00F121A0">
        <w:tc>
          <w:tcPr>
            <w:tcW w:w="2836" w:type="dxa"/>
            <w:shd w:val="clear" w:color="auto" w:fill="D9E2F3"/>
            <w:vAlign w:val="center"/>
          </w:tcPr>
          <w:p w14:paraId="0F91EC11"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C032F4">
                  <w:rPr>
                    <w:rFonts w:ascii="MS Gothic" w:eastAsia="MS Gothic" w:hAnsi="MS Gothic" w:cs="GHEA Grapalat" w:hint="eastAsia"/>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3C8D1F31"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C032F4">
                  <w:rPr>
                    <w:rFonts w:ascii="MS Gothic" w:eastAsia="MS Gothic" w:hAnsi="MS Gothic" w:cs="GHEA Grapalat" w:hint="eastAsia"/>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bl>
    <w:p w14:paraId="56065D2D" w14:textId="77777777" w:rsidR="00CE11B7" w:rsidRPr="00C032F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lastRenderedPageBreak/>
        <w:t>Պետության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համայնքի</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կամ</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միջազգային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կազմակերպության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մասնակցությունը</w:t>
      </w:r>
      <w:proofErr w:type="spellEnd"/>
    </w:p>
    <w:p w14:paraId="4D3159EB"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Պետության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համայնքի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032F4" w14:paraId="06B73DE0" w14:textId="77777777" w:rsidTr="00F121A0">
        <w:tc>
          <w:tcPr>
            <w:tcW w:w="2837" w:type="dxa"/>
            <w:shd w:val="clear" w:color="auto" w:fill="D9E2F3"/>
            <w:vAlign w:val="center"/>
          </w:tcPr>
          <w:p w14:paraId="79536CA7"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FAFB6F3" w14:textId="77777777" w:rsidTr="00F121A0">
        <w:tc>
          <w:tcPr>
            <w:tcW w:w="2837" w:type="dxa"/>
            <w:shd w:val="clear" w:color="auto" w:fill="D9E2F3"/>
            <w:vAlign w:val="center"/>
          </w:tcPr>
          <w:p w14:paraId="3ECD5C1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Համայնքի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5BB9AEDE" w14:textId="77777777" w:rsidTr="00F121A0">
        <w:tc>
          <w:tcPr>
            <w:tcW w:w="2837" w:type="dxa"/>
            <w:shd w:val="clear" w:color="auto" w:fill="D9E2F3"/>
            <w:vAlign w:val="center"/>
          </w:tcPr>
          <w:p w14:paraId="430A70C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6180" w:type="dxa"/>
            <w:vAlign w:val="center"/>
          </w:tcPr>
          <w:p w14:paraId="0296514D"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BE23AA9" w14:textId="77777777" w:rsidTr="00F121A0">
        <w:tc>
          <w:tcPr>
            <w:tcW w:w="2837" w:type="dxa"/>
            <w:shd w:val="clear" w:color="auto" w:fill="D9E2F3"/>
            <w:vAlign w:val="center"/>
          </w:tcPr>
          <w:p w14:paraId="7D7667D1"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54C95C2E"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bl>
    <w:p w14:paraId="40F13917"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Միջազգային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կազմակերպության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032F4" w14:paraId="744CA725" w14:textId="77777777" w:rsidTr="00F121A0">
        <w:tc>
          <w:tcPr>
            <w:tcW w:w="2837" w:type="dxa"/>
            <w:shd w:val="clear" w:color="auto" w:fill="D9E2F3"/>
            <w:vAlign w:val="center"/>
          </w:tcPr>
          <w:p w14:paraId="0127FD14"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AA7FB7A" w14:textId="77777777" w:rsidTr="00F121A0">
        <w:tc>
          <w:tcPr>
            <w:tcW w:w="2837" w:type="dxa"/>
            <w:shd w:val="clear" w:color="auto" w:fill="D9E2F3"/>
            <w:vAlign w:val="center"/>
          </w:tcPr>
          <w:p w14:paraId="3BB521F7"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9C76CF3" w14:textId="77777777" w:rsidTr="00F121A0">
        <w:tc>
          <w:tcPr>
            <w:tcW w:w="2837" w:type="dxa"/>
            <w:shd w:val="clear" w:color="auto" w:fill="D9E2F3"/>
            <w:vAlign w:val="center"/>
          </w:tcPr>
          <w:p w14:paraId="396726C0"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6180" w:type="dxa"/>
            <w:vAlign w:val="center"/>
          </w:tcPr>
          <w:p w14:paraId="45466CC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F476DD3" w14:textId="77777777" w:rsidTr="00F121A0">
        <w:tc>
          <w:tcPr>
            <w:tcW w:w="2837" w:type="dxa"/>
            <w:shd w:val="clear" w:color="auto" w:fill="D9E2F3"/>
            <w:vAlign w:val="center"/>
          </w:tcPr>
          <w:p w14:paraId="32AB86A3"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626246EA"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bl>
    <w:p w14:paraId="224D2A4B" w14:textId="77777777" w:rsidR="00CE11B7" w:rsidRPr="00C032F4" w:rsidRDefault="00CE11B7" w:rsidP="00CE11B7">
      <w:pPr>
        <w:rPr>
          <w:rFonts w:ascii="GHEA Grapalat" w:eastAsia="GHEA Grapalat" w:hAnsi="GHEA Grapalat" w:cs="GHEA Grapalat"/>
          <w:b/>
        </w:rPr>
      </w:pPr>
      <w:r w:rsidRPr="00C032F4">
        <w:rPr>
          <w:rFonts w:ascii="GHEA Grapalat" w:hAnsi="GHEA Grapalat"/>
        </w:rPr>
        <w:br w:type="page"/>
      </w:r>
    </w:p>
    <w:p w14:paraId="055C55CB" w14:textId="77777777" w:rsidR="00CE11B7" w:rsidRPr="00C032F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lastRenderedPageBreak/>
        <w:t>Իրական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շահառուի</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տվյալները</w:t>
      </w:r>
      <w:proofErr w:type="spellEnd"/>
    </w:p>
    <w:p w14:paraId="4253F85B"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Անձի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ինքնությունը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հավաստող</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C032F4" w14:paraId="42ABDF6C" w14:textId="77777777" w:rsidTr="00F121A0">
        <w:tc>
          <w:tcPr>
            <w:tcW w:w="2836" w:type="dxa"/>
            <w:shd w:val="clear" w:color="auto" w:fill="D9E2F3"/>
            <w:vAlign w:val="center"/>
          </w:tcPr>
          <w:p w14:paraId="2A6B89F6"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295F77C" w14:textId="77777777" w:rsidTr="00F121A0">
        <w:tc>
          <w:tcPr>
            <w:tcW w:w="2836" w:type="dxa"/>
            <w:shd w:val="clear" w:color="auto" w:fill="D9E2F3"/>
            <w:vAlign w:val="center"/>
          </w:tcPr>
          <w:p w14:paraId="56A71690"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2B6AD7F" w14:textId="77777777" w:rsidTr="00F121A0">
        <w:tc>
          <w:tcPr>
            <w:tcW w:w="2836" w:type="dxa"/>
            <w:shd w:val="clear" w:color="auto" w:fill="D9E2F3"/>
            <w:vAlign w:val="center"/>
          </w:tcPr>
          <w:p w14:paraId="2E442C5C"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r w:rsidRPr="00C032F4">
              <w:rPr>
                <w:rFonts w:ascii="GHEA Grapalat" w:eastAsia="GHEA Grapalat" w:hAnsi="GHEA Grapalat" w:cs="GHEA Grapalat"/>
                <w:color w:val="000000"/>
              </w:rPr>
              <w:t>)</w:t>
            </w:r>
          </w:p>
        </w:tc>
        <w:tc>
          <w:tcPr>
            <w:tcW w:w="6178" w:type="dxa"/>
            <w:vAlign w:val="center"/>
          </w:tcPr>
          <w:p w14:paraId="086696DF"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1B21012" w14:textId="77777777" w:rsidTr="00F121A0">
        <w:tc>
          <w:tcPr>
            <w:tcW w:w="2836" w:type="dxa"/>
            <w:shd w:val="clear" w:color="auto" w:fill="D9E2F3"/>
            <w:vAlign w:val="center"/>
          </w:tcPr>
          <w:p w14:paraId="152ABBBA"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Ազգանունը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r w:rsidRPr="00C032F4">
              <w:rPr>
                <w:rFonts w:ascii="GHEA Grapalat" w:eastAsia="GHEA Grapalat" w:hAnsi="GHEA Grapalat" w:cs="GHEA Grapalat"/>
                <w:color w:val="000000"/>
              </w:rPr>
              <w:t>)</w:t>
            </w:r>
          </w:p>
        </w:tc>
        <w:tc>
          <w:tcPr>
            <w:tcW w:w="6178" w:type="dxa"/>
            <w:vAlign w:val="center"/>
          </w:tcPr>
          <w:p w14:paraId="2370993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B254384" w14:textId="77777777" w:rsidTr="00F121A0">
        <w:tc>
          <w:tcPr>
            <w:tcW w:w="2836" w:type="dxa"/>
            <w:shd w:val="clear" w:color="auto" w:fill="D9E2F3"/>
            <w:vAlign w:val="center"/>
          </w:tcPr>
          <w:p w14:paraId="171F548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63845A2" w14:textId="77777777" w:rsidTr="00F121A0">
        <w:tc>
          <w:tcPr>
            <w:tcW w:w="2836" w:type="dxa"/>
            <w:shd w:val="clear" w:color="auto" w:fill="D9E2F3"/>
            <w:vAlign w:val="center"/>
          </w:tcPr>
          <w:p w14:paraId="1F9BEC35"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Ծննդյան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C032F4" w:rsidRDefault="00CE11B7" w:rsidP="00F121A0">
            <w:pPr>
              <w:spacing w:before="240" w:after="240"/>
              <w:rPr>
                <w:rFonts w:ascii="GHEA Grapalat" w:eastAsia="GHEA Grapalat" w:hAnsi="GHEA Grapalat" w:cs="GHEA Grapalat"/>
              </w:rPr>
            </w:pPr>
          </w:p>
        </w:tc>
      </w:tr>
    </w:tbl>
    <w:p w14:paraId="37D40D80"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Անձը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հաստատող</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C032F4" w14:paraId="3C0C2A1F" w14:textId="77777777" w:rsidTr="00F121A0">
        <w:tc>
          <w:tcPr>
            <w:tcW w:w="2837" w:type="dxa"/>
            <w:shd w:val="clear" w:color="auto" w:fill="D9E2F3"/>
            <w:vAlign w:val="center"/>
          </w:tcPr>
          <w:p w14:paraId="5D16C370"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Փաստաթղթի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6178" w:type="dxa"/>
            <w:vAlign w:val="center"/>
          </w:tcPr>
          <w:p w14:paraId="4D5474A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2CBA27EE" w14:textId="77777777" w:rsidTr="00F121A0">
        <w:tc>
          <w:tcPr>
            <w:tcW w:w="2837" w:type="dxa"/>
            <w:shd w:val="clear" w:color="auto" w:fill="D9E2F3"/>
            <w:vAlign w:val="center"/>
          </w:tcPr>
          <w:p w14:paraId="39B8BFFA"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Փաստաթղթի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370BA68" w14:textId="77777777" w:rsidTr="00F121A0">
        <w:tc>
          <w:tcPr>
            <w:tcW w:w="2837" w:type="dxa"/>
            <w:shd w:val="clear" w:color="auto" w:fill="D9E2F3"/>
            <w:vAlign w:val="center"/>
          </w:tcPr>
          <w:p w14:paraId="7C9A9E37"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Տրամադրման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02D94C5" w14:textId="77777777" w:rsidTr="00F121A0">
        <w:tc>
          <w:tcPr>
            <w:tcW w:w="2837" w:type="dxa"/>
            <w:shd w:val="clear" w:color="auto" w:fill="D9E2F3"/>
            <w:vAlign w:val="center"/>
          </w:tcPr>
          <w:p w14:paraId="46AC219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Տրամադրող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4AF80FD" w14:textId="77777777" w:rsidTr="00F121A0">
        <w:tc>
          <w:tcPr>
            <w:tcW w:w="2837" w:type="dxa"/>
            <w:shd w:val="clear" w:color="auto" w:fill="D9E2F3"/>
            <w:vAlign w:val="center"/>
          </w:tcPr>
          <w:p w14:paraId="3FB11612"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032F4">
              <w:rPr>
                <w:rFonts w:ascii="GHEA Grapalat" w:eastAsia="GHEA Grapalat" w:hAnsi="GHEA Grapalat" w:cs="GHEA Grapalat"/>
                <w:color w:val="000000"/>
              </w:rPr>
              <w:t xml:space="preserve">ՀԾՀ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համարժեք</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78" w:type="dxa"/>
            <w:vAlign w:val="center"/>
          </w:tcPr>
          <w:p w14:paraId="07A8757A" w14:textId="77777777" w:rsidR="00CE11B7" w:rsidRPr="00C032F4" w:rsidRDefault="00CE11B7" w:rsidP="00F121A0">
            <w:pPr>
              <w:spacing w:before="240" w:after="240"/>
              <w:rPr>
                <w:rFonts w:ascii="GHEA Grapalat" w:eastAsia="GHEA Grapalat" w:hAnsi="GHEA Grapalat" w:cs="GHEA Grapalat"/>
              </w:rPr>
            </w:pPr>
          </w:p>
        </w:tc>
      </w:tr>
    </w:tbl>
    <w:p w14:paraId="3BF4688A"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Անձի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հաշվառման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C032F4" w14:paraId="017E61EA" w14:textId="77777777" w:rsidTr="00F121A0">
        <w:tc>
          <w:tcPr>
            <w:tcW w:w="2837" w:type="dxa"/>
            <w:shd w:val="clear" w:color="auto" w:fill="D9E2F3"/>
            <w:vAlign w:val="center"/>
          </w:tcPr>
          <w:p w14:paraId="2A5B4EE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1463D4C" w14:textId="77777777" w:rsidTr="00F121A0">
        <w:tc>
          <w:tcPr>
            <w:tcW w:w="2837" w:type="dxa"/>
            <w:shd w:val="clear" w:color="auto" w:fill="D9E2F3"/>
            <w:vAlign w:val="center"/>
          </w:tcPr>
          <w:p w14:paraId="687EF09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50A85E0" w14:textId="77777777" w:rsidTr="00F121A0">
        <w:tc>
          <w:tcPr>
            <w:tcW w:w="2837" w:type="dxa"/>
            <w:shd w:val="clear" w:color="auto" w:fill="D9E2F3"/>
            <w:vAlign w:val="center"/>
          </w:tcPr>
          <w:p w14:paraId="3EAA719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Վարչատարածքային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D083287" w14:textId="77777777" w:rsidTr="00F121A0">
        <w:tc>
          <w:tcPr>
            <w:tcW w:w="2837" w:type="dxa"/>
            <w:shd w:val="clear" w:color="auto" w:fill="D9E2F3"/>
            <w:vAlign w:val="center"/>
          </w:tcPr>
          <w:p w14:paraId="6FBEC20E"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lastRenderedPageBreak/>
              <w:t>Փողոցի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շենքը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C032F4" w:rsidRDefault="00CE11B7" w:rsidP="00F121A0">
            <w:pPr>
              <w:spacing w:before="240" w:after="240"/>
              <w:rPr>
                <w:rFonts w:ascii="GHEA Grapalat" w:eastAsia="GHEA Grapalat" w:hAnsi="GHEA Grapalat" w:cs="GHEA Grapalat"/>
              </w:rPr>
            </w:pPr>
          </w:p>
        </w:tc>
      </w:tr>
    </w:tbl>
    <w:p w14:paraId="3E87507E"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Անձի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բնակության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C032F4" w14:paraId="07D27973" w14:textId="77777777" w:rsidTr="00F121A0">
        <w:tc>
          <w:tcPr>
            <w:tcW w:w="2837" w:type="dxa"/>
            <w:shd w:val="clear" w:color="auto" w:fill="D9E2F3"/>
            <w:vAlign w:val="center"/>
          </w:tcPr>
          <w:p w14:paraId="6827B78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A62B66C" w14:textId="77777777" w:rsidTr="00F121A0">
        <w:tc>
          <w:tcPr>
            <w:tcW w:w="2837" w:type="dxa"/>
            <w:shd w:val="clear" w:color="auto" w:fill="D9E2F3"/>
            <w:vAlign w:val="center"/>
          </w:tcPr>
          <w:p w14:paraId="3089E754"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E359837" w14:textId="77777777" w:rsidTr="00F121A0">
        <w:tc>
          <w:tcPr>
            <w:tcW w:w="2837" w:type="dxa"/>
            <w:shd w:val="clear" w:color="auto" w:fill="D9E2F3"/>
            <w:vAlign w:val="center"/>
          </w:tcPr>
          <w:p w14:paraId="37FD512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Վարչատարածքային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474CE88" w14:textId="77777777" w:rsidTr="00F121A0">
        <w:tc>
          <w:tcPr>
            <w:tcW w:w="2837" w:type="dxa"/>
            <w:shd w:val="clear" w:color="auto" w:fill="D9E2F3"/>
            <w:vAlign w:val="center"/>
          </w:tcPr>
          <w:p w14:paraId="791D52D0"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Փողոցի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շենքը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C032F4" w:rsidRDefault="00CE11B7" w:rsidP="00F121A0">
            <w:pPr>
              <w:spacing w:before="240" w:after="240"/>
              <w:rPr>
                <w:rFonts w:ascii="GHEA Grapalat" w:eastAsia="GHEA Grapalat" w:hAnsi="GHEA Grapalat" w:cs="GHEA Grapalat"/>
              </w:rPr>
            </w:pPr>
          </w:p>
        </w:tc>
      </w:tr>
    </w:tbl>
    <w:p w14:paraId="402422A1" w14:textId="77777777" w:rsidR="00CE11B7" w:rsidRPr="00C032F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հանդիսանալու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հիմքերը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բացառությամբ</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ընդերքօգտագործման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ոլորտի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հաշվետու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կազմակերպությունների</w:t>
      </w:r>
      <w:proofErr w:type="spellEnd"/>
      <w:r w:rsidRPr="00C032F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C032F4" w14:paraId="5BB570D8" w14:textId="77777777" w:rsidTr="00F121A0">
        <w:trPr>
          <w:trHeight w:val="924"/>
        </w:trPr>
        <w:tc>
          <w:tcPr>
            <w:tcW w:w="9016" w:type="dxa"/>
            <w:gridSpan w:val="2"/>
            <w:vAlign w:val="center"/>
          </w:tcPr>
          <w:p w14:paraId="455151A1"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ա</w:t>
            </w:r>
            <w:r w:rsidR="00CE11B7" w:rsidRPr="00C032F4">
              <w:rPr>
                <w:rFonts w:ascii="Cambria Math" w:eastAsia="Cambria Math" w:hAnsi="Cambria Math" w:cs="Cambria Math"/>
              </w:rPr>
              <w:t>․</w:t>
            </w:r>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տիրապետում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ձայնի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իրավունք</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տվող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բաժնեմասերի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բաժնետոմսերի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փայերի</w:t>
            </w:r>
            <w:proofErr w:type="spellEnd"/>
            <w:r w:rsidR="00CE11B7" w:rsidRPr="00C032F4">
              <w:rPr>
                <w:rFonts w:ascii="GHEA Grapalat" w:eastAsia="GHEA Grapalat" w:hAnsi="GHEA Grapalat" w:cs="GHEA Grapalat"/>
              </w:rPr>
              <w:t xml:space="preserve">) 20 և </w:t>
            </w:r>
            <w:proofErr w:type="spellStart"/>
            <w:r w:rsidR="00CE11B7" w:rsidRPr="00C032F4">
              <w:rPr>
                <w:rFonts w:ascii="GHEA Grapalat" w:eastAsia="GHEA Grapalat" w:hAnsi="GHEA Grapalat" w:cs="GHEA Grapalat"/>
              </w:rPr>
              <w:t>ավելի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տոկոսին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կերպով</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ունի</w:t>
            </w:r>
            <w:proofErr w:type="spellEnd"/>
            <w:r w:rsidR="00CE11B7" w:rsidRPr="00C032F4">
              <w:rPr>
                <w:rFonts w:ascii="GHEA Grapalat" w:eastAsia="GHEA Grapalat" w:hAnsi="GHEA Grapalat" w:cs="GHEA Grapalat"/>
              </w:rPr>
              <w:t xml:space="preserve"> 20 և </w:t>
            </w:r>
            <w:proofErr w:type="spellStart"/>
            <w:r w:rsidR="00CE11B7" w:rsidRPr="00C032F4">
              <w:rPr>
                <w:rFonts w:ascii="GHEA Grapalat" w:eastAsia="GHEA Grapalat" w:hAnsi="GHEA Grapalat" w:cs="GHEA Grapalat"/>
              </w:rPr>
              <w:t>ավելի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տոկոս</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կանոնադրական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կապիտալում</w:t>
            </w:r>
            <w:proofErr w:type="spellEnd"/>
          </w:p>
        </w:tc>
      </w:tr>
      <w:tr w:rsidR="00CE11B7" w:rsidRPr="00C032F4" w14:paraId="1689A9FF" w14:textId="77777777" w:rsidTr="00F121A0">
        <w:trPr>
          <w:trHeight w:val="684"/>
        </w:trPr>
        <w:tc>
          <w:tcPr>
            <w:tcW w:w="4508" w:type="dxa"/>
            <w:shd w:val="clear" w:color="auto" w:fill="D9E2F3"/>
            <w:vAlign w:val="center"/>
          </w:tcPr>
          <w:p w14:paraId="5AB6E2C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57B5C88" w14:textId="77777777" w:rsidTr="00F121A0">
        <w:trPr>
          <w:trHeight w:val="1282"/>
        </w:trPr>
        <w:tc>
          <w:tcPr>
            <w:tcW w:w="4508" w:type="dxa"/>
            <w:shd w:val="clear" w:color="auto" w:fill="D9E2F3"/>
            <w:vAlign w:val="center"/>
          </w:tcPr>
          <w:p w14:paraId="3A4B4E24"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326DB311"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r w:rsidR="00CE11B7" w:rsidRPr="00C032F4" w14:paraId="18B21912" w14:textId="77777777" w:rsidTr="00F121A0">
        <w:tc>
          <w:tcPr>
            <w:tcW w:w="9016" w:type="dxa"/>
            <w:gridSpan w:val="2"/>
            <w:vAlign w:val="center"/>
          </w:tcPr>
          <w:p w14:paraId="5899A09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բ</w:t>
            </w:r>
            <w:r w:rsidR="00CE11B7" w:rsidRPr="00C032F4">
              <w:rPr>
                <w:rFonts w:ascii="Cambria Math" w:eastAsia="Cambria Math" w:hAnsi="Cambria Math" w:cs="Cambria Math"/>
              </w:rPr>
              <w:t>․</w:t>
            </w:r>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նկատմամբ</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իրականացնում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իրական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փաստացի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վերահսկողություն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այլ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միջոցներով</w:t>
            </w:r>
            <w:proofErr w:type="spellEnd"/>
          </w:p>
        </w:tc>
      </w:tr>
      <w:tr w:rsidR="00CE11B7" w:rsidRPr="00C032F4" w14:paraId="433BD5C9" w14:textId="77777777" w:rsidTr="00F121A0">
        <w:tc>
          <w:tcPr>
            <w:tcW w:w="9016" w:type="dxa"/>
            <w:gridSpan w:val="2"/>
            <w:vAlign w:val="center"/>
          </w:tcPr>
          <w:p w14:paraId="0378901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գ</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հանդիսանում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գործունեության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ընդհանուր</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ընթացիկ</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ղեկավարումն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իրականացնող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պաշտոնատար</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w:t>
            </w:r>
            <w:proofErr w:type="spellEnd"/>
            <w:r w:rsidR="00CE11B7" w:rsidRPr="00C032F4">
              <w:rPr>
                <w:rFonts w:ascii="GHEA Grapalat" w:hAnsi="GHEA Grapalat"/>
              </w:rPr>
              <w:t xml:space="preserve"> </w:t>
            </w:r>
            <w:proofErr w:type="spellStart"/>
            <w:r w:rsidR="00CE11B7" w:rsidRPr="00C032F4">
              <w:rPr>
                <w:rFonts w:ascii="GHEA Grapalat" w:eastAsia="GHEA Grapalat" w:hAnsi="GHEA Grapalat" w:cs="GHEA Grapalat"/>
              </w:rPr>
              <w:t>այն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դեպքում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երբ</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առկա</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չէ</w:t>
            </w:r>
            <w:proofErr w:type="spellEnd"/>
            <w:r w:rsidR="00CE11B7" w:rsidRPr="00C032F4">
              <w:rPr>
                <w:rFonts w:ascii="GHEA Grapalat" w:eastAsia="GHEA Grapalat" w:hAnsi="GHEA Grapalat" w:cs="GHEA Grapalat"/>
              </w:rPr>
              <w:t xml:space="preserve"> «ա» և «բ» </w:t>
            </w:r>
            <w:proofErr w:type="spellStart"/>
            <w:r w:rsidR="00CE11B7" w:rsidRPr="00C032F4">
              <w:rPr>
                <w:rFonts w:ascii="GHEA Grapalat" w:eastAsia="GHEA Grapalat" w:hAnsi="GHEA Grapalat" w:cs="GHEA Grapalat"/>
              </w:rPr>
              <w:t>կետերի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պահանջներին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համապատասխանող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ֆիզիկական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w:t>
            </w:r>
            <w:proofErr w:type="spellEnd"/>
          </w:p>
        </w:tc>
      </w:tr>
    </w:tbl>
    <w:p w14:paraId="6985524A"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հանդիսանալու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հիմքերը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ընդերքօգտագործման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ոլորտի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հաշվետու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կազմակերպությունների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համար</w:t>
      </w:r>
      <w:proofErr w:type="spellEnd"/>
      <w:r w:rsidRPr="00C032F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C032F4" w14:paraId="783BBFA6" w14:textId="77777777" w:rsidTr="00F121A0">
        <w:trPr>
          <w:trHeight w:val="924"/>
        </w:trPr>
        <w:tc>
          <w:tcPr>
            <w:tcW w:w="9016" w:type="dxa"/>
            <w:gridSpan w:val="2"/>
            <w:vAlign w:val="center"/>
          </w:tcPr>
          <w:p w14:paraId="3AB2CBA8"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ա</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կերպով</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տիրապետում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ձայնի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իրավունք</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տվող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բաժնեմասերի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բաժնետոմսերի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փայերի</w:t>
            </w:r>
            <w:proofErr w:type="spellEnd"/>
            <w:r w:rsidR="00CE11B7" w:rsidRPr="00C032F4">
              <w:rPr>
                <w:rFonts w:ascii="GHEA Grapalat" w:eastAsia="GHEA Grapalat" w:hAnsi="GHEA Grapalat" w:cs="GHEA Grapalat"/>
              </w:rPr>
              <w:t xml:space="preserve">) 10 և </w:t>
            </w:r>
            <w:proofErr w:type="spellStart"/>
            <w:r w:rsidR="00CE11B7" w:rsidRPr="00C032F4">
              <w:rPr>
                <w:rFonts w:ascii="GHEA Grapalat" w:eastAsia="GHEA Grapalat" w:hAnsi="GHEA Grapalat" w:cs="GHEA Grapalat"/>
              </w:rPr>
              <w:t>ավելի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տոկոսին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կերպով</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ունի</w:t>
            </w:r>
            <w:proofErr w:type="spellEnd"/>
            <w:r w:rsidR="00CE11B7" w:rsidRPr="00C032F4">
              <w:rPr>
                <w:rFonts w:ascii="GHEA Grapalat" w:eastAsia="GHEA Grapalat" w:hAnsi="GHEA Grapalat" w:cs="GHEA Grapalat"/>
              </w:rPr>
              <w:t xml:space="preserve"> 10 և </w:t>
            </w:r>
            <w:proofErr w:type="spellStart"/>
            <w:r w:rsidR="00CE11B7" w:rsidRPr="00C032F4">
              <w:rPr>
                <w:rFonts w:ascii="GHEA Grapalat" w:eastAsia="GHEA Grapalat" w:hAnsi="GHEA Grapalat" w:cs="GHEA Grapalat"/>
              </w:rPr>
              <w:t>ավելի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տոկոս</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կանոնադրական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կապիտալում</w:t>
            </w:r>
            <w:proofErr w:type="spellEnd"/>
          </w:p>
        </w:tc>
      </w:tr>
      <w:tr w:rsidR="00CE11B7" w:rsidRPr="00C032F4" w14:paraId="5B002FFF" w14:textId="77777777" w:rsidTr="00F121A0">
        <w:trPr>
          <w:trHeight w:val="684"/>
        </w:trPr>
        <w:tc>
          <w:tcPr>
            <w:tcW w:w="4508" w:type="dxa"/>
            <w:shd w:val="clear" w:color="auto" w:fill="D9E2F3"/>
            <w:vAlign w:val="center"/>
          </w:tcPr>
          <w:p w14:paraId="2734386B"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4508" w:type="dxa"/>
            <w:vAlign w:val="center"/>
          </w:tcPr>
          <w:p w14:paraId="1965371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1B86BFD" w14:textId="77777777" w:rsidTr="00F121A0">
        <w:trPr>
          <w:trHeight w:val="1282"/>
        </w:trPr>
        <w:tc>
          <w:tcPr>
            <w:tcW w:w="4508" w:type="dxa"/>
            <w:shd w:val="clear" w:color="auto" w:fill="D9E2F3"/>
            <w:vAlign w:val="center"/>
          </w:tcPr>
          <w:p w14:paraId="313E2906"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1A30159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r w:rsidR="00CE11B7" w:rsidRPr="00C032F4" w14:paraId="1A6BBC07" w14:textId="77777777" w:rsidTr="00F121A0">
        <w:tc>
          <w:tcPr>
            <w:tcW w:w="9016" w:type="dxa"/>
            <w:gridSpan w:val="2"/>
            <w:vAlign w:val="center"/>
          </w:tcPr>
          <w:p w14:paraId="5B139C9B"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բ</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իրավունք</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ունի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նշանակելու</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հեռացնելու</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կառավարման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մարմինների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անդամների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մեծամասնությանը</w:t>
            </w:r>
            <w:proofErr w:type="spellEnd"/>
          </w:p>
        </w:tc>
      </w:tr>
      <w:tr w:rsidR="00CE11B7" w:rsidRPr="00C032F4" w14:paraId="0A83B8BA" w14:textId="77777777" w:rsidTr="00F121A0">
        <w:tc>
          <w:tcPr>
            <w:tcW w:w="9016" w:type="dxa"/>
            <w:gridSpan w:val="2"/>
            <w:vAlign w:val="center"/>
          </w:tcPr>
          <w:p w14:paraId="32192A97"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գ</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անձից</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անհատույց</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ստացել</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հաշվետու</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տարվան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նախորդող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տարվա</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ընթացքում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ստացած</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շահույթի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առնվազն</w:t>
            </w:r>
            <w:proofErr w:type="spellEnd"/>
            <w:r w:rsidR="00CE11B7" w:rsidRPr="00C032F4">
              <w:rPr>
                <w:rFonts w:ascii="GHEA Grapalat" w:eastAsia="GHEA Grapalat" w:hAnsi="GHEA Grapalat" w:cs="GHEA Grapalat"/>
              </w:rPr>
              <w:t xml:space="preserve"> 15 </w:t>
            </w:r>
            <w:proofErr w:type="spellStart"/>
            <w:r w:rsidR="00CE11B7" w:rsidRPr="00C032F4">
              <w:rPr>
                <w:rFonts w:ascii="GHEA Grapalat" w:eastAsia="GHEA Grapalat" w:hAnsi="GHEA Grapalat" w:cs="GHEA Grapalat"/>
              </w:rPr>
              <w:t>տոկոսի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չափով</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օգուտ</w:t>
            </w:r>
            <w:proofErr w:type="spellEnd"/>
          </w:p>
        </w:tc>
      </w:tr>
      <w:tr w:rsidR="00CE11B7" w:rsidRPr="00C032F4" w14:paraId="47CD326D" w14:textId="77777777" w:rsidTr="00F121A0">
        <w:tc>
          <w:tcPr>
            <w:tcW w:w="9016" w:type="dxa"/>
            <w:gridSpan w:val="2"/>
            <w:vAlign w:val="center"/>
          </w:tcPr>
          <w:p w14:paraId="7A527130"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դ</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նկատմամբ</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իրականացնում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իրական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փաստացի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վերահսկողություն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այլ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միջոցներով</w:t>
            </w:r>
            <w:proofErr w:type="spellEnd"/>
          </w:p>
        </w:tc>
      </w:tr>
      <w:tr w:rsidR="00CE11B7" w:rsidRPr="00C032F4" w14:paraId="76C06375" w14:textId="77777777" w:rsidTr="00F121A0">
        <w:tc>
          <w:tcPr>
            <w:tcW w:w="9016" w:type="dxa"/>
            <w:gridSpan w:val="2"/>
            <w:vAlign w:val="center"/>
          </w:tcPr>
          <w:p w14:paraId="26146055"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ե</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հանդիսանում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գործունեության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ընդհանուր</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ընթացիկ</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ղեկավարումն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իրականացնող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պաշտոնատար</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այն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դեպքում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երբ</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առկա</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չէ</w:t>
            </w:r>
            <w:proofErr w:type="spellEnd"/>
            <w:r w:rsidR="00CE11B7" w:rsidRPr="00C032F4">
              <w:rPr>
                <w:rFonts w:ascii="GHEA Grapalat" w:eastAsia="GHEA Grapalat" w:hAnsi="GHEA Grapalat" w:cs="GHEA Grapalat"/>
              </w:rPr>
              <w:t xml:space="preserve"> «ա»-«դ» </w:t>
            </w:r>
            <w:proofErr w:type="spellStart"/>
            <w:r w:rsidR="00CE11B7" w:rsidRPr="00C032F4">
              <w:rPr>
                <w:rFonts w:ascii="GHEA Grapalat" w:eastAsia="GHEA Grapalat" w:hAnsi="GHEA Grapalat" w:cs="GHEA Grapalat"/>
              </w:rPr>
              <w:t>կետերի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պահանջներին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համապատասխանող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ֆիզիկական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w:t>
            </w:r>
            <w:proofErr w:type="spellEnd"/>
          </w:p>
        </w:tc>
      </w:tr>
    </w:tbl>
    <w:p w14:paraId="4DB483C0"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կարգավիճակի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վերաբերյալ</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032F4" w14:paraId="3D0776FA" w14:textId="77777777" w:rsidTr="00F121A0">
        <w:tc>
          <w:tcPr>
            <w:tcW w:w="2837" w:type="dxa"/>
            <w:shd w:val="clear" w:color="auto" w:fill="D9E2F3"/>
            <w:vAlign w:val="center"/>
          </w:tcPr>
          <w:p w14:paraId="212F4D85"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դառնալու</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50ABC42" w14:textId="77777777" w:rsidTr="00F121A0">
        <w:tc>
          <w:tcPr>
            <w:tcW w:w="2837" w:type="dxa"/>
            <w:shd w:val="clear" w:color="auto" w:fill="D9E2F3"/>
            <w:vAlign w:val="center"/>
          </w:tcPr>
          <w:p w14:paraId="626C229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նկատմամբ</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վերահսկողության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Առանձին</w:t>
            </w:r>
            <w:proofErr w:type="spellEnd"/>
            <w:r w:rsidR="00CE11B7" w:rsidRPr="00C032F4">
              <w:rPr>
                <w:rFonts w:ascii="GHEA Grapalat" w:eastAsia="GHEA Grapalat" w:hAnsi="GHEA Grapalat" w:cs="GHEA Grapalat"/>
              </w:rPr>
              <w:t xml:space="preserve"> </w:t>
            </w:r>
          </w:p>
          <w:p w14:paraId="3E065C2B" w14:textId="77777777" w:rsidR="00CE11B7" w:rsidRPr="00C032F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Փոխկապակցված</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անձանց</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հետ</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համատեղ</w:t>
            </w:r>
            <w:proofErr w:type="spellEnd"/>
          </w:p>
        </w:tc>
      </w:tr>
      <w:tr w:rsidR="00CE11B7" w:rsidRPr="00C032F4" w14:paraId="7FDA67A5" w14:textId="77777777" w:rsidTr="00F121A0">
        <w:tc>
          <w:tcPr>
            <w:tcW w:w="2837" w:type="dxa"/>
            <w:shd w:val="clear" w:color="auto" w:fill="D9E2F3"/>
            <w:vAlign w:val="center"/>
          </w:tcPr>
          <w:p w14:paraId="57E4F34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Ընդերքօգտագործման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ոլորտի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հաշվետու</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հանդիսանում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lastRenderedPageBreak/>
              <w:t>պաշտոնատար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նրա</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ընտանիքի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Այո</w:t>
            </w:r>
            <w:proofErr w:type="spellEnd"/>
          </w:p>
          <w:p w14:paraId="300D0DE2"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Ոչ</w:t>
            </w:r>
            <w:proofErr w:type="spellEnd"/>
          </w:p>
        </w:tc>
      </w:tr>
    </w:tbl>
    <w:p w14:paraId="78C72F42"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կոնտակտային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032F4" w14:paraId="3A62DC59" w14:textId="77777777" w:rsidTr="00F121A0">
        <w:tc>
          <w:tcPr>
            <w:tcW w:w="2837" w:type="dxa"/>
            <w:shd w:val="clear" w:color="auto" w:fill="D9E2F3"/>
            <w:vAlign w:val="center"/>
          </w:tcPr>
          <w:p w14:paraId="0C6CDCC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Էլ</w:t>
            </w:r>
            <w:proofErr w:type="spellEnd"/>
            <w:r w:rsidRPr="00C032F4">
              <w:rPr>
                <w:rFonts w:ascii="Cambria Math" w:eastAsia="Cambria Math" w:hAnsi="Cambria Math" w:cs="Cambria Math"/>
                <w:color w:val="000000"/>
              </w:rPr>
              <w:t>․</w:t>
            </w:r>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փոստի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հասցեն</w:t>
            </w:r>
            <w:proofErr w:type="spellEnd"/>
          </w:p>
        </w:tc>
        <w:tc>
          <w:tcPr>
            <w:tcW w:w="6180" w:type="dxa"/>
            <w:vAlign w:val="center"/>
          </w:tcPr>
          <w:p w14:paraId="475F9EF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D0B6AE5" w14:textId="77777777" w:rsidTr="00F121A0">
        <w:tc>
          <w:tcPr>
            <w:tcW w:w="2837" w:type="dxa"/>
            <w:shd w:val="clear" w:color="auto" w:fill="D9E2F3"/>
            <w:vAlign w:val="center"/>
          </w:tcPr>
          <w:p w14:paraId="7DAC220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Հեռախոսահամարը</w:t>
            </w:r>
            <w:proofErr w:type="spellEnd"/>
          </w:p>
        </w:tc>
        <w:tc>
          <w:tcPr>
            <w:tcW w:w="6180" w:type="dxa"/>
            <w:vAlign w:val="center"/>
          </w:tcPr>
          <w:p w14:paraId="4FA1CB91" w14:textId="77777777" w:rsidR="00CE11B7" w:rsidRPr="00C032F4" w:rsidRDefault="00CE11B7" w:rsidP="00F121A0">
            <w:pPr>
              <w:spacing w:before="240" w:after="240"/>
              <w:rPr>
                <w:rFonts w:ascii="GHEA Grapalat" w:eastAsia="GHEA Grapalat" w:hAnsi="GHEA Grapalat" w:cs="GHEA Grapalat"/>
              </w:rPr>
            </w:pPr>
          </w:p>
        </w:tc>
      </w:tr>
    </w:tbl>
    <w:p w14:paraId="0A109847" w14:textId="7E604C5D" w:rsidR="00CE11B7" w:rsidRPr="00C032F4"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C032F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t>Միջանկյալ</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իրավաբանական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անձինք</w:t>
      </w:r>
      <w:proofErr w:type="spellEnd"/>
    </w:p>
    <w:p w14:paraId="7B72BC70"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Կազմակերպության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3AAA8046" w14:textId="77777777" w:rsidTr="00F121A0">
        <w:tc>
          <w:tcPr>
            <w:tcW w:w="2835" w:type="dxa"/>
            <w:shd w:val="clear" w:color="auto" w:fill="D9E2F3"/>
            <w:vAlign w:val="center"/>
          </w:tcPr>
          <w:p w14:paraId="7BB41496"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21B6D808" w14:textId="77777777" w:rsidTr="00F121A0">
        <w:tc>
          <w:tcPr>
            <w:tcW w:w="2835" w:type="dxa"/>
            <w:shd w:val="clear" w:color="auto" w:fill="D9E2F3"/>
            <w:vAlign w:val="center"/>
          </w:tcPr>
          <w:p w14:paraId="3A07CD0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FE11DD9" w14:textId="77777777" w:rsidTr="00F121A0">
        <w:tc>
          <w:tcPr>
            <w:tcW w:w="2835" w:type="dxa"/>
            <w:shd w:val="clear" w:color="auto" w:fill="D9E2F3"/>
            <w:vAlign w:val="center"/>
          </w:tcPr>
          <w:p w14:paraId="7E8A6C2A"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97FC4AA" w14:textId="77777777" w:rsidTr="00F121A0">
        <w:tc>
          <w:tcPr>
            <w:tcW w:w="2835" w:type="dxa"/>
            <w:shd w:val="clear" w:color="auto" w:fill="D9E2F3"/>
            <w:vAlign w:val="center"/>
          </w:tcPr>
          <w:p w14:paraId="2A43089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6F529E7" w14:textId="77777777" w:rsidTr="00F121A0">
        <w:tc>
          <w:tcPr>
            <w:tcW w:w="2835" w:type="dxa"/>
            <w:shd w:val="clear" w:color="auto" w:fill="D9E2F3"/>
            <w:vAlign w:val="center"/>
          </w:tcPr>
          <w:p w14:paraId="75A87EC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հասցեն</w:t>
            </w:r>
            <w:proofErr w:type="spellEnd"/>
          </w:p>
        </w:tc>
        <w:tc>
          <w:tcPr>
            <w:tcW w:w="6180" w:type="dxa"/>
            <w:vAlign w:val="center"/>
          </w:tcPr>
          <w:p w14:paraId="5C13998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1D6C26F" w14:textId="77777777" w:rsidTr="00F121A0">
        <w:tc>
          <w:tcPr>
            <w:tcW w:w="2835" w:type="dxa"/>
            <w:shd w:val="clear" w:color="auto" w:fill="D9E2F3"/>
            <w:vAlign w:val="center"/>
          </w:tcPr>
          <w:p w14:paraId="365571AA"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պետությունը</w:t>
            </w:r>
            <w:proofErr w:type="spellEnd"/>
          </w:p>
        </w:tc>
        <w:tc>
          <w:tcPr>
            <w:tcW w:w="6180" w:type="dxa"/>
            <w:vAlign w:val="center"/>
          </w:tcPr>
          <w:p w14:paraId="06F64C3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D11E63E" w14:textId="77777777" w:rsidTr="00F121A0">
        <w:tc>
          <w:tcPr>
            <w:tcW w:w="2835" w:type="dxa"/>
            <w:shd w:val="clear" w:color="auto" w:fill="D9E2F3"/>
            <w:vAlign w:val="center"/>
          </w:tcPr>
          <w:p w14:paraId="16EDD7B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Գործադիր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մարմնի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ղեկավարի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C032F4" w:rsidRDefault="00CE11B7" w:rsidP="00F121A0">
            <w:pPr>
              <w:spacing w:before="240" w:after="240"/>
              <w:rPr>
                <w:rFonts w:ascii="GHEA Grapalat" w:eastAsia="GHEA Grapalat" w:hAnsi="GHEA Grapalat" w:cs="GHEA Grapalat"/>
              </w:rPr>
            </w:pPr>
          </w:p>
        </w:tc>
      </w:tr>
    </w:tbl>
    <w:p w14:paraId="52BAA819"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69FB73A3" w14:textId="77777777" w:rsidTr="00F121A0">
        <w:trPr>
          <w:trHeight w:val="853"/>
        </w:trPr>
        <w:tc>
          <w:tcPr>
            <w:tcW w:w="2835" w:type="dxa"/>
            <w:vMerge w:val="restart"/>
            <w:shd w:val="clear" w:color="auto" w:fill="D9E2F3"/>
            <w:vAlign w:val="center"/>
          </w:tcPr>
          <w:p w14:paraId="5DCF9D2C"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w:t>
            </w:r>
            <w:proofErr w:type="spellEnd"/>
            <w:r w:rsidRPr="00C032F4">
              <w:rPr>
                <w:rFonts w:ascii="GHEA Grapalat" w:eastAsia="GHEA Grapalat" w:hAnsi="GHEA Grapalat" w:cs="GHEA Grapalat"/>
                <w:color w:val="000000"/>
              </w:rPr>
              <w:t>(</w:t>
            </w:r>
            <w:proofErr w:type="spellStart"/>
            <w:r w:rsidRPr="00C032F4">
              <w:rPr>
                <w:rFonts w:ascii="GHEA Grapalat" w:eastAsia="GHEA Grapalat" w:hAnsi="GHEA Grapalat" w:cs="GHEA Grapalat"/>
                <w:color w:val="000000"/>
              </w:rPr>
              <w:t>ներ</w:t>
            </w:r>
            <w:proofErr w:type="spellEnd"/>
            <w:r w:rsidRPr="00C032F4">
              <w:rPr>
                <w:rFonts w:ascii="GHEA Grapalat" w:eastAsia="GHEA Grapalat" w:hAnsi="GHEA Grapalat" w:cs="GHEA Grapalat"/>
                <w:color w:val="000000"/>
              </w:rPr>
              <w:t xml:space="preserve">)ի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հանդիսանում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lastRenderedPageBreak/>
              <w:t>միջանկյալ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իրավաբանական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w:t>
            </w:r>
            <w:proofErr w:type="spellEnd"/>
          </w:p>
        </w:tc>
        <w:tc>
          <w:tcPr>
            <w:tcW w:w="6180" w:type="dxa"/>
          </w:tcPr>
          <w:p w14:paraId="00CD95E0"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5AE7FA87" w14:textId="77777777" w:rsidTr="00F121A0">
        <w:trPr>
          <w:trHeight w:val="850"/>
        </w:trPr>
        <w:tc>
          <w:tcPr>
            <w:tcW w:w="2835" w:type="dxa"/>
            <w:vMerge/>
            <w:shd w:val="clear" w:color="auto" w:fill="D9E2F3"/>
            <w:vAlign w:val="center"/>
          </w:tcPr>
          <w:p w14:paraId="6E901612"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5E068ED1" w14:textId="77777777" w:rsidTr="00F121A0">
        <w:trPr>
          <w:trHeight w:val="850"/>
        </w:trPr>
        <w:tc>
          <w:tcPr>
            <w:tcW w:w="2835" w:type="dxa"/>
            <w:vMerge/>
            <w:shd w:val="clear" w:color="auto" w:fill="D9E2F3"/>
            <w:vAlign w:val="center"/>
          </w:tcPr>
          <w:p w14:paraId="10830096"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8B95125" w14:textId="77777777" w:rsidTr="00F121A0">
        <w:trPr>
          <w:trHeight w:val="850"/>
        </w:trPr>
        <w:tc>
          <w:tcPr>
            <w:tcW w:w="2835" w:type="dxa"/>
            <w:vMerge/>
            <w:shd w:val="clear" w:color="auto" w:fill="D9E2F3"/>
            <w:vAlign w:val="center"/>
          </w:tcPr>
          <w:p w14:paraId="3CA1C390"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A368D37" w14:textId="77777777" w:rsidTr="00F121A0">
        <w:trPr>
          <w:trHeight w:val="850"/>
        </w:trPr>
        <w:tc>
          <w:tcPr>
            <w:tcW w:w="2835" w:type="dxa"/>
            <w:vMerge/>
            <w:shd w:val="clear" w:color="auto" w:fill="D9E2F3"/>
            <w:vAlign w:val="center"/>
          </w:tcPr>
          <w:p w14:paraId="186AA94C"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C032F4" w:rsidRDefault="00CE11B7" w:rsidP="00F121A0">
            <w:pPr>
              <w:spacing w:before="240" w:after="240"/>
              <w:rPr>
                <w:rFonts w:ascii="GHEA Grapalat" w:eastAsia="GHEA Grapalat" w:hAnsi="GHEA Grapalat" w:cs="GHEA Grapalat"/>
              </w:rPr>
            </w:pPr>
          </w:p>
        </w:tc>
      </w:tr>
    </w:tbl>
    <w:p w14:paraId="69D43817"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C032F4">
        <w:rPr>
          <w:rFonts w:ascii="GHEA Grapalat" w:eastAsia="GHEA Grapalat" w:hAnsi="GHEA Grapalat" w:cs="GHEA Grapalat"/>
          <w:i/>
        </w:rPr>
        <w:t>Միջանկյալ</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իրավաբանական</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անձի</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բաժնետոմսերի</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ցուցակման</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7B2D7CC9" w14:textId="77777777" w:rsidTr="00F121A0">
        <w:tc>
          <w:tcPr>
            <w:tcW w:w="2835" w:type="dxa"/>
            <w:shd w:val="clear" w:color="auto" w:fill="D9E2F3"/>
            <w:vAlign w:val="center"/>
          </w:tcPr>
          <w:p w14:paraId="0D78C4A4"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Ֆոնդային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բորսայի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C238D70" w14:textId="77777777" w:rsidTr="00F121A0">
        <w:tc>
          <w:tcPr>
            <w:tcW w:w="2835" w:type="dxa"/>
            <w:shd w:val="clear" w:color="auto" w:fill="D9E2F3"/>
            <w:vAlign w:val="center"/>
          </w:tcPr>
          <w:p w14:paraId="1B192887"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Հղումը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բորսայում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առկա</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C032F4" w:rsidRDefault="00CE11B7" w:rsidP="00F121A0">
            <w:pPr>
              <w:spacing w:before="240" w:after="240"/>
              <w:rPr>
                <w:rFonts w:ascii="GHEA Grapalat" w:eastAsia="GHEA Grapalat" w:hAnsi="GHEA Grapalat" w:cs="GHEA Grapalat"/>
              </w:rPr>
            </w:pPr>
          </w:p>
        </w:tc>
      </w:tr>
    </w:tbl>
    <w:p w14:paraId="4AF5BE4E" w14:textId="12976473" w:rsidR="00CE11B7" w:rsidRPr="00C032F4"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C032F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t>Լրացուցիչ</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նշումներ</w:t>
      </w:r>
      <w:proofErr w:type="spellEnd"/>
    </w:p>
    <w:p w14:paraId="21644383" w14:textId="77777777" w:rsidR="00CE11B7" w:rsidRPr="00C032F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C032F4" w14:paraId="01B7BF02" w14:textId="77777777" w:rsidTr="00F121A0">
        <w:tc>
          <w:tcPr>
            <w:tcW w:w="9016" w:type="dxa"/>
            <w:shd w:val="clear" w:color="auto" w:fill="DBE5F1" w:themeFill="accent1" w:themeFillTint="33"/>
          </w:tcPr>
          <w:p w14:paraId="1E7ECE29" w14:textId="77777777" w:rsidR="00CE11B7" w:rsidRPr="00C032F4" w:rsidRDefault="00CE11B7" w:rsidP="00F121A0">
            <w:pPr>
              <w:spacing w:before="240" w:after="160" w:line="259" w:lineRule="auto"/>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Լրացուցիչ</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տեղեկություններ</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հավելյալ</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պարզաբանումներ</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որոնք</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առնչվում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են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հայտարարագրում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լրացված</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լրացման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ենթակա</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տվյալներին</w:t>
            </w:r>
            <w:proofErr w:type="spellEnd"/>
          </w:p>
        </w:tc>
      </w:tr>
      <w:tr w:rsidR="00CE11B7" w:rsidRPr="00C032F4" w14:paraId="5FB96C31" w14:textId="77777777" w:rsidTr="00F121A0">
        <w:trPr>
          <w:trHeight w:val="10187"/>
        </w:trPr>
        <w:tc>
          <w:tcPr>
            <w:tcW w:w="9016" w:type="dxa"/>
          </w:tcPr>
          <w:p w14:paraId="0127677A" w14:textId="77777777" w:rsidR="00CE11B7" w:rsidRPr="00C032F4" w:rsidRDefault="00CE11B7" w:rsidP="00F121A0">
            <w:pPr>
              <w:rPr>
                <w:rFonts w:ascii="GHEA Grapalat" w:eastAsia="GHEA Grapalat" w:hAnsi="GHEA Grapalat" w:cs="GHEA Grapalat"/>
                <w:b/>
                <w:color w:val="000000"/>
              </w:rPr>
            </w:pPr>
          </w:p>
        </w:tc>
      </w:tr>
    </w:tbl>
    <w:p w14:paraId="67787F77" w14:textId="77777777" w:rsidR="00CE11B7" w:rsidRPr="00C032F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C032F4" w:rsidRDefault="00CE11B7" w:rsidP="00CE11B7">
      <w:pPr>
        <w:pStyle w:val="BodyTextIndent3"/>
        <w:spacing w:line="240" w:lineRule="auto"/>
        <w:jc w:val="right"/>
        <w:rPr>
          <w:rFonts w:ascii="GHEA Grapalat" w:hAnsi="GHEA Grapalat" w:cs="Arial"/>
          <w:b/>
        </w:rPr>
      </w:pPr>
    </w:p>
    <w:p w14:paraId="7A8A6BCF" w14:textId="77777777" w:rsidR="00CE11B7" w:rsidRPr="00C032F4"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C032F4"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C032F4"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C032F4"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C032F4"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C032F4"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C032F4"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C032F4"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C032F4" w:rsidRDefault="00CE11B7" w:rsidP="00CE11B7">
      <w:pPr>
        <w:spacing w:line="360" w:lineRule="auto"/>
        <w:jc w:val="center"/>
        <w:rPr>
          <w:rFonts w:ascii="GHEA Grapalat" w:eastAsia="GHEA Grapalat" w:hAnsi="GHEA Grapalat" w:cs="GHEA Grapalat"/>
          <w:b/>
        </w:rPr>
      </w:pPr>
    </w:p>
    <w:p w14:paraId="1F68B2C7" w14:textId="77777777" w:rsidR="00CE11B7" w:rsidRPr="00C032F4" w:rsidRDefault="00CE11B7" w:rsidP="00CE11B7">
      <w:pPr>
        <w:spacing w:line="360" w:lineRule="auto"/>
        <w:jc w:val="center"/>
        <w:rPr>
          <w:rFonts w:ascii="GHEA Grapalat" w:eastAsia="GHEA Grapalat" w:hAnsi="GHEA Grapalat" w:cs="GHEA Grapalat"/>
          <w:b/>
        </w:rPr>
      </w:pPr>
    </w:p>
    <w:p w14:paraId="0E9F4A26" w14:textId="77777777" w:rsidR="00CE11B7" w:rsidRPr="00C032F4" w:rsidRDefault="00CE11B7" w:rsidP="00CE11B7">
      <w:pPr>
        <w:spacing w:line="360" w:lineRule="auto"/>
        <w:jc w:val="center"/>
        <w:rPr>
          <w:rFonts w:ascii="GHEA Grapalat" w:eastAsia="GHEA Grapalat" w:hAnsi="GHEA Grapalat" w:cs="GHEA Grapalat"/>
          <w:b/>
        </w:rPr>
      </w:pPr>
      <w:r w:rsidRPr="00C032F4">
        <w:rPr>
          <w:rFonts w:ascii="GHEA Grapalat" w:eastAsia="GHEA Grapalat" w:hAnsi="GHEA Grapalat" w:cs="GHEA Grapalat"/>
          <w:b/>
        </w:rPr>
        <w:t xml:space="preserve">I. </w:t>
      </w:r>
      <w:proofErr w:type="spellStart"/>
      <w:r w:rsidRPr="00C032F4">
        <w:rPr>
          <w:rFonts w:ascii="GHEA Grapalat" w:eastAsia="GHEA Grapalat" w:hAnsi="GHEA Grapalat" w:cs="GHEA Grapalat"/>
          <w:b/>
        </w:rPr>
        <w:t>Հայտարարագրի</w:t>
      </w:r>
      <w:proofErr w:type="spellEnd"/>
      <w:r w:rsidRPr="00C032F4">
        <w:rPr>
          <w:rFonts w:ascii="GHEA Grapalat" w:eastAsia="GHEA Grapalat" w:hAnsi="GHEA Grapalat" w:cs="GHEA Grapalat"/>
          <w:b/>
        </w:rPr>
        <w:t xml:space="preserve"> </w:t>
      </w:r>
      <w:proofErr w:type="spellStart"/>
      <w:r w:rsidRPr="00C032F4">
        <w:rPr>
          <w:rFonts w:ascii="GHEA Grapalat" w:eastAsia="GHEA Grapalat" w:hAnsi="GHEA Grapalat" w:cs="GHEA Grapalat"/>
          <w:b/>
        </w:rPr>
        <w:t>լրացման</w:t>
      </w:r>
      <w:proofErr w:type="spellEnd"/>
      <w:r w:rsidRPr="00C032F4">
        <w:rPr>
          <w:rFonts w:ascii="GHEA Grapalat" w:eastAsia="GHEA Grapalat" w:hAnsi="GHEA Grapalat" w:cs="GHEA Grapalat"/>
          <w:b/>
        </w:rPr>
        <w:t xml:space="preserve"> </w:t>
      </w:r>
      <w:proofErr w:type="spellStart"/>
      <w:r w:rsidRPr="00C032F4">
        <w:rPr>
          <w:rFonts w:ascii="GHEA Grapalat" w:eastAsia="GHEA Grapalat" w:hAnsi="GHEA Grapalat" w:cs="GHEA Grapalat"/>
          <w:b/>
        </w:rPr>
        <w:t>կարգը</w:t>
      </w:r>
      <w:proofErr w:type="spellEnd"/>
    </w:p>
    <w:p w14:paraId="0FEC3CB8" w14:textId="77777777" w:rsidR="00CE11B7" w:rsidRPr="00C032F4"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Հայտարարագրի</w:t>
      </w:r>
      <w:proofErr w:type="spellEnd"/>
      <w:r w:rsidRPr="00C032F4">
        <w:rPr>
          <w:rFonts w:ascii="GHEA Grapalat" w:eastAsia="GHEA Grapalat" w:hAnsi="GHEA Grapalat" w:cs="GHEA Grapalat"/>
          <w:color w:val="000000"/>
        </w:rPr>
        <w:t xml:space="preserve"> 1-ին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հայտարարագիր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ներկայացնող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իրավաբանական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այսուհետ</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տվյալները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20E859D3"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պետական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գրանցման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ներառյալ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կազմակերպաիրավական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ձևի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w:t>
      </w:r>
    </w:p>
    <w:p w14:paraId="0CCAB36B" w14:textId="77777777" w:rsidR="00CE11B7" w:rsidRPr="00C032F4" w:rsidRDefault="00CE11B7" w:rsidP="00CE11B7">
      <w:pPr>
        <w:numPr>
          <w:ilvl w:val="1"/>
          <w:numId w:val="30"/>
        </w:numP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ստորագրում</w:t>
      </w:r>
      <w:proofErr w:type="spellEnd"/>
      <w:r w:rsidRPr="00C032F4">
        <w:rPr>
          <w:rFonts w:ascii="GHEA Grapalat" w:eastAsia="GHEA Grapalat" w:hAnsi="GHEA Grapalat" w:cs="GHEA Grapalat"/>
        </w:rPr>
        <w:t xml:space="preserve"> է </w:t>
      </w:r>
      <w:r w:rsidRPr="00C032F4">
        <w:rPr>
          <w:rFonts w:ascii="GHEA Grapalat" w:eastAsia="GHEA Grapalat" w:hAnsi="GHEA Grapalat" w:cs="GHEA Grapalat"/>
          <w:lang w:val="hy-AM"/>
        </w:rPr>
        <w:t xml:space="preserve">սույն ընթացակարգի </w:t>
      </w:r>
      <w:proofErr w:type="spellStart"/>
      <w:r w:rsidRPr="00C032F4">
        <w:rPr>
          <w:rFonts w:ascii="GHEA Grapalat" w:eastAsia="GHEA Grapalat" w:hAnsi="GHEA Grapalat" w:cs="GHEA Grapalat"/>
        </w:rPr>
        <w:t>հայտում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ներառվող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փաստաթղթերը</w:t>
      </w:r>
      <w:proofErr w:type="spellEnd"/>
      <w:r w:rsidRPr="00C032F4">
        <w:rPr>
          <w:rFonts w:ascii="GHEA Grapalat" w:eastAsia="GHEA Grapalat" w:hAnsi="GHEA Grapalat" w:cs="GHEA Grapalat"/>
        </w:rPr>
        <w:t>.</w:t>
      </w:r>
    </w:p>
    <w:p w14:paraId="5751D973" w14:textId="77777777" w:rsidR="00CE11B7" w:rsidRPr="00C032F4" w:rsidRDefault="00CE11B7" w:rsidP="00CE11B7">
      <w:pPr>
        <w:numPr>
          <w:ilvl w:val="1"/>
          <w:numId w:val="30"/>
        </w:numP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ստորագրման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ամիսը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էջերի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քանակը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ստորագրությունը</w:t>
      </w:r>
      <w:proofErr w:type="spellEnd"/>
      <w:r w:rsidRPr="00C032F4">
        <w:rPr>
          <w:rFonts w:ascii="GHEA Grapalat" w:eastAsia="GHEA Grapalat" w:hAnsi="GHEA Grapalat" w:cs="GHEA Grapalat"/>
        </w:rPr>
        <w:t>:</w:t>
      </w:r>
    </w:p>
    <w:p w14:paraId="7A0FF8D9" w14:textId="77777777" w:rsidR="00CE11B7" w:rsidRPr="00C032F4" w:rsidRDefault="00CE11B7" w:rsidP="00CE11B7">
      <w:pPr>
        <w:spacing w:line="276" w:lineRule="auto"/>
        <w:ind w:firstLine="567"/>
        <w:jc w:val="both"/>
        <w:rPr>
          <w:rFonts w:ascii="GHEA Grapalat" w:eastAsia="GHEA Grapalat" w:hAnsi="GHEA Grapalat" w:cs="GHEA Grapalat"/>
        </w:rPr>
      </w:pPr>
    </w:p>
    <w:p w14:paraId="51CAA87F"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color w:val="000000"/>
        </w:rPr>
        <w:t xml:space="preserve"> 2-րդ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Բաժնետոմսերի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ցուցակման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տվյալները</w:t>
      </w:r>
      <w:proofErr w:type="spellEnd"/>
      <w:r w:rsidRPr="00C032F4">
        <w:rPr>
          <w:rFonts w:ascii="GHEA Grapalat" w:eastAsia="GHEA Grapalat" w:hAnsi="GHEA Grapalat" w:cs="GHEA Grapalat"/>
          <w:color w:val="000000"/>
        </w:rPr>
        <w:t>)</w:t>
      </w:r>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եթե</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w:t>
      </w:r>
      <w:r w:rsidRPr="00C032F4">
        <w:rPr>
          <w:rFonts w:ascii="GHEA Grapalat" w:eastAsia="GHEA Grapalat" w:hAnsi="GHEA Grapalat" w:cs="GHEA Grapalat"/>
        </w:rPr>
        <w:t>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color w:val="000000"/>
        </w:rPr>
        <w:t>ամբողջությամբ</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վերահսկող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իրավաբանական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բաժնետոմսերը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ցուցակված</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Հայաստանի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Հանրապետության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արդարադատության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նախարարի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կողմից</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հաստատված</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շահառուների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համարժեք</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բացահայտման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չափանիշներով</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կարգավորվող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շուկաների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ցանկում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ներառված</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շուկայում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Նշված</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չափանիշներին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համապատասխանելու</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դեպքում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ամբողջությամբ</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վերահսկող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իրավաբանական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լրացնելու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հաջորդ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բաժինները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բացառությամբ</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բաժնի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66AF0027"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Բաժնետոմսերի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ֆոնդային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փակագծերում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ծածկագիրը</w:t>
      </w:r>
      <w:proofErr w:type="spellEnd"/>
      <w:r w:rsidRPr="00C032F4">
        <w:rPr>
          <w:rFonts w:ascii="GHEA Grapalat" w:eastAsia="GHEA Grapalat" w:hAnsi="GHEA Grapalat" w:cs="GHEA Grapalat"/>
        </w:rPr>
        <w:t xml:space="preserve"> (Market Identifier Code), </w:t>
      </w:r>
      <w:proofErr w:type="spellStart"/>
      <w:r w:rsidRPr="00C032F4">
        <w:rPr>
          <w:rFonts w:ascii="GHEA Grapalat" w:eastAsia="GHEA Grapalat" w:hAnsi="GHEA Grapalat" w:cs="GHEA Grapalat"/>
        </w:rPr>
        <w:t>որտեղ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հղում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lastRenderedPageBreak/>
        <w:t>բորսայում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առկայության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որոնք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պարունակում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սեփականատերերի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w:t>
      </w:r>
    </w:p>
    <w:p w14:paraId="62A5C736"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2.1-ին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ոչ</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գրանցման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ներառյալ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կազմակերպաիրավական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ձևի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գործադիր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մարմնի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ղեկավարի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անունը</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ազգանունը</w:t>
      </w:r>
      <w:proofErr w:type="spellEnd"/>
      <w:r w:rsidRPr="00C032F4">
        <w:rPr>
          <w:rFonts w:ascii="GHEA Grapalat" w:eastAsia="GHEA Grapalat" w:hAnsi="GHEA Grapalat" w:cs="GHEA Grapalat"/>
        </w:rPr>
        <w:t>.</w:t>
      </w:r>
    </w:p>
    <w:p w14:paraId="0CD843CD"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Վերահսկողության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մակարդակը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2</w:t>
      </w:r>
      <w:r w:rsidRPr="00C032F4">
        <w:rPr>
          <w:rFonts w:ascii="Cambria Math" w:eastAsia="Cambria Math" w:hAnsi="Cambria Math" w:cs="Cambria Math"/>
        </w:rPr>
        <w:t>․</w:t>
      </w:r>
      <w:r w:rsidRPr="00C032F4">
        <w:rPr>
          <w:rFonts w:ascii="GHEA Grapalat" w:eastAsia="GHEA Grapalat" w:hAnsi="GHEA Grapalat" w:cs="GHEA Grapalat"/>
        </w:rPr>
        <w:t xml:space="preserve">1-ին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տեսակը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տեսակի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ենթակետի</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պարբերությամբ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w:t>
      </w:r>
    </w:p>
    <w:p w14:paraId="5FADD980"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Հայտարարագրի</w:t>
      </w:r>
      <w:proofErr w:type="spellEnd"/>
      <w:r w:rsidRPr="00C032F4">
        <w:rPr>
          <w:rFonts w:ascii="GHEA Grapalat" w:eastAsia="GHEA Grapalat" w:hAnsi="GHEA Grapalat" w:cs="GHEA Grapalat"/>
          <w:color w:val="000000"/>
        </w:rPr>
        <w:t xml:space="preserve"> 3-րդ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համայնքի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մասնակցությունը</w:t>
      </w:r>
      <w:proofErr w:type="spellEnd"/>
      <w:r w:rsidRPr="00C032F4">
        <w:rPr>
          <w:rFonts w:ascii="GHEA Grapalat" w:eastAsia="GHEA Grapalat" w:hAnsi="GHEA Grapalat" w:cs="GHEA Grapalat"/>
          <w:color w:val="000000"/>
        </w:rPr>
        <w:t>)</w:t>
      </w:r>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եթե</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կանոնադրական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կապիտալում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ուղղակի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անուղղակի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մասնակցություն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որևէ</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համայնք</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կարող</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լրացվել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քանի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անգամ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եթե</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կանոնադրական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կապիտալում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ուղղակի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անուղղակի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մասնակցություն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ունեն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քանի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համայնք</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194785C2"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իսկ</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lastRenderedPageBreak/>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տեսակը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տեսակի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ենթակետի</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պարբերությամբ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w:t>
      </w:r>
    </w:p>
    <w:p w14:paraId="67E32F60"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Միջազգային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միջազգային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միջազգային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միջազգային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տեսակը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տեսակի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ենթակետի</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պարբերությամբ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w:t>
      </w:r>
    </w:p>
    <w:p w14:paraId="119D7628" w14:textId="77777777" w:rsidR="00CE11B7" w:rsidRPr="00C032F4"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Հայտարարագրի</w:t>
      </w:r>
      <w:proofErr w:type="spellEnd"/>
      <w:r w:rsidRPr="00C032F4">
        <w:rPr>
          <w:rFonts w:ascii="GHEA Grapalat" w:eastAsia="GHEA Grapalat" w:hAnsi="GHEA Grapalat" w:cs="GHEA Grapalat"/>
          <w:color w:val="000000"/>
        </w:rPr>
        <w:t xml:space="preserve"> 4-րդ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տվյալները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յուրաքանչյուր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առանձին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շահառուների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քանակով</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55D57077"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ինքնությունը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հավաստող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դրանք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հաստատող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անունը</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ազգանունը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հայերեն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վերջինիս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հաստատող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ապա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դրանց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տառադարձությունը</w:t>
      </w:r>
      <w:proofErr w:type="spellEnd"/>
      <w:r w:rsidRPr="00C032F4">
        <w:rPr>
          <w:rFonts w:ascii="GHEA Grapalat" w:eastAsia="GHEA Grapalat" w:hAnsi="GHEA Grapalat" w:cs="GHEA Grapalat"/>
        </w:rPr>
        <w:t>.</w:t>
      </w:r>
    </w:p>
    <w:p w14:paraId="78487A31"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հաստատող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փաստաթուղթը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հաստատող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w:t>
      </w:r>
    </w:p>
    <w:p w14:paraId="0F849866"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վայրի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w:t>
      </w:r>
    </w:p>
    <w:p w14:paraId="6CD7386D"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բնակության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տարբերվում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վերջինիս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բնակության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բնակության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վայրի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w:t>
      </w:r>
    </w:p>
    <w:p w14:paraId="179C905B"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բացառությամբ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proofErr w:type="gramStart"/>
      <w:r w:rsidRPr="00C032F4">
        <w:rPr>
          <w:rFonts w:ascii="GHEA Grapalat" w:eastAsia="GHEA Grapalat" w:hAnsi="GHEA Grapalat" w:cs="GHEA Grapalat"/>
        </w:rPr>
        <w:t>կազմակերպությունների</w:t>
      </w:r>
      <w:proofErr w:type="spellEnd"/>
      <w:r w:rsidRPr="00C032F4">
        <w:rPr>
          <w:rFonts w:ascii="GHEA Grapalat" w:eastAsia="GHEA Grapalat" w:hAnsi="GHEA Grapalat" w:cs="GHEA Grapalat"/>
        </w:rPr>
        <w:t>)»</w:t>
      </w:r>
      <w:proofErr w:type="gram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lastRenderedPageBreak/>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Փողերի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լվացման</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ահաբեկչության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ֆինանսավորման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պայքարի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օրենքով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նախատեսված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w:t>
      </w:r>
      <w:proofErr w:type="spellEnd"/>
      <w:r w:rsidRPr="00C032F4">
        <w:rPr>
          <w:rFonts w:ascii="GHEA Grapalat" w:eastAsia="GHEA Grapalat" w:hAnsi="GHEA Grapalat" w:cs="GHEA Grapalat"/>
        </w:rPr>
        <w:t>(</w:t>
      </w:r>
      <w:proofErr w:type="spellStart"/>
      <w:r w:rsidRPr="00C032F4">
        <w:rPr>
          <w:rFonts w:ascii="GHEA Grapalat" w:eastAsia="GHEA Grapalat" w:hAnsi="GHEA Grapalat" w:cs="GHEA Grapalat"/>
        </w:rPr>
        <w:t>եր</w:t>
      </w:r>
      <w:proofErr w:type="spellEnd"/>
      <w:r w:rsidRPr="00C032F4">
        <w:rPr>
          <w:rFonts w:ascii="GHEA Grapalat" w:eastAsia="GHEA Grapalat" w:hAnsi="GHEA Grapalat" w:cs="GHEA Grapalat"/>
        </w:rPr>
        <w:t>)</w:t>
      </w:r>
      <w:proofErr w:type="spellStart"/>
      <w:r w:rsidRPr="00C032F4">
        <w:rPr>
          <w:rFonts w:ascii="GHEA Grapalat" w:eastAsia="GHEA Grapalat" w:hAnsi="GHEA Grapalat" w:cs="GHEA Grapalat"/>
        </w:rPr>
        <w:t>ով</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ներառվում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առնչությամբ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պահանջվող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Մեկից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բոլոր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համապատասխան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կետերում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հետևյալ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կանոններով</w:t>
      </w:r>
      <w:proofErr w:type="spellEnd"/>
      <w:r w:rsidRPr="00C032F4">
        <w:rPr>
          <w:rFonts w:ascii="Cambria Math" w:eastAsia="GHEA Grapalat" w:hAnsi="Cambria Math" w:cs="GHEA Grapalat"/>
        </w:rPr>
        <w:t>․</w:t>
      </w:r>
    </w:p>
    <w:p w14:paraId="6C5AB61E"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ա</w:t>
      </w:r>
      <w:r w:rsidRPr="00C032F4">
        <w:rPr>
          <w:rFonts w:ascii="Cambria Math" w:eastAsia="GHEA Grapalat" w:hAnsi="Cambria Math" w:cs="GHEA Grapalat"/>
        </w:rPr>
        <w:t>․</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ա</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ձայնի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փայերի</w:t>
      </w:r>
      <w:proofErr w:type="spellEnd"/>
      <w:r w:rsidRPr="00C032F4">
        <w:rPr>
          <w:rFonts w:ascii="GHEA Grapalat" w:eastAsia="GHEA Grapalat" w:hAnsi="GHEA Grapalat" w:cs="GHEA Grapalat"/>
        </w:rPr>
        <w:t xml:space="preserve">) 20 և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կերպով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20 և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լինել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սեփականության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սեփականության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proofErr w:type="gram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w:t>
      </w:r>
      <w:proofErr w:type="gram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իրականացվել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անկախ</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շղթայում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քանակից</w:t>
      </w:r>
      <w:proofErr w:type="spellEnd"/>
      <w:r w:rsidRPr="00C032F4">
        <w:rPr>
          <w:rFonts w:ascii="GHEA Grapalat" w:eastAsia="GHEA Grapalat" w:hAnsi="GHEA Grapalat" w:cs="GHEA Grapalat"/>
        </w:rPr>
        <w:t>։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դաշտում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հաշվարկվում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հիմք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ընդունելով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արդյունքում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բոլոր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հանրագումարը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հաշվարկվում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հիմք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ընդունելով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յուրաքանչյուր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նախորդ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բազմապատկելով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համապատասխան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չափով</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այդպես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շարունակ</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մինչև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հասնելը</w:t>
      </w:r>
      <w:proofErr w:type="spellEnd"/>
      <w:r w:rsidRPr="00C032F4">
        <w:rPr>
          <w:rFonts w:ascii="GHEA Grapalat" w:eastAsia="GHEA Grapalat" w:hAnsi="GHEA Grapalat" w:cs="GHEA Grapalat"/>
        </w:rPr>
        <w:t>։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տեսակը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դաշտում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լինելու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lastRenderedPageBreak/>
        <w:t>կապիտալում</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առկայության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միաժամանակ</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առկայության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w:t>
      </w:r>
    </w:p>
    <w:p w14:paraId="6F098C8A"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բ</w:t>
      </w:r>
      <w:r w:rsidRPr="00C032F4">
        <w:rPr>
          <w:rFonts w:ascii="Cambria Math" w:eastAsia="GHEA Grapalat" w:hAnsi="Cambria Math" w:cs="GHEA Grapalat"/>
        </w:rPr>
        <w:t>․</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բ</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իմաստով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սակայն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գործիքների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կնքված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գործարքների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բնույթի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ազդեցության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վրա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միջոցներով</w:t>
      </w:r>
      <w:proofErr w:type="spellEnd"/>
      <w:r w:rsidRPr="00C032F4">
        <w:rPr>
          <w:rFonts w:ascii="GHEA Grapalat" w:eastAsia="GHEA Grapalat" w:hAnsi="GHEA Grapalat" w:cs="GHEA Grapalat"/>
        </w:rPr>
        <w:t>.</w:t>
      </w:r>
    </w:p>
    <w:p w14:paraId="5C617CD9"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գ</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գ</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գործունեության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ընդհանուր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ընթացիկ</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ղեկավարումն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պաշտոնատար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երբ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«ա» և «բ» </w:t>
      </w:r>
      <w:proofErr w:type="spellStart"/>
      <w:r w:rsidRPr="00C032F4">
        <w:rPr>
          <w:rFonts w:ascii="GHEA Grapalat" w:eastAsia="GHEA Grapalat" w:hAnsi="GHEA Grapalat" w:cs="GHEA Grapalat"/>
        </w:rPr>
        <w:t>կետերի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պահանջներին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համապատասխանող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w:t>
      </w:r>
    </w:p>
    <w:p w14:paraId="22FF6E45"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5" w:name="_heading=h.gjdgxs" w:colFirst="0" w:colLast="0"/>
      <w:bookmarkEnd w:id="15"/>
      <w:r w:rsidRPr="00C032F4">
        <w:rPr>
          <w:rFonts w:ascii="GHEA Grapalat" w:eastAsia="GHEA Grapalat" w:hAnsi="GHEA Grapalat" w:cs="GHEA Grapalat"/>
        </w:rPr>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կազմակերպությունների</w:t>
      </w:r>
      <w:proofErr w:type="spellEnd"/>
      <w:r w:rsidRPr="00C032F4">
        <w:rPr>
          <w:rFonts w:ascii="GHEA Grapalat" w:eastAsia="GHEA Grapalat" w:hAnsi="GHEA Grapalat" w:cs="GHEA Grapalat"/>
        </w:rPr>
        <w:t xml:space="preserve"> </w:t>
      </w:r>
      <w:proofErr w:type="spellStart"/>
      <w:proofErr w:type="gramStart"/>
      <w:r w:rsidRPr="00C032F4">
        <w:rPr>
          <w:rFonts w:ascii="GHEA Grapalat" w:eastAsia="GHEA Grapalat" w:hAnsi="GHEA Grapalat" w:cs="GHEA Grapalat"/>
        </w:rPr>
        <w:t>համար</w:t>
      </w:r>
      <w:proofErr w:type="spellEnd"/>
      <w:r w:rsidRPr="00C032F4">
        <w:rPr>
          <w:rFonts w:ascii="GHEA Grapalat" w:eastAsia="GHEA Grapalat" w:hAnsi="GHEA Grapalat" w:cs="GHEA Grapalat"/>
        </w:rPr>
        <w:t>)»</w:t>
      </w:r>
      <w:proofErr w:type="gram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բացահայտումն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Ընդերքի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օրենսգրքով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չափանիշներով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w:t>
      </w:r>
      <w:r w:rsidRPr="00C032F4">
        <w:rPr>
          <w:rFonts w:ascii="Cambria Math" w:eastAsia="Cambria Math" w:hAnsi="Cambria Math" w:cs="Cambria Math"/>
        </w:rPr>
        <w:t>․</w:t>
      </w:r>
      <w:r w:rsidRPr="00C032F4">
        <w:rPr>
          <w:rFonts w:ascii="GHEA Grapalat" w:eastAsia="GHEA Grapalat" w:hAnsi="GHEA Grapalat" w:cs="GHEA Grapalat"/>
        </w:rPr>
        <w:t xml:space="preserve">5-րդ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հետևյալ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կանոններով</w:t>
      </w:r>
      <w:proofErr w:type="spellEnd"/>
      <w:r w:rsidRPr="00C032F4">
        <w:rPr>
          <w:rFonts w:ascii="Cambria Math" w:eastAsia="GHEA Grapalat" w:hAnsi="Cambria Math" w:cs="GHEA Grapalat"/>
        </w:rPr>
        <w:t>․</w:t>
      </w:r>
    </w:p>
    <w:p w14:paraId="3C3613F3"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ա</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ա</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կերպով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տվյալ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ձայնի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փայերի</w:t>
      </w:r>
      <w:proofErr w:type="spellEnd"/>
      <w:r w:rsidRPr="00C032F4">
        <w:rPr>
          <w:rFonts w:ascii="GHEA Grapalat" w:eastAsia="GHEA Grapalat" w:hAnsi="GHEA Grapalat" w:cs="GHEA Grapalat"/>
        </w:rPr>
        <w:t xml:space="preserve">) 10 և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կերպով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10 և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ենթակետի</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պարբերությամբ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w:t>
      </w:r>
    </w:p>
    <w:p w14:paraId="01A824AD"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բ</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բ</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նշանակելու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հեռացնելու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կառավարման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մարմինների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անդամների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մեծամասնությանը</w:t>
      </w:r>
      <w:proofErr w:type="spellEnd"/>
      <w:r w:rsidRPr="00C032F4">
        <w:rPr>
          <w:rFonts w:ascii="GHEA Grapalat" w:eastAsia="GHEA Grapalat" w:hAnsi="GHEA Grapalat" w:cs="GHEA Grapalat"/>
        </w:rPr>
        <w:t>.</w:t>
      </w:r>
    </w:p>
    <w:p w14:paraId="2A93BAB2"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գ</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գ</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անհատույց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ստացել</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տարվան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նախորդող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տարվա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ընթացքում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ստացած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շահույթի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առնվազն</w:t>
      </w:r>
      <w:proofErr w:type="spellEnd"/>
      <w:r w:rsidRPr="00C032F4">
        <w:rPr>
          <w:rFonts w:ascii="GHEA Grapalat" w:eastAsia="GHEA Grapalat" w:hAnsi="GHEA Grapalat" w:cs="GHEA Grapalat"/>
        </w:rPr>
        <w:t xml:space="preserve"> 15 </w:t>
      </w:r>
      <w:proofErr w:type="spellStart"/>
      <w:r w:rsidRPr="00C032F4">
        <w:rPr>
          <w:rFonts w:ascii="GHEA Grapalat" w:eastAsia="GHEA Grapalat" w:hAnsi="GHEA Grapalat" w:cs="GHEA Grapalat"/>
        </w:rPr>
        <w:t>տոկոսի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օգուտ</w:t>
      </w:r>
      <w:proofErr w:type="spellEnd"/>
      <w:r w:rsidRPr="00C032F4">
        <w:rPr>
          <w:rFonts w:ascii="GHEA Grapalat" w:eastAsia="GHEA Grapalat" w:hAnsi="GHEA Grapalat" w:cs="GHEA Grapalat"/>
        </w:rPr>
        <w:t>.</w:t>
      </w:r>
    </w:p>
    <w:p w14:paraId="006DFAD6"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դ</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դ</w:t>
      </w:r>
      <w:r w:rsidRPr="00C032F4">
        <w:rPr>
          <w:rFonts w:ascii="GHEA Grapalat" w:eastAsia="GHEA Grapalat" w:hAnsi="GHEA Grapalat" w:cs="GHEA Grapalat"/>
        </w:rPr>
        <w:t>»</w:t>
      </w:r>
      <w:r w:rsidRPr="00C032F4">
        <w:rPr>
          <w:rFonts w:ascii="GHEA Grapalat" w:eastAsia="GHEA Grapalat" w:hAnsi="GHEA Grapalat" w:cs="GHEA Grapalat"/>
          <w:b/>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w:t>
      </w:r>
      <w:proofErr w:type="spellEnd"/>
      <w:r w:rsidRPr="00C032F4">
        <w:rPr>
          <w:rFonts w:ascii="GHEA Grapalat" w:eastAsia="GHEA Grapalat" w:hAnsi="GHEA Grapalat" w:cs="GHEA Grapalat"/>
        </w:rPr>
        <w:t xml:space="preserve"> «ա»-«գ» </w:t>
      </w:r>
      <w:proofErr w:type="spellStart"/>
      <w:r w:rsidRPr="00C032F4">
        <w:rPr>
          <w:rFonts w:ascii="GHEA Grapalat" w:eastAsia="GHEA Grapalat" w:hAnsi="GHEA Grapalat" w:cs="GHEA Grapalat"/>
        </w:rPr>
        <w:t>կետերի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իմաստով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սակայն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lastRenderedPageBreak/>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գործիքների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կնքված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գործարքների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բնույթի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ազդեցության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վրա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միջոցներով</w:t>
      </w:r>
      <w:proofErr w:type="spellEnd"/>
      <w:r w:rsidRPr="00C032F4">
        <w:rPr>
          <w:rFonts w:ascii="GHEA Grapalat" w:eastAsia="GHEA Grapalat" w:hAnsi="GHEA Grapalat" w:cs="GHEA Grapalat"/>
        </w:rPr>
        <w:t>.</w:t>
      </w:r>
    </w:p>
    <w:p w14:paraId="163C9D41"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ե</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ե</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գործունեության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ընդհանուր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ընթացիկ</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ղեկավարումն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պաշտոնատար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երբ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«ա»-«դ» </w:t>
      </w:r>
      <w:proofErr w:type="spellStart"/>
      <w:r w:rsidRPr="00C032F4">
        <w:rPr>
          <w:rFonts w:ascii="GHEA Grapalat" w:eastAsia="GHEA Grapalat" w:hAnsi="GHEA Grapalat" w:cs="GHEA Grapalat"/>
        </w:rPr>
        <w:t>կետերի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պահանջներին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համապատասխանող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w:t>
      </w:r>
    </w:p>
    <w:p w14:paraId="2E69769C"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կարգավիճակի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դառնալու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ամիսը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կողմից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նկատմամբ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ձևի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Փոխկապակցված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համատեղ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փոխկապակցված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համաձայնեցված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փոխկապակցված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համաձայնեցված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Ընդերքի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օրենսգրքի</w:t>
      </w:r>
      <w:proofErr w:type="spellEnd"/>
      <w:r w:rsidRPr="00C032F4">
        <w:rPr>
          <w:rFonts w:ascii="GHEA Grapalat" w:eastAsia="GHEA Grapalat" w:hAnsi="GHEA Grapalat" w:cs="GHEA Grapalat"/>
        </w:rPr>
        <w:t xml:space="preserve"> 3-րդ </w:t>
      </w:r>
      <w:proofErr w:type="spellStart"/>
      <w:r w:rsidRPr="00C032F4">
        <w:rPr>
          <w:rFonts w:ascii="GHEA Grapalat" w:eastAsia="GHEA Grapalat" w:hAnsi="GHEA Grapalat" w:cs="GHEA Grapalat"/>
        </w:rPr>
        <w:t>հոդվածի</w:t>
      </w:r>
      <w:proofErr w:type="spellEnd"/>
      <w:r w:rsidRPr="00C032F4">
        <w:rPr>
          <w:rFonts w:ascii="GHEA Grapalat" w:eastAsia="GHEA Grapalat" w:hAnsi="GHEA Grapalat" w:cs="GHEA Grapalat"/>
        </w:rPr>
        <w:t xml:space="preserve"> 1-ին </w:t>
      </w:r>
      <w:proofErr w:type="spellStart"/>
      <w:r w:rsidRPr="00C032F4">
        <w:rPr>
          <w:rFonts w:ascii="GHEA Grapalat" w:eastAsia="GHEA Grapalat" w:hAnsi="GHEA Grapalat" w:cs="GHEA Grapalat"/>
        </w:rPr>
        <w:t>մասի</w:t>
      </w:r>
      <w:proofErr w:type="spellEnd"/>
      <w:r w:rsidRPr="00C032F4">
        <w:rPr>
          <w:rFonts w:ascii="GHEA Grapalat" w:eastAsia="GHEA Grapalat" w:hAnsi="GHEA Grapalat" w:cs="GHEA Grapalat"/>
        </w:rPr>
        <w:t xml:space="preserve"> 53-րդ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իմաստով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պաշտոնատար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նրա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ընտանիքի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անդամ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w:t>
      </w:r>
    </w:p>
    <w:p w14:paraId="1EF7F78B"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կոնտակտային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էլեկտրոնային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փոստի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հեռախոսահամարը</w:t>
      </w:r>
      <w:proofErr w:type="spellEnd"/>
      <w:r w:rsidRPr="00C032F4">
        <w:rPr>
          <w:rFonts w:ascii="GHEA Grapalat" w:eastAsia="GHEA Grapalat" w:hAnsi="GHEA Grapalat" w:cs="GHEA Grapalat"/>
        </w:rPr>
        <w:t>:</w:t>
      </w:r>
    </w:p>
    <w:p w14:paraId="29E0642B" w14:textId="77777777" w:rsidR="00CE11B7" w:rsidRPr="00C032F4"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color w:val="000000"/>
        </w:rPr>
        <w:t>ենթակա</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լրացման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յուրաքանչյուր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առանձին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բոլոր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քանակով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70FB34F0"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գրանցման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ներառյալ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կազմակերպաիրավական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ձևի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w:t>
      </w:r>
    </w:p>
    <w:p w14:paraId="702ADC49"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lastRenderedPageBreak/>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w:t>
      </w:r>
      <w:proofErr w:type="spellStart"/>
      <w:r w:rsidRPr="00C032F4">
        <w:rPr>
          <w:rFonts w:ascii="GHEA Grapalat" w:eastAsia="GHEA Grapalat" w:hAnsi="GHEA Grapalat" w:cs="GHEA Grapalat"/>
        </w:rPr>
        <w:t>ներ</w:t>
      </w:r>
      <w:proofErr w:type="spellEnd"/>
      <w:r w:rsidRPr="00C032F4">
        <w:rPr>
          <w:rFonts w:ascii="GHEA Grapalat" w:eastAsia="GHEA Grapalat" w:hAnsi="GHEA Grapalat" w:cs="GHEA Grapalat"/>
        </w:rPr>
        <w:t xml:space="preserve">)ի </w:t>
      </w:r>
      <w:proofErr w:type="spellStart"/>
      <w:r w:rsidRPr="00C032F4">
        <w:rPr>
          <w:rFonts w:ascii="GHEA Grapalat" w:eastAsia="GHEA Grapalat" w:hAnsi="GHEA Grapalat" w:cs="GHEA Grapalat"/>
        </w:rPr>
        <w:t>անունը</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ազգանունը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լրացման</w:t>
      </w:r>
      <w:proofErr w:type="spellEnd"/>
      <w:r w:rsidRPr="00C032F4">
        <w:rPr>
          <w:rFonts w:ascii="GHEA Grapalat" w:eastAsia="GHEA Grapalat" w:hAnsi="GHEA Grapalat" w:cs="GHEA Grapalat"/>
        </w:rPr>
        <w:t>։</w:t>
      </w:r>
    </w:p>
    <w:p w14:paraId="3751DB86"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պարտադիր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լրացվել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կարգավորվող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շուկայում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ֆոնդային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փակագծերում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ծածկագիրը</w:t>
      </w:r>
      <w:proofErr w:type="spellEnd"/>
      <w:r w:rsidRPr="00C032F4">
        <w:rPr>
          <w:rFonts w:ascii="GHEA Grapalat" w:eastAsia="GHEA Grapalat" w:hAnsi="GHEA Grapalat" w:cs="GHEA Grapalat"/>
        </w:rPr>
        <w:t xml:space="preserve"> (Market Identifier Code), </w:t>
      </w:r>
      <w:proofErr w:type="spellStart"/>
      <w:r w:rsidRPr="00C032F4">
        <w:rPr>
          <w:rFonts w:ascii="GHEA Grapalat" w:eastAsia="GHEA Grapalat" w:hAnsi="GHEA Grapalat" w:cs="GHEA Grapalat"/>
        </w:rPr>
        <w:t>որտեղ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հղում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փաստաթղթերին</w:t>
      </w:r>
      <w:proofErr w:type="spellEnd"/>
      <w:r w:rsidRPr="00C032F4">
        <w:rPr>
          <w:rFonts w:ascii="GHEA Grapalat" w:eastAsia="GHEA Grapalat" w:hAnsi="GHEA Grapalat" w:cs="GHEA Grapalat"/>
        </w:rPr>
        <w:t>։</w:t>
      </w:r>
    </w:p>
    <w:p w14:paraId="5A5F7906" w14:textId="77777777" w:rsidR="00CE11B7" w:rsidRPr="00C032F4"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6-րդ </w:t>
      </w:r>
      <w:proofErr w:type="spellStart"/>
      <w:r w:rsidRPr="00C032F4">
        <w:rPr>
          <w:rFonts w:ascii="GHEA Grapalat" w:eastAsia="GHEA Grapalat" w:hAnsi="GHEA Grapalat" w:cs="GHEA Grapalat"/>
        </w:rPr>
        <w:t>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Լրացուցիչ</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լրացուցիչ</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հավելյալ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պարզաբանումներ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որոնք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առնչվում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հավելյալ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պարզաբանումներ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կողմից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մարմինների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որոնք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պարազաբանումներ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առնչությամբ</w:t>
      </w:r>
      <w:proofErr w:type="spellEnd"/>
      <w:r w:rsidRPr="00C032F4">
        <w:rPr>
          <w:rFonts w:ascii="GHEA Grapalat" w:eastAsia="GHEA Grapalat" w:hAnsi="GHEA Grapalat" w:cs="GHEA Grapalat"/>
        </w:rPr>
        <w:t>։</w:t>
      </w:r>
    </w:p>
    <w:p w14:paraId="313379DC"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լրացնում</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ստորագրում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հայտը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էջերի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համարակալումը</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հայտարարագրում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էջերի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քանակի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կատարելը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պարտադիր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w:t>
      </w:r>
    </w:p>
    <w:p w14:paraId="1ED6CB09"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Pr="00C032F4"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Pr="00C032F4"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Pr="00C032F4"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Pr="00C032F4"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C032F4" w:rsidRDefault="00CE11B7" w:rsidP="00A05A2F">
      <w:pPr>
        <w:pStyle w:val="BodyTextIndent3"/>
        <w:spacing w:line="240" w:lineRule="auto"/>
        <w:ind w:left="360" w:firstLine="0"/>
        <w:rPr>
          <w:rFonts w:ascii="GHEA Grapalat" w:hAnsi="GHEA Grapalat"/>
          <w:i/>
          <w:sz w:val="16"/>
          <w:szCs w:val="16"/>
          <w:lang w:val="hy-AM"/>
        </w:rPr>
      </w:pPr>
      <w:r w:rsidRPr="00C032F4">
        <w:rPr>
          <w:rFonts w:ascii="GHEA Grapalat" w:hAnsi="GHEA Grapalat" w:cs="Sylfaen"/>
          <w:i/>
          <w:sz w:val="16"/>
          <w:szCs w:val="16"/>
          <w:lang w:val="hy-AM" w:eastAsia="ru-RU"/>
        </w:rPr>
        <w:t>** 1.</w:t>
      </w:r>
      <w:r w:rsidR="00973D3D" w:rsidRPr="00C032F4">
        <w:rPr>
          <w:rFonts w:ascii="GHEA Grapalat" w:hAnsi="GHEA Grapalat" w:cs="Sylfaen"/>
          <w:i/>
          <w:sz w:val="16"/>
          <w:szCs w:val="16"/>
          <w:lang w:val="hy-AM" w:eastAsia="ru-RU"/>
        </w:rPr>
        <w:t>4</w:t>
      </w:r>
      <w:r w:rsidRPr="00C032F4">
        <w:rPr>
          <w:rFonts w:ascii="GHEA Grapalat" w:hAnsi="GHEA Grapalat"/>
          <w:i/>
          <w:sz w:val="16"/>
          <w:szCs w:val="16"/>
          <w:lang w:val="hy-AM"/>
        </w:rPr>
        <w:t xml:space="preserve"> հավելվածը չի ներկայացվում մասնակցի կողմից </w:t>
      </w:r>
      <w:r w:rsidR="00A05A2F" w:rsidRPr="00C032F4">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C032F4" w:rsidRDefault="00CE11B7" w:rsidP="00A05A2F">
      <w:pPr>
        <w:pStyle w:val="BodyTextIndent3"/>
        <w:spacing w:line="240" w:lineRule="auto"/>
        <w:ind w:left="360" w:firstLine="0"/>
        <w:rPr>
          <w:rFonts w:ascii="GHEA Grapalat" w:hAnsi="GHEA Grapalat" w:cs="Arial"/>
          <w:b/>
          <w:lang w:val="hy-AM"/>
        </w:rPr>
      </w:pPr>
      <w:r w:rsidRPr="00C032F4">
        <w:rPr>
          <w:rFonts w:ascii="GHEA Grapalat" w:hAnsi="GHEA Grapalat"/>
          <w:b/>
          <w:lang w:val="hy-AM"/>
        </w:rPr>
        <w:br w:type="page"/>
      </w:r>
    </w:p>
    <w:p w14:paraId="049CBB2C" w14:textId="77777777" w:rsidR="00161442" w:rsidRPr="00C032F4" w:rsidRDefault="00161442" w:rsidP="002E6C2D">
      <w:pPr>
        <w:pStyle w:val="BodyTextIndent3"/>
        <w:spacing w:line="240" w:lineRule="auto"/>
        <w:jc w:val="left"/>
        <w:rPr>
          <w:rFonts w:ascii="GHEA Grapalat" w:hAnsi="GHEA Grapalat" w:cs="Sylfaen"/>
          <w:b/>
          <w:lang w:val="hy-AM"/>
        </w:rPr>
      </w:pPr>
    </w:p>
    <w:p w14:paraId="0BC5319F" w14:textId="77777777" w:rsidR="00B2572B" w:rsidRPr="00C032F4" w:rsidRDefault="00B2572B" w:rsidP="000B1088">
      <w:pPr>
        <w:pStyle w:val="BodyTextIndent3"/>
        <w:spacing w:line="240" w:lineRule="auto"/>
        <w:ind w:firstLine="0"/>
        <w:jc w:val="right"/>
        <w:rPr>
          <w:rFonts w:ascii="GHEA Grapalat" w:hAnsi="GHEA Grapalat" w:cs="Arial"/>
          <w:b/>
          <w:lang w:val="hy-AM"/>
        </w:rPr>
      </w:pPr>
      <w:r w:rsidRPr="00C032F4">
        <w:rPr>
          <w:rFonts w:ascii="GHEA Grapalat" w:hAnsi="GHEA Grapalat" w:cs="Sylfaen"/>
          <w:b/>
          <w:lang w:val="hy-AM"/>
        </w:rPr>
        <w:t>Հավելված</w:t>
      </w:r>
      <w:r w:rsidRPr="00C032F4">
        <w:rPr>
          <w:rFonts w:ascii="GHEA Grapalat" w:hAnsi="GHEA Grapalat" w:cs="Arial"/>
          <w:b/>
          <w:lang w:val="hy-AM"/>
        </w:rPr>
        <w:t xml:space="preserve"> </w:t>
      </w:r>
      <w:r w:rsidR="00966859" w:rsidRPr="00C032F4">
        <w:rPr>
          <w:rFonts w:ascii="GHEA Grapalat" w:hAnsi="GHEA Grapalat" w:cs="Arial"/>
          <w:b/>
          <w:lang w:val="hy-AM"/>
        </w:rPr>
        <w:t>2</w:t>
      </w:r>
    </w:p>
    <w:p w14:paraId="270D61CD" w14:textId="11206213" w:rsidR="00B2572B" w:rsidRPr="00C032F4" w:rsidRDefault="00B2572B" w:rsidP="00EF3662">
      <w:pPr>
        <w:pStyle w:val="BodyTextIndent3"/>
        <w:spacing w:line="240" w:lineRule="auto"/>
        <w:jc w:val="right"/>
        <w:rPr>
          <w:rFonts w:ascii="GHEA Grapalat" w:hAnsi="GHEA Grapalat" w:cs="Arial"/>
          <w:b/>
          <w:lang w:val="hy-AM"/>
        </w:rPr>
      </w:pPr>
      <w:r w:rsidRPr="00C032F4">
        <w:rPr>
          <w:rFonts w:ascii="GHEA Grapalat" w:hAnsi="GHEA Grapalat"/>
          <w:sz w:val="24"/>
          <w:szCs w:val="24"/>
          <w:lang w:val="hy-AM"/>
        </w:rPr>
        <w:t>«</w:t>
      </w:r>
      <w:r w:rsidR="00476C24">
        <w:rPr>
          <w:rFonts w:ascii="GHEA Grapalat" w:hAnsi="GHEA Grapalat"/>
          <w:b/>
          <w:lang w:val="hy-AM"/>
        </w:rPr>
        <w:t>ԵՔ-ԳՀԽԾՁԲ-</w:t>
      </w:r>
      <w:r w:rsidR="000003D2">
        <w:rPr>
          <w:rFonts w:ascii="GHEA Grapalat" w:hAnsi="GHEA Grapalat"/>
          <w:b/>
          <w:lang w:val="hy-AM"/>
        </w:rPr>
        <w:t>26/4</w:t>
      </w:r>
      <w:r w:rsidRPr="00C032F4">
        <w:rPr>
          <w:rFonts w:ascii="GHEA Grapalat" w:hAnsi="GHEA Grapalat"/>
          <w:sz w:val="24"/>
          <w:szCs w:val="24"/>
          <w:lang w:val="hy-AM"/>
        </w:rPr>
        <w:t>»</w:t>
      </w:r>
      <w:r w:rsidRPr="00C032F4">
        <w:rPr>
          <w:rFonts w:ascii="GHEA Grapalat" w:hAnsi="GHEA Grapalat" w:cs="Sylfaen"/>
          <w:b/>
          <w:lang w:val="hy-AM"/>
        </w:rPr>
        <w:t>*</w:t>
      </w:r>
      <w:r w:rsidRPr="00C032F4">
        <w:rPr>
          <w:rFonts w:ascii="GHEA Grapalat" w:hAnsi="GHEA Grapalat"/>
          <w:b/>
          <w:lang w:val="hy-AM"/>
        </w:rPr>
        <w:t xml:space="preserve">  </w:t>
      </w:r>
      <w:r w:rsidRPr="00C032F4">
        <w:rPr>
          <w:rFonts w:ascii="GHEA Grapalat" w:hAnsi="GHEA Grapalat" w:cs="Sylfaen"/>
          <w:b/>
          <w:lang w:val="hy-AM"/>
        </w:rPr>
        <w:t>ծածկագրով</w:t>
      </w:r>
    </w:p>
    <w:p w14:paraId="476DC26D" w14:textId="55835911" w:rsidR="00B2572B" w:rsidRPr="00C032F4" w:rsidRDefault="006D67EF" w:rsidP="00EF3662">
      <w:pPr>
        <w:pStyle w:val="BodyTextIndent3"/>
        <w:spacing w:line="240" w:lineRule="auto"/>
        <w:jc w:val="right"/>
        <w:rPr>
          <w:rFonts w:ascii="GHEA Grapalat" w:hAnsi="GHEA Grapalat" w:cs="Arial"/>
          <w:b/>
          <w:lang w:val="hy-AM"/>
        </w:rPr>
      </w:pPr>
      <w:r w:rsidRPr="00C032F4">
        <w:rPr>
          <w:rFonts w:ascii="GHEA Grapalat" w:hAnsi="GHEA Grapalat" w:cs="Sylfaen"/>
          <w:b/>
          <w:lang w:val="hy-AM"/>
        </w:rPr>
        <w:t>գնանշման հարցման</w:t>
      </w:r>
      <w:r w:rsidRPr="00C032F4">
        <w:rPr>
          <w:rFonts w:ascii="GHEA Grapalat" w:hAnsi="GHEA Grapalat" w:cs="Arial"/>
          <w:b/>
          <w:lang w:val="hy-AM"/>
        </w:rPr>
        <w:t xml:space="preserve"> </w:t>
      </w:r>
      <w:r w:rsidR="00B2572B" w:rsidRPr="00C032F4">
        <w:rPr>
          <w:rFonts w:ascii="GHEA Grapalat" w:hAnsi="GHEA Grapalat" w:cs="Sylfaen"/>
          <w:b/>
          <w:lang w:val="hy-AM"/>
        </w:rPr>
        <w:t>հրավերի</w:t>
      </w:r>
    </w:p>
    <w:p w14:paraId="227B3D7F" w14:textId="77777777" w:rsidR="00B2572B" w:rsidRPr="00C032F4" w:rsidRDefault="00B2572B" w:rsidP="00EF3662">
      <w:pPr>
        <w:ind w:firstLine="567"/>
        <w:jc w:val="center"/>
        <w:rPr>
          <w:rFonts w:ascii="GHEA Grapalat" w:hAnsi="GHEA Grapalat"/>
          <w:sz w:val="20"/>
          <w:lang w:val="hy-AM"/>
        </w:rPr>
      </w:pPr>
    </w:p>
    <w:p w14:paraId="6CF2E549" w14:textId="77777777" w:rsidR="00B2572B" w:rsidRPr="00C032F4" w:rsidRDefault="00B2572B" w:rsidP="00EF3662">
      <w:pPr>
        <w:ind w:left="-66"/>
        <w:jc w:val="center"/>
        <w:rPr>
          <w:rFonts w:ascii="GHEA Grapalat" w:hAnsi="GHEA Grapalat"/>
          <w:b/>
          <w:sz w:val="20"/>
          <w:lang w:val="hy-AM"/>
        </w:rPr>
      </w:pPr>
      <w:r w:rsidRPr="00C032F4">
        <w:rPr>
          <w:rFonts w:ascii="GHEA Grapalat" w:hAnsi="GHEA Grapalat"/>
          <w:b/>
          <w:sz w:val="20"/>
          <w:lang w:val="hy-AM"/>
        </w:rPr>
        <w:t>Գ Ն Ա Յ Ի Ն   Ա Ռ Ա Ջ Ա Ր Կ</w:t>
      </w:r>
    </w:p>
    <w:p w14:paraId="3D530B8B" w14:textId="77777777" w:rsidR="00B2572B" w:rsidRPr="00C032F4" w:rsidRDefault="00B2572B" w:rsidP="00EF3662">
      <w:pPr>
        <w:ind w:firstLine="567"/>
        <w:rPr>
          <w:rFonts w:ascii="GHEA Grapalat" w:hAnsi="GHEA Grapalat"/>
          <w:lang w:val="hy-AM"/>
        </w:rPr>
      </w:pPr>
    </w:p>
    <w:p w14:paraId="35EEAE3C" w14:textId="392793B4" w:rsidR="00B2572B" w:rsidRPr="00C032F4" w:rsidRDefault="00F473D6" w:rsidP="00EF3662">
      <w:pPr>
        <w:ind w:firstLine="567"/>
        <w:jc w:val="both"/>
        <w:rPr>
          <w:rFonts w:ascii="GHEA Grapalat" w:hAnsi="GHEA Grapalat" w:cs="Arial"/>
          <w:lang w:val="hy-AM"/>
        </w:rPr>
      </w:pPr>
      <w:proofErr w:type="spellStart"/>
      <w:r w:rsidRPr="00C032F4">
        <w:rPr>
          <w:rFonts w:ascii="GHEA Grapalat" w:hAnsi="GHEA Grapalat" w:cs="Arial"/>
          <w:sz w:val="20"/>
          <w:szCs w:val="20"/>
          <w:lang w:val="es-ES"/>
        </w:rPr>
        <w:t>Ուսումնասիրելով</w:t>
      </w:r>
      <w:proofErr w:type="spellEnd"/>
      <w:r w:rsidRPr="00C032F4">
        <w:rPr>
          <w:rFonts w:ascii="GHEA Grapalat" w:hAnsi="GHEA Grapalat" w:cs="Arial"/>
          <w:sz w:val="20"/>
          <w:szCs w:val="20"/>
          <w:lang w:val="es-ES"/>
        </w:rPr>
        <w:t xml:space="preserve"> «</w:t>
      </w:r>
      <w:r w:rsidR="00476C24">
        <w:rPr>
          <w:rFonts w:ascii="GHEA Grapalat" w:hAnsi="GHEA Grapalat" w:cs="Arial"/>
          <w:sz w:val="20"/>
          <w:szCs w:val="20"/>
          <w:lang w:val="es-ES"/>
        </w:rPr>
        <w:t>ԵՔ-ԳՀԽԾՁԲ-</w:t>
      </w:r>
      <w:r w:rsidR="000003D2">
        <w:rPr>
          <w:rFonts w:ascii="GHEA Grapalat" w:hAnsi="GHEA Grapalat" w:cs="Arial"/>
          <w:sz w:val="20"/>
          <w:szCs w:val="20"/>
          <w:lang w:val="es-ES"/>
        </w:rPr>
        <w:t>26/</w:t>
      </w:r>
      <w:proofErr w:type="gramStart"/>
      <w:r w:rsidR="000003D2">
        <w:rPr>
          <w:rFonts w:ascii="GHEA Grapalat" w:hAnsi="GHEA Grapalat" w:cs="Arial"/>
          <w:sz w:val="20"/>
          <w:szCs w:val="20"/>
          <w:lang w:val="es-ES"/>
        </w:rPr>
        <w:t>4</w:t>
      </w:r>
      <w:r w:rsidR="00B2572B" w:rsidRPr="00C032F4">
        <w:rPr>
          <w:rFonts w:ascii="GHEA Grapalat" w:hAnsi="GHEA Grapalat" w:cs="Arial"/>
          <w:sz w:val="20"/>
          <w:szCs w:val="20"/>
          <w:lang w:val="es-ES"/>
        </w:rPr>
        <w:t>»*</w:t>
      </w:r>
      <w:proofErr w:type="gramEnd"/>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Arial"/>
          <w:sz w:val="20"/>
          <w:szCs w:val="20"/>
          <w:lang w:val="es-ES"/>
        </w:rPr>
        <w:t>ծածկագրով</w:t>
      </w:r>
      <w:proofErr w:type="spellEnd"/>
      <w:r w:rsidR="00B2572B"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գնանշման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հարցման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հրավերը</w:t>
      </w:r>
      <w:proofErr w:type="spellEnd"/>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Arial"/>
          <w:sz w:val="20"/>
          <w:szCs w:val="20"/>
          <w:lang w:val="es-ES"/>
        </w:rPr>
        <w:t>այդ</w:t>
      </w:r>
      <w:proofErr w:type="spellEnd"/>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Arial"/>
          <w:sz w:val="20"/>
          <w:szCs w:val="20"/>
          <w:lang w:val="es-ES"/>
        </w:rPr>
        <w:t>թվում</w:t>
      </w:r>
      <w:proofErr w:type="spellEnd"/>
      <w:r w:rsidR="00B2572B" w:rsidRPr="00C032F4">
        <w:rPr>
          <w:rFonts w:ascii="GHEA Grapalat" w:hAnsi="GHEA Grapalat" w:cs="Arial"/>
          <w:sz w:val="20"/>
          <w:szCs w:val="20"/>
          <w:lang w:val="es-ES"/>
        </w:rPr>
        <w:t xml:space="preserve"> </w:t>
      </w:r>
      <w:proofErr w:type="spellStart"/>
      <w:proofErr w:type="gramStart"/>
      <w:r w:rsidR="00B2572B" w:rsidRPr="00C032F4">
        <w:rPr>
          <w:rFonts w:ascii="GHEA Grapalat" w:hAnsi="GHEA Grapalat" w:cs="Arial"/>
          <w:sz w:val="20"/>
          <w:szCs w:val="20"/>
          <w:lang w:val="es-ES"/>
        </w:rPr>
        <w:t>կնքվելիք</w:t>
      </w:r>
      <w:proofErr w:type="spellEnd"/>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Arial"/>
          <w:sz w:val="20"/>
          <w:szCs w:val="20"/>
          <w:lang w:val="es-ES"/>
        </w:rPr>
        <w:t>պայմանագրի</w:t>
      </w:r>
      <w:proofErr w:type="spellEnd"/>
      <w:proofErr w:type="gramEnd"/>
      <w:r w:rsidR="00B2572B" w:rsidRPr="00C032F4">
        <w:rPr>
          <w:rFonts w:ascii="GHEA Grapalat" w:hAnsi="GHEA Grapalat" w:cs="Arial"/>
          <w:sz w:val="20"/>
          <w:szCs w:val="20"/>
          <w:lang w:val="es-ES"/>
        </w:rPr>
        <w:t xml:space="preserve"> </w:t>
      </w:r>
      <w:proofErr w:type="spellStart"/>
      <w:proofErr w:type="gramStart"/>
      <w:r w:rsidR="00B2572B" w:rsidRPr="00C032F4">
        <w:rPr>
          <w:rFonts w:ascii="GHEA Grapalat" w:hAnsi="GHEA Grapalat" w:cs="Arial"/>
          <w:sz w:val="20"/>
          <w:szCs w:val="20"/>
          <w:lang w:val="es-ES"/>
        </w:rPr>
        <w:t>նախագիծը</w:t>
      </w:r>
      <w:proofErr w:type="spellEnd"/>
      <w:r w:rsidR="00B2572B" w:rsidRPr="00C032F4">
        <w:rPr>
          <w:rFonts w:ascii="GHEA Grapalat" w:hAnsi="GHEA Grapalat" w:cs="Arial"/>
          <w:lang w:val="hy-AM"/>
        </w:rPr>
        <w:t xml:space="preserve">, </w:t>
      </w:r>
      <w:r w:rsidR="00B2572B" w:rsidRPr="00C032F4">
        <w:rPr>
          <w:rFonts w:ascii="GHEA Grapalat" w:hAnsi="GHEA Grapalat"/>
          <w:sz w:val="20"/>
          <w:u w:val="single"/>
          <w:lang w:val="hy-AM"/>
        </w:rPr>
        <w:t xml:space="preserve">  </w:t>
      </w:r>
      <w:proofErr w:type="gramEnd"/>
      <w:r w:rsidR="00B2572B" w:rsidRPr="00C032F4">
        <w:rPr>
          <w:rFonts w:ascii="GHEA Grapalat" w:hAnsi="GHEA Grapalat"/>
          <w:sz w:val="20"/>
          <w:u w:val="single"/>
          <w:lang w:val="hy-AM"/>
        </w:rPr>
        <w:t xml:space="preserve">                </w:t>
      </w:r>
      <w:r w:rsidR="00B2572B" w:rsidRPr="00C032F4">
        <w:rPr>
          <w:rFonts w:ascii="GHEA Grapalat" w:hAnsi="GHEA Grapalat"/>
          <w:sz w:val="20"/>
          <w:u w:val="single"/>
          <w:lang w:val="hy-AM"/>
        </w:rPr>
        <w:tab/>
      </w:r>
      <w:r w:rsidR="00B2572B" w:rsidRPr="00C032F4">
        <w:rPr>
          <w:rFonts w:ascii="GHEA Grapalat" w:hAnsi="GHEA Grapalat"/>
          <w:sz w:val="20"/>
          <w:u w:val="single"/>
          <w:lang w:val="hy-AM"/>
        </w:rPr>
        <w:tab/>
      </w:r>
      <w:r w:rsidR="00B2572B" w:rsidRPr="00C032F4">
        <w:rPr>
          <w:rFonts w:ascii="GHEA Grapalat" w:hAnsi="GHEA Grapalat"/>
          <w:sz w:val="20"/>
          <w:u w:val="single"/>
          <w:lang w:val="hy-AM"/>
        </w:rPr>
        <w:tab/>
      </w:r>
      <w:r w:rsidR="00B2572B" w:rsidRPr="00C032F4">
        <w:rPr>
          <w:rFonts w:ascii="GHEA Grapalat" w:hAnsi="GHEA Grapalat"/>
          <w:sz w:val="20"/>
          <w:u w:val="single"/>
          <w:lang w:val="hy-AM"/>
        </w:rPr>
        <w:tab/>
        <w:t xml:space="preserve">     </w:t>
      </w:r>
      <w:r w:rsidR="00B2572B" w:rsidRPr="00C032F4">
        <w:rPr>
          <w:rFonts w:ascii="GHEA Grapalat" w:hAnsi="GHEA Grapalat"/>
          <w:sz w:val="20"/>
          <w:u w:val="single"/>
          <w:lang w:val="hy-AM"/>
        </w:rPr>
        <w:tab/>
      </w:r>
      <w:r w:rsidR="00B2572B" w:rsidRPr="00C032F4">
        <w:rPr>
          <w:rFonts w:ascii="GHEA Grapalat" w:hAnsi="GHEA Grapalat"/>
          <w:sz w:val="20"/>
          <w:u w:val="single"/>
          <w:lang w:val="hy-AM"/>
        </w:rPr>
        <w:tab/>
        <w:t xml:space="preserve">           </w:t>
      </w:r>
      <w:r w:rsidR="00B2572B" w:rsidRPr="00C032F4">
        <w:rPr>
          <w:rFonts w:ascii="GHEA Grapalat" w:hAnsi="GHEA Grapalat" w:cs="Arial"/>
          <w:sz w:val="20"/>
          <w:szCs w:val="20"/>
          <w:lang w:val="es-ES"/>
        </w:rPr>
        <w:t xml:space="preserve">-ն </w:t>
      </w:r>
      <w:proofErr w:type="spellStart"/>
      <w:r w:rsidR="00B2572B" w:rsidRPr="00C032F4">
        <w:rPr>
          <w:rFonts w:ascii="GHEA Grapalat" w:hAnsi="GHEA Grapalat" w:cs="Arial"/>
          <w:sz w:val="20"/>
          <w:szCs w:val="20"/>
          <w:lang w:val="es-ES"/>
        </w:rPr>
        <w:t>առաջարկում</w:t>
      </w:r>
      <w:proofErr w:type="spellEnd"/>
      <w:r w:rsidR="00B2572B" w:rsidRPr="00C032F4">
        <w:rPr>
          <w:rFonts w:ascii="GHEA Grapalat" w:hAnsi="GHEA Grapalat" w:cs="Arial"/>
          <w:sz w:val="20"/>
          <w:szCs w:val="20"/>
          <w:lang w:val="es-ES"/>
        </w:rPr>
        <w:t xml:space="preserve"> է</w:t>
      </w:r>
      <w:r w:rsidR="00B2572B" w:rsidRPr="00C032F4">
        <w:rPr>
          <w:rFonts w:ascii="GHEA Grapalat" w:hAnsi="GHEA Grapalat" w:cs="Arial"/>
          <w:lang w:val="hy-AM"/>
        </w:rPr>
        <w:t xml:space="preserve">   </w:t>
      </w:r>
    </w:p>
    <w:p w14:paraId="209F0C5D" w14:textId="77777777" w:rsidR="00B2572B" w:rsidRPr="00C032F4" w:rsidRDefault="00B2572B" w:rsidP="00EF3662">
      <w:pPr>
        <w:ind w:firstLine="567"/>
        <w:jc w:val="both"/>
        <w:rPr>
          <w:rFonts w:ascii="GHEA Grapalat" w:hAnsi="GHEA Grapalat" w:cs="Arial"/>
        </w:rPr>
      </w:pPr>
      <w:bookmarkStart w:id="16" w:name="_Hlk23147299"/>
      <w:r w:rsidRPr="00C032F4">
        <w:rPr>
          <w:rFonts w:ascii="GHEA Grapalat" w:hAnsi="GHEA Grapalat" w:cs="Sylfaen"/>
          <w:vertAlign w:val="superscript"/>
          <w:lang w:val="hy-AM"/>
        </w:rPr>
        <w:t xml:space="preserve">                                                                                     մասնակցի անվանումը</w:t>
      </w:r>
    </w:p>
    <w:bookmarkEnd w:id="16"/>
    <w:p w14:paraId="10AA1A17" w14:textId="77777777" w:rsidR="00B2572B" w:rsidRPr="00C032F4" w:rsidRDefault="00B2572B" w:rsidP="00EF3662">
      <w:pPr>
        <w:jc w:val="both"/>
        <w:rPr>
          <w:rFonts w:ascii="GHEA Grapalat" w:hAnsi="GHEA Grapalat"/>
          <w:sz w:val="20"/>
          <w:lang w:val="hy-AM"/>
        </w:rPr>
      </w:pPr>
      <w:proofErr w:type="spellStart"/>
      <w:r w:rsidRPr="00C032F4">
        <w:rPr>
          <w:rFonts w:ascii="GHEA Grapalat" w:hAnsi="GHEA Grapalat" w:cs="Arial"/>
          <w:sz w:val="20"/>
          <w:szCs w:val="20"/>
          <w:lang w:val="es-ES"/>
        </w:rPr>
        <w:t>պայմանագիրը</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կատարել</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ներքոհիշյալ</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ընդհանուր</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գներով</w:t>
      </w:r>
      <w:proofErr w:type="spellEnd"/>
      <w:r w:rsidRPr="00C032F4">
        <w:rPr>
          <w:rFonts w:ascii="GHEA Grapalat" w:hAnsi="GHEA Grapalat" w:cs="Arial"/>
          <w:sz w:val="20"/>
          <w:szCs w:val="20"/>
          <w:lang w:val="es-ES"/>
        </w:rPr>
        <w:t>.</w:t>
      </w:r>
    </w:p>
    <w:p w14:paraId="68B790B6" w14:textId="77777777" w:rsidR="00B2572B" w:rsidRPr="00C032F4" w:rsidRDefault="00B2572B" w:rsidP="00EF3662">
      <w:pPr>
        <w:jc w:val="center"/>
        <w:rPr>
          <w:rFonts w:ascii="GHEA Grapalat" w:hAnsi="GHEA Grapalat"/>
          <w:sz w:val="20"/>
          <w:lang w:val="hy-AM"/>
        </w:rPr>
      </w:pPr>
      <w:r w:rsidRPr="00C032F4">
        <w:rPr>
          <w:rFonts w:ascii="GHEA Grapalat" w:hAnsi="GHEA Grapalat"/>
          <w:sz w:val="20"/>
          <w:szCs w:val="20"/>
          <w:lang w:val="es-ES"/>
        </w:rPr>
        <w:t xml:space="preserve">                                                                                                                                   </w:t>
      </w:r>
      <w:r w:rsidRPr="00C032F4">
        <w:rPr>
          <w:rFonts w:ascii="GHEA Grapalat" w:hAnsi="GHEA Grapalat"/>
          <w:sz w:val="20"/>
          <w:lang w:val="es-ES"/>
        </w:rPr>
        <w:t xml:space="preserve">ՀՀ </w:t>
      </w:r>
      <w:proofErr w:type="spellStart"/>
      <w:r w:rsidRPr="00C032F4">
        <w:rPr>
          <w:rFonts w:ascii="GHEA Grapalat" w:hAnsi="GHEA Grapalat"/>
          <w:sz w:val="20"/>
          <w:lang w:val="es-ES"/>
        </w:rPr>
        <w:t>դրամ</w:t>
      </w:r>
      <w:proofErr w:type="spellEnd"/>
    </w:p>
    <w:tbl>
      <w:tblPr>
        <w:tblW w:w="104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4529"/>
        <w:gridCol w:w="1559"/>
        <w:gridCol w:w="1417"/>
        <w:gridCol w:w="1760"/>
      </w:tblGrid>
      <w:tr w:rsidR="00CE693C" w:rsidRPr="0091171C" w14:paraId="56402585" w14:textId="77777777" w:rsidTr="00E2287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C032F4" w:rsidRDefault="00CE693C" w:rsidP="00EF3662">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Չափա</w:t>
            </w:r>
            <w:proofErr w:type="spellEnd"/>
            <w:r w:rsidRPr="00C032F4">
              <w:rPr>
                <w:rFonts w:ascii="GHEA Grapalat" w:hAnsi="GHEA Grapalat"/>
                <w:b/>
                <w:bCs/>
                <w:sz w:val="16"/>
                <w:szCs w:val="18"/>
                <w:lang w:val="es-ES"/>
              </w:rPr>
              <w:t>-</w:t>
            </w:r>
          </w:p>
          <w:p w14:paraId="1DDCB880" w14:textId="77777777" w:rsidR="00CE693C" w:rsidRPr="00C032F4" w:rsidRDefault="00CE693C" w:rsidP="00EF3662">
            <w:pPr>
              <w:jc w:val="center"/>
              <w:rPr>
                <w:rFonts w:ascii="GHEA Grapalat" w:hAnsi="GHEA Grapalat"/>
                <w:b/>
                <w:bCs/>
                <w:sz w:val="16"/>
                <w:lang w:val="es-ES"/>
              </w:rPr>
            </w:pPr>
            <w:proofErr w:type="spellStart"/>
            <w:r w:rsidRPr="00C032F4">
              <w:rPr>
                <w:rFonts w:ascii="GHEA Grapalat" w:hAnsi="GHEA Grapalat"/>
                <w:b/>
                <w:bCs/>
                <w:sz w:val="16"/>
                <w:szCs w:val="18"/>
                <w:lang w:val="es-ES"/>
              </w:rPr>
              <w:t>բաժինների</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համարները</w:t>
            </w:r>
            <w:proofErr w:type="spellEnd"/>
          </w:p>
        </w:tc>
        <w:tc>
          <w:tcPr>
            <w:tcW w:w="4529" w:type="dxa"/>
            <w:tcBorders>
              <w:top w:val="single" w:sz="4" w:space="0" w:color="auto"/>
              <w:left w:val="single" w:sz="4" w:space="0" w:color="auto"/>
              <w:right w:val="single" w:sz="4" w:space="0" w:color="auto"/>
            </w:tcBorders>
            <w:vAlign w:val="center"/>
          </w:tcPr>
          <w:p w14:paraId="379ED780" w14:textId="77777777" w:rsidR="00CE693C" w:rsidRPr="00C032F4" w:rsidRDefault="00CE693C" w:rsidP="00EF3662">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Ծառայության</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C032F4" w:rsidRDefault="00CE693C" w:rsidP="00EF3662">
            <w:pPr>
              <w:jc w:val="center"/>
              <w:rPr>
                <w:rFonts w:ascii="GHEA Grapalat" w:hAnsi="GHEA Grapalat"/>
                <w:b/>
                <w:bCs/>
                <w:sz w:val="16"/>
                <w:szCs w:val="18"/>
                <w:lang w:val="es-ES"/>
              </w:rPr>
            </w:pPr>
            <w:proofErr w:type="spellStart"/>
            <w:r w:rsidRPr="00C032F4">
              <w:rPr>
                <w:rFonts w:ascii="GHEA Grapalat" w:hAnsi="GHEA Grapalat"/>
                <w:b/>
                <w:color w:val="000000"/>
                <w:sz w:val="16"/>
                <w:szCs w:val="16"/>
                <w:shd w:val="clear" w:color="auto" w:fill="FFFFFF"/>
              </w:rPr>
              <w:t>Արժեք</w:t>
            </w:r>
            <w:proofErr w:type="spellEnd"/>
            <w:r w:rsidRPr="00C032F4">
              <w:rPr>
                <w:rFonts w:ascii="GHEA Grapalat" w:hAnsi="GHEA Grapalat"/>
                <w:b/>
                <w:color w:val="000000"/>
                <w:sz w:val="16"/>
                <w:szCs w:val="16"/>
                <w:shd w:val="clear" w:color="auto" w:fill="FFFFFF"/>
                <w:lang w:val="es-ES"/>
              </w:rPr>
              <w:t xml:space="preserve"> (</w:t>
            </w:r>
            <w:proofErr w:type="spellStart"/>
            <w:r w:rsidRPr="00C032F4">
              <w:rPr>
                <w:rFonts w:ascii="GHEA Grapalat" w:hAnsi="GHEA Grapalat"/>
                <w:color w:val="000000"/>
                <w:sz w:val="16"/>
                <w:szCs w:val="16"/>
                <w:shd w:val="clear" w:color="auto" w:fill="FFFFFF"/>
              </w:rPr>
              <w:t>ինքնարժեքի</w:t>
            </w:r>
            <w:proofErr w:type="spellEnd"/>
            <w:r w:rsidRPr="00C032F4">
              <w:rPr>
                <w:rFonts w:ascii="GHEA Grapalat" w:hAnsi="GHEA Grapalat"/>
                <w:color w:val="000000"/>
                <w:sz w:val="16"/>
                <w:szCs w:val="16"/>
                <w:shd w:val="clear" w:color="auto" w:fill="FFFFFF"/>
                <w:lang w:val="es-ES"/>
              </w:rPr>
              <w:t xml:space="preserve"> </w:t>
            </w:r>
            <w:r w:rsidRPr="00C032F4">
              <w:rPr>
                <w:rFonts w:ascii="GHEA Grapalat" w:hAnsi="GHEA Grapalat"/>
                <w:color w:val="000000"/>
                <w:sz w:val="16"/>
                <w:szCs w:val="16"/>
                <w:shd w:val="clear" w:color="auto" w:fill="FFFFFF"/>
              </w:rPr>
              <w:t>և</w:t>
            </w:r>
            <w:r w:rsidRPr="00C032F4">
              <w:rPr>
                <w:rFonts w:ascii="GHEA Grapalat" w:hAnsi="GHEA Grapalat"/>
                <w:color w:val="000000"/>
                <w:sz w:val="16"/>
                <w:szCs w:val="16"/>
                <w:shd w:val="clear" w:color="auto" w:fill="FFFFFF"/>
                <w:lang w:val="es-ES"/>
              </w:rPr>
              <w:t xml:space="preserve"> </w:t>
            </w:r>
            <w:proofErr w:type="spellStart"/>
            <w:r w:rsidRPr="00C032F4">
              <w:rPr>
                <w:rFonts w:ascii="GHEA Grapalat" w:hAnsi="GHEA Grapalat"/>
                <w:color w:val="000000"/>
                <w:sz w:val="16"/>
                <w:szCs w:val="16"/>
                <w:shd w:val="clear" w:color="auto" w:fill="FFFFFF"/>
              </w:rPr>
              <w:t>կանխատեսվող</w:t>
            </w:r>
            <w:proofErr w:type="spellEnd"/>
            <w:r w:rsidRPr="00C032F4">
              <w:rPr>
                <w:rFonts w:ascii="GHEA Grapalat" w:hAnsi="GHEA Grapalat"/>
                <w:color w:val="000000"/>
                <w:sz w:val="16"/>
                <w:szCs w:val="16"/>
                <w:shd w:val="clear" w:color="auto" w:fill="FFFFFF"/>
                <w:lang w:val="es-ES"/>
              </w:rPr>
              <w:t xml:space="preserve"> </w:t>
            </w:r>
            <w:proofErr w:type="spellStart"/>
            <w:r w:rsidRPr="00C032F4">
              <w:rPr>
                <w:rFonts w:ascii="GHEA Grapalat" w:hAnsi="GHEA Grapalat"/>
                <w:color w:val="000000"/>
                <w:sz w:val="16"/>
                <w:szCs w:val="16"/>
                <w:shd w:val="clear" w:color="auto" w:fill="FFFFFF"/>
              </w:rPr>
              <w:t>շահույթի</w:t>
            </w:r>
            <w:proofErr w:type="spellEnd"/>
            <w:r w:rsidRPr="00C032F4">
              <w:rPr>
                <w:rFonts w:ascii="GHEA Grapalat" w:hAnsi="GHEA Grapalat"/>
                <w:color w:val="000000"/>
                <w:sz w:val="16"/>
                <w:szCs w:val="16"/>
                <w:shd w:val="clear" w:color="auto" w:fill="FFFFFF"/>
                <w:lang w:val="es-ES"/>
              </w:rPr>
              <w:t xml:space="preserve"> </w:t>
            </w:r>
            <w:proofErr w:type="spellStart"/>
            <w:proofErr w:type="gramStart"/>
            <w:r w:rsidRPr="00C032F4">
              <w:rPr>
                <w:rFonts w:ascii="GHEA Grapalat" w:hAnsi="GHEA Grapalat"/>
                <w:color w:val="000000"/>
                <w:sz w:val="16"/>
                <w:szCs w:val="16"/>
                <w:shd w:val="clear" w:color="auto" w:fill="FFFFFF"/>
              </w:rPr>
              <w:t>հանրագումարը</w:t>
            </w:r>
            <w:proofErr w:type="spellEnd"/>
            <w:r w:rsidRPr="00C032F4">
              <w:rPr>
                <w:rFonts w:ascii="GHEA Grapalat" w:hAnsi="GHEA Grapalat"/>
                <w:color w:val="000000"/>
                <w:sz w:val="18"/>
                <w:szCs w:val="18"/>
                <w:shd w:val="clear" w:color="auto" w:fill="FFFFFF"/>
                <w:lang w:val="es-ES"/>
              </w:rPr>
              <w:t>)</w:t>
            </w:r>
            <w:r w:rsidRPr="00C032F4">
              <w:rPr>
                <w:rFonts w:ascii="GHEA Grapalat" w:hAnsi="GHEA Grapalat"/>
                <w:color w:val="000000"/>
                <w:shd w:val="clear" w:color="auto" w:fill="FFFFFF"/>
                <w:lang w:val="es-ES"/>
              </w:rPr>
              <w:t xml:space="preserve"> </w:t>
            </w:r>
            <w:r w:rsidRPr="00C032F4">
              <w:rPr>
                <w:rFonts w:ascii="GHEA Grapalat" w:hAnsi="GHEA Grapalat"/>
                <w:b/>
                <w:bCs/>
                <w:sz w:val="16"/>
                <w:szCs w:val="18"/>
                <w:lang w:val="es-ES"/>
              </w:rPr>
              <w:t xml:space="preserve"> /</w:t>
            </w:r>
            <w:proofErr w:type="spellStart"/>
            <w:proofErr w:type="gramEnd"/>
            <w:r w:rsidRPr="00C032F4">
              <w:rPr>
                <w:rFonts w:ascii="GHEA Grapalat" w:hAnsi="GHEA Grapalat"/>
                <w:b/>
                <w:bCs/>
                <w:sz w:val="16"/>
                <w:szCs w:val="18"/>
                <w:lang w:val="es-ES"/>
              </w:rPr>
              <w:t>տառերով</w:t>
            </w:r>
            <w:proofErr w:type="spellEnd"/>
            <w:r w:rsidRPr="00C032F4">
              <w:rPr>
                <w:rFonts w:ascii="GHEA Grapalat" w:hAnsi="GHEA Grapalat"/>
                <w:b/>
                <w:bCs/>
                <w:sz w:val="16"/>
                <w:szCs w:val="18"/>
                <w:lang w:val="es-ES"/>
              </w:rPr>
              <w:t xml:space="preserve"> և </w:t>
            </w:r>
            <w:proofErr w:type="spellStart"/>
            <w:r w:rsidRPr="00C032F4">
              <w:rPr>
                <w:rFonts w:ascii="GHEA Grapalat" w:hAnsi="GHEA Grapalat"/>
                <w:b/>
                <w:bCs/>
                <w:sz w:val="16"/>
                <w:szCs w:val="18"/>
                <w:lang w:val="es-ES"/>
              </w:rPr>
              <w:t>թվերով</w:t>
            </w:r>
            <w:proofErr w:type="spellEnd"/>
            <w:r w:rsidRPr="00C032F4">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C032F4" w:rsidRDefault="00CE693C" w:rsidP="00EF3662">
            <w:pPr>
              <w:jc w:val="center"/>
              <w:rPr>
                <w:rFonts w:ascii="GHEA Grapalat" w:hAnsi="GHEA Grapalat"/>
                <w:b/>
                <w:bCs/>
                <w:sz w:val="16"/>
                <w:szCs w:val="18"/>
                <w:lang w:val="es-ES"/>
              </w:rPr>
            </w:pPr>
            <w:r w:rsidRPr="00C032F4">
              <w:rPr>
                <w:rFonts w:ascii="GHEA Grapalat" w:hAnsi="GHEA Grapalat"/>
                <w:b/>
                <w:bCs/>
                <w:sz w:val="16"/>
                <w:szCs w:val="18"/>
                <w:lang w:val="es-ES"/>
              </w:rPr>
              <w:t>ԱԱՀ**</w:t>
            </w:r>
          </w:p>
          <w:p w14:paraId="02139D61" w14:textId="77777777" w:rsidR="00CE693C" w:rsidRPr="00C032F4" w:rsidRDefault="00CE693C" w:rsidP="00EF3662">
            <w:pPr>
              <w:jc w:val="center"/>
              <w:rPr>
                <w:rFonts w:ascii="GHEA Grapalat" w:hAnsi="GHEA Grapalat"/>
                <w:b/>
                <w:bCs/>
                <w:sz w:val="16"/>
                <w:szCs w:val="18"/>
                <w:lang w:val="es-ES"/>
              </w:rPr>
            </w:pPr>
            <w:r w:rsidRPr="00C032F4">
              <w:rPr>
                <w:rFonts w:ascii="GHEA Grapalat" w:hAnsi="GHEA Grapalat"/>
                <w:b/>
                <w:bCs/>
                <w:sz w:val="16"/>
                <w:szCs w:val="18"/>
                <w:lang w:val="es-ES"/>
              </w:rPr>
              <w:t>/</w:t>
            </w:r>
            <w:proofErr w:type="spellStart"/>
            <w:r w:rsidRPr="00C032F4">
              <w:rPr>
                <w:rFonts w:ascii="GHEA Grapalat" w:hAnsi="GHEA Grapalat"/>
                <w:b/>
                <w:bCs/>
                <w:sz w:val="16"/>
                <w:szCs w:val="18"/>
                <w:lang w:val="es-ES"/>
              </w:rPr>
              <w:t>տառերով</w:t>
            </w:r>
            <w:proofErr w:type="spellEnd"/>
            <w:r w:rsidRPr="00C032F4">
              <w:rPr>
                <w:rFonts w:ascii="GHEA Grapalat" w:hAnsi="GHEA Grapalat"/>
                <w:b/>
                <w:bCs/>
                <w:sz w:val="16"/>
                <w:szCs w:val="18"/>
                <w:lang w:val="es-ES"/>
              </w:rPr>
              <w:t xml:space="preserve"> և </w:t>
            </w:r>
            <w:proofErr w:type="spellStart"/>
            <w:r w:rsidRPr="00C032F4">
              <w:rPr>
                <w:rFonts w:ascii="GHEA Grapalat" w:hAnsi="GHEA Grapalat"/>
                <w:b/>
                <w:bCs/>
                <w:sz w:val="16"/>
                <w:szCs w:val="18"/>
                <w:lang w:val="es-ES"/>
              </w:rPr>
              <w:t>թվերով</w:t>
            </w:r>
            <w:proofErr w:type="spellEnd"/>
            <w:r w:rsidRPr="00C032F4">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C032F4" w:rsidRDefault="00CE693C" w:rsidP="00EF3662">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Ընդհանուր</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գինը</w:t>
            </w:r>
            <w:proofErr w:type="spellEnd"/>
          </w:p>
          <w:p w14:paraId="3B30B297" w14:textId="77777777" w:rsidR="00CE693C" w:rsidRPr="00C032F4" w:rsidRDefault="00CE693C" w:rsidP="00EF3662">
            <w:pPr>
              <w:jc w:val="center"/>
              <w:rPr>
                <w:rFonts w:ascii="GHEA Grapalat" w:hAnsi="GHEA Grapalat"/>
                <w:b/>
                <w:bCs/>
                <w:sz w:val="16"/>
                <w:szCs w:val="18"/>
                <w:lang w:val="es-ES"/>
              </w:rPr>
            </w:pPr>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տառերով</w:t>
            </w:r>
            <w:proofErr w:type="spellEnd"/>
            <w:r w:rsidRPr="00C032F4">
              <w:rPr>
                <w:rFonts w:ascii="GHEA Grapalat" w:hAnsi="GHEA Grapalat"/>
                <w:b/>
                <w:bCs/>
                <w:sz w:val="16"/>
                <w:szCs w:val="18"/>
                <w:lang w:val="es-ES"/>
              </w:rPr>
              <w:t xml:space="preserve"> և </w:t>
            </w:r>
            <w:proofErr w:type="spellStart"/>
            <w:r w:rsidRPr="00C032F4">
              <w:rPr>
                <w:rFonts w:ascii="GHEA Grapalat" w:hAnsi="GHEA Grapalat"/>
                <w:b/>
                <w:bCs/>
                <w:sz w:val="16"/>
                <w:szCs w:val="18"/>
                <w:lang w:val="es-ES"/>
              </w:rPr>
              <w:t>թվերով</w:t>
            </w:r>
            <w:proofErr w:type="spellEnd"/>
            <w:r w:rsidRPr="00C032F4">
              <w:rPr>
                <w:rFonts w:ascii="GHEA Grapalat" w:hAnsi="GHEA Grapalat"/>
                <w:b/>
                <w:bCs/>
                <w:sz w:val="16"/>
                <w:szCs w:val="18"/>
                <w:lang w:val="es-ES"/>
              </w:rPr>
              <w:t>/</w:t>
            </w:r>
          </w:p>
        </w:tc>
      </w:tr>
      <w:tr w:rsidR="00CE693C" w:rsidRPr="00C032F4" w14:paraId="69FD4B8A" w14:textId="77777777" w:rsidTr="00E2287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C032F4" w:rsidRDefault="00CE693C" w:rsidP="00EF3662">
            <w:pPr>
              <w:jc w:val="center"/>
              <w:rPr>
                <w:rFonts w:ascii="GHEA Grapalat" w:hAnsi="GHEA Grapalat"/>
                <w:b/>
                <w:i/>
                <w:sz w:val="16"/>
                <w:lang w:val="es-ES"/>
              </w:rPr>
            </w:pPr>
            <w:r w:rsidRPr="00C032F4">
              <w:rPr>
                <w:rFonts w:ascii="GHEA Grapalat" w:hAnsi="GHEA Grapalat"/>
                <w:b/>
                <w:i/>
                <w:sz w:val="16"/>
                <w:lang w:val="es-ES"/>
              </w:rPr>
              <w:t>1</w:t>
            </w:r>
          </w:p>
        </w:tc>
        <w:tc>
          <w:tcPr>
            <w:tcW w:w="4529"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C032F4" w:rsidRDefault="00CE693C" w:rsidP="00EF3662">
            <w:pPr>
              <w:jc w:val="center"/>
              <w:rPr>
                <w:rFonts w:ascii="GHEA Grapalat" w:hAnsi="GHEA Grapalat"/>
                <w:b/>
                <w:i/>
                <w:sz w:val="16"/>
                <w:lang w:val="es-ES"/>
              </w:rPr>
            </w:pPr>
            <w:r w:rsidRPr="00C032F4">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C032F4" w:rsidRDefault="00CE693C" w:rsidP="00EF3662">
            <w:pPr>
              <w:jc w:val="center"/>
              <w:rPr>
                <w:rFonts w:ascii="GHEA Grapalat" w:hAnsi="GHEA Grapalat"/>
                <w:i/>
                <w:sz w:val="16"/>
                <w:lang w:val="es-ES"/>
              </w:rPr>
            </w:pPr>
            <w:r w:rsidRPr="00C032F4">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C032F4" w:rsidRDefault="00CE693C" w:rsidP="00EF3662">
            <w:pPr>
              <w:jc w:val="center"/>
              <w:rPr>
                <w:rFonts w:ascii="GHEA Grapalat" w:hAnsi="GHEA Grapalat"/>
                <w:i/>
                <w:sz w:val="16"/>
                <w:lang w:val="es-ES"/>
              </w:rPr>
            </w:pPr>
            <w:r w:rsidRPr="00C032F4">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C032F4" w:rsidRDefault="00CE693C" w:rsidP="00CE693C">
            <w:pPr>
              <w:jc w:val="center"/>
              <w:rPr>
                <w:rFonts w:ascii="GHEA Grapalat" w:hAnsi="GHEA Grapalat"/>
                <w:i/>
                <w:sz w:val="16"/>
                <w:lang w:val="es-ES"/>
              </w:rPr>
            </w:pPr>
            <w:r w:rsidRPr="00C032F4">
              <w:rPr>
                <w:rFonts w:ascii="GHEA Grapalat" w:hAnsi="GHEA Grapalat"/>
                <w:b/>
                <w:i/>
                <w:sz w:val="16"/>
                <w:lang w:val="es-ES"/>
              </w:rPr>
              <w:t>5=3+4</w:t>
            </w:r>
          </w:p>
        </w:tc>
      </w:tr>
      <w:tr w:rsidR="00CF09E1" w:rsidRPr="0091171C" w14:paraId="72447677" w14:textId="77777777" w:rsidTr="00E2287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F09E1" w:rsidRPr="00C032F4" w:rsidRDefault="00CF09E1" w:rsidP="00CF09E1">
            <w:pPr>
              <w:jc w:val="center"/>
              <w:rPr>
                <w:rFonts w:ascii="GHEA Grapalat" w:hAnsi="GHEA Grapalat"/>
                <w:b/>
                <w:bCs/>
                <w:sz w:val="18"/>
                <w:lang w:val="es-ES"/>
              </w:rPr>
            </w:pPr>
            <w:r w:rsidRPr="00C032F4">
              <w:rPr>
                <w:rFonts w:ascii="GHEA Grapalat" w:hAnsi="GHEA Grapalat"/>
                <w:b/>
                <w:bCs/>
                <w:sz w:val="18"/>
                <w:lang w:val="es-ES"/>
              </w:rPr>
              <w:t>1</w:t>
            </w:r>
          </w:p>
        </w:tc>
        <w:tc>
          <w:tcPr>
            <w:tcW w:w="4529" w:type="dxa"/>
            <w:tcBorders>
              <w:top w:val="single" w:sz="4" w:space="0" w:color="auto"/>
              <w:left w:val="single" w:sz="4" w:space="0" w:color="auto"/>
              <w:bottom w:val="single" w:sz="4" w:space="0" w:color="auto"/>
              <w:right w:val="single" w:sz="4" w:space="0" w:color="auto"/>
            </w:tcBorders>
            <w:shd w:val="clear" w:color="000000" w:fill="FFFFFF"/>
            <w:vAlign w:val="center"/>
          </w:tcPr>
          <w:p w14:paraId="1FD3D72C" w14:textId="5A832CB7" w:rsidR="00CF09E1" w:rsidRPr="00C032F4" w:rsidRDefault="00CF09E1" w:rsidP="00CF09E1">
            <w:pPr>
              <w:jc w:val="both"/>
              <w:rPr>
                <w:rFonts w:ascii="GHEA Grapalat" w:hAnsi="GHEA Grapalat" w:cs="Calibri"/>
                <w:sz w:val="20"/>
                <w:szCs w:val="20"/>
                <w:lang w:val="es-ES"/>
              </w:rPr>
            </w:pPr>
            <w:r>
              <w:rPr>
                <w:rFonts w:ascii="GHEA Grapalat" w:hAnsi="GHEA Grapalat" w:cs="Sylfaen"/>
                <w:b/>
                <w:lang w:val="hy-AM"/>
              </w:rPr>
              <w:t xml:space="preserve">Երևան քաղաքի </w:t>
            </w:r>
            <w:r w:rsidR="000003D2" w:rsidRPr="000003D2">
              <w:rPr>
                <w:rFonts w:ascii="GHEA Grapalat" w:hAnsi="GHEA Grapalat" w:cs="Sylfaen"/>
                <w:b/>
                <w:lang w:val="hy-AM"/>
              </w:rPr>
              <w:t>Աջափնյակ վարչական շրջանի կարիքների համար հրատապ լուծում պահանջող աշխատանքների որակի տեխնիկական հսկողության խորհրդատվական ծառայությ</w:t>
            </w:r>
            <w:r w:rsidR="000003D2">
              <w:rPr>
                <w:rFonts w:ascii="GHEA Grapalat" w:hAnsi="GHEA Grapalat" w:cs="Sylfaen"/>
                <w:b/>
                <w:lang w:val="hy-AM"/>
              </w:rPr>
              <w:t>ու</w:t>
            </w:r>
            <w:r w:rsidR="000003D2" w:rsidRPr="000003D2">
              <w:rPr>
                <w:rFonts w:ascii="GHEA Grapalat" w:hAnsi="GHEA Grapalat" w:cs="Sylfaen"/>
                <w:b/>
                <w:lang w:val="hy-AM"/>
              </w:rPr>
              <w:t>ն</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CF09E1" w:rsidRPr="00C032F4" w:rsidRDefault="00CF09E1" w:rsidP="00CF09E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CF09E1" w:rsidRPr="00C032F4" w:rsidRDefault="00CF09E1" w:rsidP="00CF09E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CF09E1" w:rsidRPr="00C032F4" w:rsidRDefault="00CF09E1" w:rsidP="00CF09E1">
            <w:pPr>
              <w:jc w:val="center"/>
              <w:rPr>
                <w:rFonts w:ascii="GHEA Grapalat" w:hAnsi="GHEA Grapalat"/>
                <w:lang w:val="es-ES"/>
              </w:rPr>
            </w:pPr>
          </w:p>
        </w:tc>
      </w:tr>
    </w:tbl>
    <w:p w14:paraId="1C403E4C" w14:textId="77777777" w:rsidR="00B2572B" w:rsidRPr="00C032F4" w:rsidRDefault="00B2572B" w:rsidP="00EF3662">
      <w:pPr>
        <w:rPr>
          <w:rFonts w:ascii="GHEA Grapalat" w:hAnsi="GHEA Grapalat"/>
          <w:sz w:val="18"/>
          <w:szCs w:val="18"/>
          <w:lang w:val="es-ES"/>
        </w:rPr>
      </w:pPr>
    </w:p>
    <w:p w14:paraId="6700892D" w14:textId="77777777" w:rsidR="00B2572B" w:rsidRPr="00C032F4" w:rsidRDefault="00B2572B" w:rsidP="00EF3662">
      <w:pPr>
        <w:rPr>
          <w:rFonts w:ascii="GHEA Grapalat" w:hAnsi="GHEA Grapalat"/>
          <w:sz w:val="18"/>
          <w:szCs w:val="18"/>
          <w:lang w:val="hy-AM"/>
        </w:rPr>
      </w:pPr>
    </w:p>
    <w:p w14:paraId="1A9B7039" w14:textId="77777777" w:rsidR="00B2572B" w:rsidRPr="00C032F4" w:rsidRDefault="00B2572B" w:rsidP="00EF3662">
      <w:pPr>
        <w:ind w:left="720" w:firstLine="720"/>
        <w:jc w:val="both"/>
        <w:rPr>
          <w:rFonts w:ascii="GHEA Grapalat" w:hAnsi="GHEA Grapalat"/>
          <w:sz w:val="20"/>
          <w:lang w:val="hy-AM"/>
        </w:rPr>
      </w:pPr>
      <w:r w:rsidRPr="00C032F4">
        <w:rPr>
          <w:rFonts w:ascii="GHEA Grapalat" w:hAnsi="GHEA Grapalat"/>
          <w:sz w:val="20"/>
          <w:lang w:val="es-ES"/>
        </w:rPr>
        <w:t xml:space="preserve">     </w:t>
      </w:r>
      <w:r w:rsidRPr="00C032F4">
        <w:rPr>
          <w:rFonts w:ascii="GHEA Grapalat" w:hAnsi="GHEA Grapalat"/>
          <w:sz w:val="20"/>
          <w:lang w:val="hy-AM"/>
        </w:rPr>
        <w:t xml:space="preserve">___________________________________________ </w:t>
      </w:r>
      <w:r w:rsidRPr="00C032F4">
        <w:rPr>
          <w:rFonts w:ascii="GHEA Grapalat" w:hAnsi="GHEA Grapalat"/>
          <w:sz w:val="20"/>
          <w:lang w:val="hy-AM"/>
        </w:rPr>
        <w:tab/>
        <w:t xml:space="preserve">                </w:t>
      </w:r>
      <w:r w:rsidRPr="00C032F4">
        <w:rPr>
          <w:rFonts w:ascii="GHEA Grapalat" w:hAnsi="GHEA Grapalat"/>
          <w:sz w:val="20"/>
          <w:lang w:val="es-ES"/>
        </w:rPr>
        <w:t xml:space="preserve">       </w:t>
      </w:r>
      <w:r w:rsidRPr="00C032F4">
        <w:rPr>
          <w:rFonts w:ascii="GHEA Grapalat" w:hAnsi="GHEA Grapalat"/>
          <w:sz w:val="20"/>
          <w:lang w:val="hy-AM"/>
        </w:rPr>
        <w:t xml:space="preserve">_____________ </w:t>
      </w:r>
    </w:p>
    <w:p w14:paraId="582CEB42" w14:textId="77777777" w:rsidR="00B2572B" w:rsidRPr="00C032F4" w:rsidRDefault="00B2572B" w:rsidP="00EF3662">
      <w:pPr>
        <w:jc w:val="both"/>
        <w:rPr>
          <w:rFonts w:ascii="GHEA Grapalat" w:hAnsi="GHEA Grapalat"/>
          <w:sz w:val="20"/>
          <w:vertAlign w:val="superscript"/>
          <w:lang w:val="hy-AM"/>
        </w:rPr>
      </w:pPr>
      <w:r w:rsidRPr="00C032F4">
        <w:rPr>
          <w:rFonts w:ascii="GHEA Grapalat" w:hAnsi="GHEA Grapalat"/>
          <w:sz w:val="20"/>
          <w:vertAlign w:val="superscript"/>
          <w:lang w:val="hy-AM"/>
        </w:rPr>
        <w:t xml:space="preserve">                                                      մասնակցի անվանումը (ղեկավարի պաշտոնը, անուն ազգանունը)                                                       ստորագրությունը</w:t>
      </w:r>
      <w:r w:rsidRPr="00C032F4">
        <w:rPr>
          <w:rFonts w:ascii="GHEA Grapalat" w:hAnsi="GHEA Grapalat"/>
          <w:sz w:val="20"/>
          <w:vertAlign w:val="superscript"/>
          <w:lang w:val="hy-AM"/>
        </w:rPr>
        <w:tab/>
      </w:r>
    </w:p>
    <w:p w14:paraId="4E4A37CA" w14:textId="77777777" w:rsidR="00B2572B" w:rsidRPr="00C032F4" w:rsidRDefault="00B2572B" w:rsidP="00EF3662">
      <w:pPr>
        <w:jc w:val="right"/>
        <w:rPr>
          <w:rFonts w:ascii="GHEA Grapalat" w:hAnsi="GHEA Grapalat"/>
          <w:sz w:val="20"/>
          <w:lang w:val="hy-AM"/>
        </w:rPr>
      </w:pPr>
      <w:r w:rsidRPr="00C032F4">
        <w:rPr>
          <w:rFonts w:ascii="GHEA Grapalat" w:hAnsi="GHEA Grapalat"/>
          <w:sz w:val="20"/>
          <w:lang w:val="hy-AM"/>
        </w:rPr>
        <w:t xml:space="preserve">    </w:t>
      </w:r>
    </w:p>
    <w:p w14:paraId="104B210B" w14:textId="4CF25108" w:rsidR="00B2572B" w:rsidRPr="00C032F4" w:rsidRDefault="00B2572B" w:rsidP="00EF3662">
      <w:pPr>
        <w:jc w:val="right"/>
        <w:rPr>
          <w:rFonts w:ascii="GHEA Grapalat" w:hAnsi="GHEA Grapalat"/>
          <w:sz w:val="20"/>
          <w:lang w:val="hy-AM"/>
        </w:rPr>
      </w:pPr>
      <w:r w:rsidRPr="00C032F4">
        <w:rPr>
          <w:rFonts w:ascii="GHEA Grapalat" w:hAnsi="GHEA Grapalat"/>
          <w:sz w:val="20"/>
          <w:lang w:val="hy-AM"/>
        </w:rPr>
        <w:t>Կ. Տ.</w:t>
      </w:r>
      <w:r w:rsidRPr="00C032F4">
        <w:rPr>
          <w:rFonts w:ascii="GHEA Grapalat" w:hAnsi="GHEA Grapalat"/>
          <w:sz w:val="20"/>
          <w:lang w:val="hy-AM"/>
        </w:rPr>
        <w:tab/>
      </w:r>
      <w:r w:rsidRPr="00C032F4">
        <w:rPr>
          <w:rFonts w:ascii="GHEA Grapalat" w:hAnsi="GHEA Grapalat"/>
          <w:sz w:val="20"/>
          <w:lang w:val="hy-AM"/>
        </w:rPr>
        <w:tab/>
        <w:t xml:space="preserve"> </w:t>
      </w:r>
    </w:p>
    <w:p w14:paraId="2D3F629D" w14:textId="77777777" w:rsidR="00B2572B" w:rsidRPr="00C032F4" w:rsidRDefault="00B2572B" w:rsidP="00EF3662">
      <w:pPr>
        <w:jc w:val="right"/>
        <w:rPr>
          <w:rFonts w:ascii="GHEA Grapalat" w:hAnsi="GHEA Grapalat"/>
          <w:sz w:val="20"/>
          <w:lang w:val="hy-AM"/>
        </w:rPr>
      </w:pPr>
    </w:p>
    <w:p w14:paraId="44B2BF34" w14:textId="69494E89" w:rsidR="004F02AD" w:rsidRPr="00C032F4" w:rsidRDefault="004F02AD" w:rsidP="004F02AD">
      <w:pPr>
        <w:ind w:right="309"/>
        <w:jc w:val="both"/>
        <w:rPr>
          <w:rFonts w:ascii="GHEA Grapalat" w:hAnsi="GHEA Grapalat"/>
          <w:bCs/>
          <w:i/>
          <w:iCs/>
          <w:sz w:val="20"/>
          <w:lang w:val="es-ES"/>
        </w:rPr>
      </w:pPr>
      <w:r w:rsidRPr="00C032F4">
        <w:rPr>
          <w:rFonts w:ascii="GHEA Grapalat" w:hAnsi="GHEA Grapalat"/>
          <w:bCs/>
          <w:i/>
          <w:sz w:val="18"/>
          <w:szCs w:val="18"/>
          <w:lang w:val="es-ES"/>
        </w:rPr>
        <w:t>**</w:t>
      </w:r>
      <w:r w:rsidRPr="00C032F4">
        <w:rPr>
          <w:rFonts w:ascii="GHEA Grapalat" w:hAnsi="GHEA Grapalat"/>
          <w:i/>
          <w:sz w:val="16"/>
          <w:szCs w:val="16"/>
          <w:lang w:val="hy-AM"/>
        </w:rPr>
        <w:t>եթե</w:t>
      </w:r>
      <w:r w:rsidRPr="00C032F4">
        <w:rPr>
          <w:rFonts w:ascii="GHEA Grapalat" w:hAnsi="GHEA Grapalat"/>
          <w:i/>
          <w:sz w:val="16"/>
          <w:szCs w:val="16"/>
          <w:lang w:val="af-ZA"/>
        </w:rPr>
        <w:t xml:space="preserve"> </w:t>
      </w:r>
      <w:r w:rsidRPr="00C032F4">
        <w:rPr>
          <w:rFonts w:ascii="GHEA Grapalat" w:hAnsi="GHEA Grapalat"/>
          <w:i/>
          <w:sz w:val="16"/>
          <w:szCs w:val="16"/>
          <w:lang w:val="hy-AM"/>
        </w:rPr>
        <w:t>մասնակիցն</w:t>
      </w:r>
      <w:r w:rsidRPr="00C032F4">
        <w:rPr>
          <w:rFonts w:ascii="GHEA Grapalat" w:hAnsi="GHEA Grapalat"/>
          <w:i/>
          <w:sz w:val="16"/>
          <w:szCs w:val="16"/>
          <w:lang w:val="af-ZA"/>
        </w:rPr>
        <w:t xml:space="preserve"> </w:t>
      </w:r>
      <w:r w:rsidRPr="00C032F4">
        <w:rPr>
          <w:rFonts w:ascii="GHEA Grapalat" w:hAnsi="GHEA Grapalat"/>
          <w:i/>
          <w:sz w:val="16"/>
          <w:szCs w:val="16"/>
          <w:lang w:val="hy-AM"/>
        </w:rPr>
        <w:t>ավելացված</w:t>
      </w:r>
      <w:r w:rsidRPr="00C032F4">
        <w:rPr>
          <w:rFonts w:ascii="GHEA Grapalat" w:hAnsi="GHEA Grapalat"/>
          <w:i/>
          <w:sz w:val="16"/>
          <w:szCs w:val="16"/>
          <w:lang w:val="af-ZA"/>
        </w:rPr>
        <w:t xml:space="preserve"> </w:t>
      </w:r>
      <w:r w:rsidRPr="00C032F4">
        <w:rPr>
          <w:rFonts w:ascii="GHEA Grapalat" w:hAnsi="GHEA Grapalat"/>
          <w:i/>
          <w:sz w:val="16"/>
          <w:szCs w:val="16"/>
          <w:lang w:val="hy-AM"/>
        </w:rPr>
        <w:t>արժեքի</w:t>
      </w:r>
      <w:r w:rsidRPr="00C032F4">
        <w:rPr>
          <w:rFonts w:ascii="GHEA Grapalat" w:hAnsi="GHEA Grapalat"/>
          <w:i/>
          <w:sz w:val="16"/>
          <w:szCs w:val="16"/>
          <w:lang w:val="af-ZA"/>
        </w:rPr>
        <w:t xml:space="preserve"> </w:t>
      </w:r>
      <w:r w:rsidRPr="00C032F4">
        <w:rPr>
          <w:rFonts w:ascii="GHEA Grapalat" w:hAnsi="GHEA Grapalat"/>
          <w:i/>
          <w:sz w:val="16"/>
          <w:szCs w:val="16"/>
          <w:lang w:val="hy-AM"/>
        </w:rPr>
        <w:t>հարկ</w:t>
      </w:r>
      <w:r w:rsidRPr="00C032F4">
        <w:rPr>
          <w:rFonts w:ascii="GHEA Grapalat" w:hAnsi="GHEA Grapalat"/>
          <w:i/>
          <w:sz w:val="16"/>
          <w:szCs w:val="16"/>
          <w:lang w:val="af-ZA"/>
        </w:rPr>
        <w:t xml:space="preserve"> </w:t>
      </w:r>
      <w:r w:rsidRPr="00C032F4">
        <w:rPr>
          <w:rFonts w:ascii="GHEA Grapalat" w:hAnsi="GHEA Grapalat"/>
          <w:i/>
          <w:sz w:val="16"/>
          <w:szCs w:val="16"/>
          <w:lang w:val="hy-AM"/>
        </w:rPr>
        <w:t>վճարող</w:t>
      </w:r>
      <w:r w:rsidRPr="00C032F4">
        <w:rPr>
          <w:rFonts w:ascii="GHEA Grapalat" w:hAnsi="GHEA Grapalat"/>
          <w:i/>
          <w:sz w:val="16"/>
          <w:szCs w:val="16"/>
          <w:lang w:val="af-ZA"/>
        </w:rPr>
        <w:t xml:space="preserve"> </w:t>
      </w:r>
      <w:r w:rsidRPr="00C032F4">
        <w:rPr>
          <w:rFonts w:ascii="GHEA Grapalat" w:hAnsi="GHEA Grapalat"/>
          <w:i/>
          <w:sz w:val="16"/>
          <w:szCs w:val="16"/>
          <w:lang w:val="hy-AM"/>
        </w:rPr>
        <w:t>է</w:t>
      </w:r>
      <w:r w:rsidRPr="00C032F4">
        <w:rPr>
          <w:rFonts w:ascii="GHEA Grapalat" w:hAnsi="GHEA Grapalat"/>
          <w:i/>
          <w:sz w:val="16"/>
          <w:szCs w:val="16"/>
          <w:lang w:val="af-ZA"/>
        </w:rPr>
        <w:t xml:space="preserve">, </w:t>
      </w:r>
      <w:r w:rsidRPr="00C032F4">
        <w:rPr>
          <w:rFonts w:ascii="GHEA Grapalat" w:hAnsi="GHEA Grapalat"/>
          <w:i/>
          <w:sz w:val="16"/>
          <w:szCs w:val="16"/>
          <w:lang w:val="hy-AM"/>
        </w:rPr>
        <w:t>ապա</w:t>
      </w:r>
      <w:r w:rsidRPr="00C032F4">
        <w:rPr>
          <w:rFonts w:ascii="GHEA Grapalat" w:hAnsi="GHEA Grapalat"/>
          <w:i/>
          <w:sz w:val="16"/>
          <w:szCs w:val="16"/>
          <w:lang w:val="af-ZA"/>
        </w:rPr>
        <w:t xml:space="preserve"> </w:t>
      </w:r>
      <w:r w:rsidRPr="00C032F4">
        <w:rPr>
          <w:rFonts w:ascii="GHEA Grapalat" w:hAnsi="GHEA Grapalat"/>
          <w:i/>
          <w:sz w:val="16"/>
          <w:szCs w:val="16"/>
          <w:lang w:val="hy-AM"/>
        </w:rPr>
        <w:t>տվյալ</w:t>
      </w:r>
      <w:r w:rsidRPr="00C032F4">
        <w:rPr>
          <w:rFonts w:ascii="GHEA Grapalat" w:hAnsi="GHEA Grapalat"/>
          <w:i/>
          <w:sz w:val="16"/>
          <w:szCs w:val="16"/>
          <w:lang w:val="af-ZA"/>
        </w:rPr>
        <w:t xml:space="preserve"> </w:t>
      </w:r>
      <w:r w:rsidRPr="00C032F4">
        <w:rPr>
          <w:rFonts w:ascii="GHEA Grapalat" w:hAnsi="GHEA Grapalat"/>
          <w:i/>
          <w:sz w:val="16"/>
          <w:szCs w:val="16"/>
          <w:lang w:val="hy-AM"/>
        </w:rPr>
        <w:t>պայմանագրի</w:t>
      </w:r>
      <w:r w:rsidRPr="00C032F4">
        <w:rPr>
          <w:rFonts w:ascii="GHEA Grapalat" w:hAnsi="GHEA Grapalat"/>
          <w:i/>
          <w:sz w:val="16"/>
          <w:szCs w:val="16"/>
          <w:lang w:val="af-ZA"/>
        </w:rPr>
        <w:t xml:space="preserve"> </w:t>
      </w:r>
      <w:r w:rsidRPr="00C032F4">
        <w:rPr>
          <w:rFonts w:ascii="GHEA Grapalat" w:hAnsi="GHEA Grapalat"/>
          <w:i/>
          <w:sz w:val="16"/>
          <w:szCs w:val="16"/>
          <w:lang w:val="hy-AM"/>
        </w:rPr>
        <w:t>գծով</w:t>
      </w:r>
      <w:r w:rsidRPr="00C032F4">
        <w:rPr>
          <w:rFonts w:ascii="GHEA Grapalat" w:hAnsi="GHEA Grapalat"/>
          <w:i/>
          <w:sz w:val="16"/>
          <w:szCs w:val="16"/>
          <w:lang w:val="af-ZA"/>
        </w:rPr>
        <w:t xml:space="preserve"> </w:t>
      </w:r>
      <w:r w:rsidRPr="00C032F4">
        <w:rPr>
          <w:rFonts w:ascii="GHEA Grapalat" w:hAnsi="GHEA Grapalat"/>
          <w:i/>
          <w:sz w:val="16"/>
          <w:szCs w:val="16"/>
          <w:lang w:val="hy-AM"/>
        </w:rPr>
        <w:t>Հայաստանի</w:t>
      </w:r>
      <w:r w:rsidRPr="00C032F4">
        <w:rPr>
          <w:rFonts w:ascii="GHEA Grapalat" w:hAnsi="GHEA Grapalat"/>
          <w:i/>
          <w:sz w:val="16"/>
          <w:szCs w:val="16"/>
          <w:lang w:val="af-ZA"/>
        </w:rPr>
        <w:t xml:space="preserve"> </w:t>
      </w:r>
      <w:r w:rsidRPr="00C032F4">
        <w:rPr>
          <w:rFonts w:ascii="GHEA Grapalat" w:hAnsi="GHEA Grapalat"/>
          <w:i/>
          <w:sz w:val="16"/>
          <w:szCs w:val="16"/>
          <w:lang w:val="hy-AM"/>
        </w:rPr>
        <w:t>Հանրապետության</w:t>
      </w:r>
      <w:r w:rsidRPr="00C032F4">
        <w:rPr>
          <w:rFonts w:ascii="GHEA Grapalat" w:hAnsi="GHEA Grapalat"/>
          <w:i/>
          <w:sz w:val="16"/>
          <w:szCs w:val="16"/>
          <w:lang w:val="af-ZA"/>
        </w:rPr>
        <w:t xml:space="preserve"> </w:t>
      </w:r>
      <w:r w:rsidRPr="00C032F4">
        <w:rPr>
          <w:rFonts w:ascii="GHEA Grapalat" w:hAnsi="GHEA Grapalat"/>
          <w:i/>
          <w:sz w:val="16"/>
          <w:szCs w:val="16"/>
          <w:lang w:val="hy-AM"/>
        </w:rPr>
        <w:t>պետական</w:t>
      </w:r>
      <w:r w:rsidRPr="00C032F4">
        <w:rPr>
          <w:rFonts w:ascii="GHEA Grapalat" w:hAnsi="GHEA Grapalat"/>
          <w:i/>
          <w:sz w:val="16"/>
          <w:szCs w:val="16"/>
          <w:lang w:val="af-ZA"/>
        </w:rPr>
        <w:t xml:space="preserve"> </w:t>
      </w:r>
      <w:r w:rsidRPr="00C032F4">
        <w:rPr>
          <w:rFonts w:ascii="GHEA Grapalat" w:hAnsi="GHEA Grapalat"/>
          <w:i/>
          <w:sz w:val="16"/>
          <w:szCs w:val="16"/>
          <w:lang w:val="hy-AM"/>
        </w:rPr>
        <w:t>բյուջե</w:t>
      </w:r>
      <w:r w:rsidRPr="00C032F4">
        <w:rPr>
          <w:rFonts w:ascii="GHEA Grapalat" w:hAnsi="GHEA Grapalat"/>
          <w:i/>
          <w:sz w:val="16"/>
          <w:szCs w:val="16"/>
          <w:lang w:val="af-ZA"/>
        </w:rPr>
        <w:t xml:space="preserve"> </w:t>
      </w:r>
      <w:r w:rsidRPr="00C032F4">
        <w:rPr>
          <w:rFonts w:ascii="GHEA Grapalat" w:hAnsi="GHEA Grapalat"/>
          <w:i/>
          <w:sz w:val="16"/>
          <w:szCs w:val="16"/>
          <w:lang w:val="hy-AM"/>
        </w:rPr>
        <w:t>վճարվելիք</w:t>
      </w:r>
      <w:r w:rsidRPr="00C032F4">
        <w:rPr>
          <w:rFonts w:ascii="GHEA Grapalat" w:hAnsi="GHEA Grapalat"/>
          <w:i/>
          <w:sz w:val="16"/>
          <w:szCs w:val="16"/>
          <w:lang w:val="af-ZA"/>
        </w:rPr>
        <w:t xml:space="preserve"> </w:t>
      </w:r>
      <w:r w:rsidRPr="00C032F4">
        <w:rPr>
          <w:rFonts w:ascii="GHEA Grapalat" w:hAnsi="GHEA Grapalat"/>
          <w:i/>
          <w:sz w:val="16"/>
          <w:szCs w:val="16"/>
          <w:lang w:val="hy-AM"/>
        </w:rPr>
        <w:t>ավելացված</w:t>
      </w:r>
      <w:r w:rsidRPr="00C032F4">
        <w:rPr>
          <w:rFonts w:ascii="GHEA Grapalat" w:hAnsi="GHEA Grapalat"/>
          <w:i/>
          <w:sz w:val="16"/>
          <w:szCs w:val="16"/>
          <w:lang w:val="af-ZA"/>
        </w:rPr>
        <w:t xml:space="preserve"> </w:t>
      </w:r>
      <w:r w:rsidRPr="00C032F4">
        <w:rPr>
          <w:rFonts w:ascii="GHEA Grapalat" w:hAnsi="GHEA Grapalat"/>
          <w:i/>
          <w:sz w:val="16"/>
          <w:szCs w:val="16"/>
          <w:lang w:val="hy-AM"/>
        </w:rPr>
        <w:t>արժեքի</w:t>
      </w:r>
      <w:r w:rsidRPr="00C032F4">
        <w:rPr>
          <w:rFonts w:ascii="GHEA Grapalat" w:hAnsi="GHEA Grapalat"/>
          <w:i/>
          <w:sz w:val="16"/>
          <w:szCs w:val="16"/>
          <w:lang w:val="af-ZA"/>
        </w:rPr>
        <w:t xml:space="preserve"> </w:t>
      </w:r>
      <w:r w:rsidRPr="00C032F4">
        <w:rPr>
          <w:rFonts w:ascii="GHEA Grapalat" w:hAnsi="GHEA Grapalat"/>
          <w:i/>
          <w:sz w:val="16"/>
          <w:szCs w:val="16"/>
          <w:lang w:val="hy-AM"/>
        </w:rPr>
        <w:t>հարկի</w:t>
      </w:r>
      <w:r w:rsidRPr="00C032F4">
        <w:rPr>
          <w:rFonts w:ascii="GHEA Grapalat" w:hAnsi="GHEA Grapalat"/>
          <w:i/>
          <w:sz w:val="16"/>
          <w:szCs w:val="16"/>
          <w:lang w:val="af-ZA"/>
        </w:rPr>
        <w:t xml:space="preserve"> </w:t>
      </w:r>
      <w:r w:rsidRPr="00C032F4">
        <w:rPr>
          <w:rFonts w:ascii="GHEA Grapalat" w:hAnsi="GHEA Grapalat"/>
          <w:i/>
          <w:sz w:val="16"/>
          <w:szCs w:val="16"/>
          <w:lang w:val="hy-AM"/>
        </w:rPr>
        <w:t>գումարը</w:t>
      </w:r>
      <w:r w:rsidRPr="00C032F4">
        <w:rPr>
          <w:rFonts w:ascii="GHEA Grapalat" w:hAnsi="GHEA Grapalat"/>
          <w:i/>
          <w:sz w:val="16"/>
          <w:szCs w:val="16"/>
          <w:lang w:val="af-ZA"/>
        </w:rPr>
        <w:t xml:space="preserve"> </w:t>
      </w:r>
      <w:r w:rsidRPr="00C032F4">
        <w:rPr>
          <w:rFonts w:ascii="GHEA Grapalat" w:hAnsi="GHEA Grapalat"/>
          <w:i/>
          <w:sz w:val="16"/>
          <w:szCs w:val="16"/>
          <w:lang w:val="hy-AM"/>
        </w:rPr>
        <w:t>նշվում</w:t>
      </w:r>
      <w:r w:rsidRPr="00C032F4">
        <w:rPr>
          <w:rFonts w:ascii="GHEA Grapalat" w:hAnsi="GHEA Grapalat"/>
          <w:i/>
          <w:sz w:val="16"/>
          <w:szCs w:val="16"/>
          <w:lang w:val="af-ZA"/>
        </w:rPr>
        <w:t xml:space="preserve"> </w:t>
      </w:r>
      <w:r w:rsidRPr="00C032F4">
        <w:rPr>
          <w:rFonts w:ascii="GHEA Grapalat" w:hAnsi="GHEA Grapalat"/>
          <w:i/>
          <w:sz w:val="16"/>
          <w:szCs w:val="16"/>
          <w:lang w:val="hy-AM"/>
        </w:rPr>
        <w:t>է</w:t>
      </w:r>
      <w:r w:rsidRPr="00C032F4">
        <w:rPr>
          <w:rFonts w:ascii="GHEA Grapalat" w:hAnsi="GHEA Grapalat"/>
          <w:i/>
          <w:sz w:val="16"/>
          <w:szCs w:val="16"/>
          <w:lang w:val="af-ZA"/>
        </w:rPr>
        <w:t xml:space="preserve"> 4-</w:t>
      </w:r>
      <w:r w:rsidRPr="00C032F4">
        <w:rPr>
          <w:rFonts w:ascii="GHEA Grapalat" w:hAnsi="GHEA Grapalat"/>
          <w:i/>
          <w:sz w:val="16"/>
          <w:szCs w:val="16"/>
          <w:lang w:val="hy-AM"/>
        </w:rPr>
        <w:t>րդ</w:t>
      </w:r>
      <w:r w:rsidRPr="00C032F4">
        <w:rPr>
          <w:rFonts w:ascii="GHEA Grapalat" w:hAnsi="GHEA Grapalat"/>
          <w:i/>
          <w:sz w:val="16"/>
          <w:szCs w:val="16"/>
          <w:lang w:val="af-ZA"/>
        </w:rPr>
        <w:t xml:space="preserve"> </w:t>
      </w:r>
      <w:r w:rsidRPr="00C032F4">
        <w:rPr>
          <w:rFonts w:ascii="GHEA Grapalat" w:hAnsi="GHEA Grapalat"/>
          <w:i/>
          <w:sz w:val="16"/>
          <w:szCs w:val="16"/>
          <w:lang w:val="hy-AM"/>
        </w:rPr>
        <w:t>սյունակում։</w:t>
      </w:r>
    </w:p>
    <w:p w14:paraId="1E47FA4A" w14:textId="59E02229" w:rsidR="00B41382" w:rsidRPr="00C032F4" w:rsidRDefault="00B41382" w:rsidP="000B1088">
      <w:pPr>
        <w:pStyle w:val="BodyTextIndent3"/>
        <w:spacing w:line="240" w:lineRule="auto"/>
        <w:jc w:val="right"/>
        <w:rPr>
          <w:rFonts w:ascii="GHEA Grapalat" w:hAnsi="GHEA Grapalat"/>
          <w:i/>
          <w:lang w:val="es-ES" w:eastAsia="ru-RU"/>
        </w:rPr>
      </w:pPr>
      <w:r w:rsidRPr="00C032F4">
        <w:rPr>
          <w:rFonts w:ascii="GHEA Grapalat" w:hAnsi="GHEA Grapalat"/>
          <w:i/>
          <w:lang w:val="es-ES" w:eastAsia="ru-RU"/>
        </w:rPr>
        <w:br w:type="page"/>
      </w:r>
    </w:p>
    <w:p w14:paraId="068B5D4F" w14:textId="77777777" w:rsidR="000B1088" w:rsidRPr="00C032F4" w:rsidDel="000B1088" w:rsidRDefault="000B1088" w:rsidP="000B1088">
      <w:pPr>
        <w:pStyle w:val="BodyTextIndent3"/>
        <w:spacing w:line="240" w:lineRule="auto"/>
        <w:jc w:val="right"/>
        <w:rPr>
          <w:rFonts w:ascii="GHEA Grapalat" w:hAnsi="GHEA Grapalat"/>
          <w:i/>
          <w:lang w:val="es-ES" w:eastAsia="ru-RU"/>
        </w:rPr>
      </w:pPr>
    </w:p>
    <w:p w14:paraId="3C6FE8F4" w14:textId="7BC244B2" w:rsidR="00091EBC" w:rsidRPr="00C032F4" w:rsidRDefault="00325A9F" w:rsidP="00973D3D">
      <w:pPr>
        <w:pStyle w:val="BodyTextIndent3"/>
        <w:spacing w:line="240" w:lineRule="auto"/>
        <w:jc w:val="right"/>
        <w:rPr>
          <w:rFonts w:ascii="GHEA Grapalat" w:hAnsi="GHEA Grapalat" w:cs="Arial"/>
          <w:b/>
          <w:lang w:val="hy-AM"/>
        </w:rPr>
      </w:pPr>
      <w:r w:rsidRPr="00C032F4">
        <w:rPr>
          <w:rFonts w:ascii="GHEA Grapalat" w:hAnsi="GHEA Grapalat"/>
          <w:b/>
          <w:lang w:val="hy-AM"/>
        </w:rPr>
        <w:t xml:space="preserve">                                                                                                                                             </w:t>
      </w:r>
      <w:r w:rsidR="00091EBC" w:rsidRPr="00C032F4">
        <w:rPr>
          <w:rFonts w:ascii="GHEA Grapalat" w:hAnsi="GHEA Grapalat" w:cs="Sylfaen"/>
          <w:b/>
          <w:lang w:val="hy-AM"/>
        </w:rPr>
        <w:t>Հավելված</w:t>
      </w:r>
      <w:r w:rsidR="00091EBC" w:rsidRPr="00C032F4">
        <w:rPr>
          <w:rFonts w:ascii="GHEA Grapalat" w:hAnsi="GHEA Grapalat" w:cs="Arial"/>
          <w:b/>
          <w:lang w:val="hy-AM"/>
        </w:rPr>
        <w:t xml:space="preserve"> </w:t>
      </w:r>
      <w:r w:rsidR="00BF7D70" w:rsidRPr="00C032F4">
        <w:rPr>
          <w:rFonts w:ascii="GHEA Grapalat" w:hAnsi="GHEA Grapalat" w:cs="Arial"/>
          <w:b/>
          <w:lang w:val="hy-AM"/>
        </w:rPr>
        <w:t>5</w:t>
      </w:r>
    </w:p>
    <w:p w14:paraId="2C48A8D1" w14:textId="22DB24C0" w:rsidR="00091EBC" w:rsidRPr="00C032F4" w:rsidRDefault="00091EBC" w:rsidP="00091EBC">
      <w:pPr>
        <w:pStyle w:val="BodyTextIndent3"/>
        <w:spacing w:line="240" w:lineRule="auto"/>
        <w:jc w:val="right"/>
        <w:rPr>
          <w:rFonts w:ascii="GHEA Grapalat" w:hAnsi="GHEA Grapalat" w:cs="Arial"/>
          <w:b/>
          <w:lang w:val="hy-AM"/>
        </w:rPr>
      </w:pPr>
      <w:r w:rsidRPr="00C032F4">
        <w:rPr>
          <w:rFonts w:ascii="GHEA Grapalat" w:hAnsi="GHEA Grapalat"/>
          <w:sz w:val="24"/>
          <w:szCs w:val="24"/>
          <w:lang w:val="hy-AM"/>
        </w:rPr>
        <w:t>«</w:t>
      </w:r>
      <w:r w:rsidR="00476C24">
        <w:rPr>
          <w:rFonts w:ascii="GHEA Grapalat" w:hAnsi="GHEA Grapalat"/>
          <w:b/>
          <w:lang w:val="hy-AM"/>
        </w:rPr>
        <w:t>ԵՔ-ԳՀԽԾՁԲ-</w:t>
      </w:r>
      <w:r w:rsidR="000003D2">
        <w:rPr>
          <w:rFonts w:ascii="GHEA Grapalat" w:hAnsi="GHEA Grapalat"/>
          <w:b/>
          <w:lang w:val="hy-AM"/>
        </w:rPr>
        <w:t>26/4</w:t>
      </w:r>
      <w:r w:rsidRPr="00C032F4">
        <w:rPr>
          <w:rFonts w:ascii="GHEA Grapalat" w:hAnsi="GHEA Grapalat"/>
          <w:sz w:val="24"/>
          <w:szCs w:val="24"/>
          <w:lang w:val="hy-AM"/>
        </w:rPr>
        <w:t>»</w:t>
      </w:r>
      <w:r w:rsidRPr="00C032F4">
        <w:rPr>
          <w:rFonts w:ascii="GHEA Grapalat" w:hAnsi="GHEA Grapalat" w:cs="Sylfaen"/>
          <w:b/>
          <w:lang w:val="es-ES"/>
        </w:rPr>
        <w:t>*</w:t>
      </w:r>
      <w:r w:rsidRPr="00C032F4">
        <w:rPr>
          <w:rFonts w:ascii="GHEA Grapalat" w:hAnsi="GHEA Grapalat"/>
          <w:b/>
          <w:lang w:val="hy-AM"/>
        </w:rPr>
        <w:t xml:space="preserve">  </w:t>
      </w:r>
      <w:r w:rsidRPr="00C032F4">
        <w:rPr>
          <w:rFonts w:ascii="GHEA Grapalat" w:hAnsi="GHEA Grapalat" w:cs="Sylfaen"/>
          <w:b/>
          <w:lang w:val="hy-AM"/>
        </w:rPr>
        <w:t>ծածկագրով</w:t>
      </w:r>
    </w:p>
    <w:p w14:paraId="7A811B09" w14:textId="29F55F37" w:rsidR="00091EBC" w:rsidRPr="00C032F4" w:rsidRDefault="006D67EF" w:rsidP="00091EBC">
      <w:pPr>
        <w:pStyle w:val="BodyTextIndent3"/>
        <w:spacing w:line="240" w:lineRule="auto"/>
        <w:jc w:val="right"/>
        <w:rPr>
          <w:rFonts w:ascii="GHEA Grapalat" w:hAnsi="GHEA Grapalat" w:cs="Sylfaen"/>
          <w:b/>
          <w:lang w:val="hy-AM"/>
        </w:rPr>
      </w:pPr>
      <w:r w:rsidRPr="00C032F4">
        <w:rPr>
          <w:rFonts w:ascii="GHEA Grapalat" w:hAnsi="GHEA Grapalat" w:cs="Sylfaen"/>
          <w:b/>
          <w:lang w:val="hy-AM"/>
        </w:rPr>
        <w:t>գնանշման հարցման</w:t>
      </w:r>
      <w:r w:rsidRPr="00C032F4">
        <w:rPr>
          <w:rFonts w:ascii="GHEA Grapalat" w:hAnsi="GHEA Grapalat" w:cs="Arial"/>
          <w:b/>
          <w:lang w:val="hy-AM"/>
        </w:rPr>
        <w:t xml:space="preserve"> </w:t>
      </w:r>
      <w:r w:rsidRPr="00C032F4">
        <w:rPr>
          <w:rFonts w:ascii="GHEA Grapalat" w:hAnsi="GHEA Grapalat" w:cs="Sylfaen"/>
          <w:b/>
          <w:lang w:val="hy-AM"/>
        </w:rPr>
        <w:t>հրավերի</w:t>
      </w:r>
    </w:p>
    <w:p w14:paraId="45F7228D" w14:textId="77777777" w:rsidR="00091EBC" w:rsidRPr="00C032F4" w:rsidRDefault="00091EBC" w:rsidP="00091EBC">
      <w:pPr>
        <w:pStyle w:val="BodyTextIndent3"/>
        <w:spacing w:line="240" w:lineRule="auto"/>
        <w:jc w:val="right"/>
        <w:rPr>
          <w:rFonts w:ascii="GHEA Grapalat" w:hAnsi="GHEA Grapalat" w:cs="Sylfaen"/>
          <w:b/>
          <w:lang w:val="hy-AM"/>
        </w:rPr>
      </w:pPr>
    </w:p>
    <w:p w14:paraId="34F565D9" w14:textId="77777777" w:rsidR="00091EBC" w:rsidRPr="00C032F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C032F4">
        <w:rPr>
          <w:rStyle w:val="Strong"/>
          <w:rFonts w:ascii="GHEA Grapalat" w:hAnsi="GHEA Grapalat"/>
          <w:color w:val="000000"/>
          <w:sz w:val="20"/>
          <w:szCs w:val="20"/>
          <w:lang w:val="hy-AM"/>
        </w:rPr>
        <w:t>ԵՐԱՇԽԻՔ N __________</w:t>
      </w:r>
    </w:p>
    <w:p w14:paraId="4550FB84" w14:textId="77777777" w:rsidR="001C7C1A" w:rsidRPr="00C032F4" w:rsidRDefault="001C7C1A" w:rsidP="001C7C1A">
      <w:pPr>
        <w:jc w:val="center"/>
        <w:rPr>
          <w:rFonts w:ascii="GHEA Grapalat" w:hAnsi="GHEA Grapalat" w:cs="GHEA Grapalat"/>
          <w:b/>
          <w:sz w:val="20"/>
          <w:szCs w:val="20"/>
          <w:lang w:val="hy-AM"/>
        </w:rPr>
      </w:pPr>
      <w:r w:rsidRPr="00C032F4">
        <w:rPr>
          <w:rFonts w:ascii="GHEA Grapalat" w:hAnsi="GHEA Grapalat" w:cs="GHEA Grapalat"/>
          <w:b/>
          <w:sz w:val="18"/>
          <w:szCs w:val="18"/>
          <w:lang w:val="hy-AM"/>
        </w:rPr>
        <w:t xml:space="preserve">         (պայմանագրի ապահովում)</w:t>
      </w:r>
    </w:p>
    <w:p w14:paraId="4ECDCDF2" w14:textId="77777777" w:rsidR="00091EBC" w:rsidRPr="00C032F4"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C032F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C032F4">
        <w:rPr>
          <w:rStyle w:val="Strong"/>
          <w:rFonts w:ascii="GHEA Grapalat" w:hAnsi="GHEA Grapalat"/>
          <w:b w:val="0"/>
          <w:bCs w:val="0"/>
          <w:sz w:val="20"/>
          <w:szCs w:val="20"/>
          <w:lang w:val="hy-AM"/>
        </w:rPr>
        <w:tab/>
        <w:t xml:space="preserve">1.Սույն երաշխիքը (այսուհետ՝ երաշխիք) հանդիսանում է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p>
    <w:p w14:paraId="0894A36B" w14:textId="77777777" w:rsidR="00091EBC" w:rsidRPr="00C032F4" w:rsidRDefault="00091EBC" w:rsidP="00091EBC">
      <w:pPr>
        <w:pStyle w:val="NormalWeb"/>
        <w:shd w:val="clear" w:color="auto" w:fill="FFFFFF"/>
        <w:spacing w:before="0" w:beforeAutospacing="0" w:after="0" w:afterAutospacing="0"/>
        <w:ind w:left="5664" w:firstLine="708"/>
        <w:rPr>
          <w:rStyle w:val="Strong"/>
          <w:lang w:val="hy-AM"/>
        </w:rPr>
      </w:pPr>
      <w:r w:rsidRPr="00C032F4">
        <w:rPr>
          <w:rFonts w:ascii="GHEA Grapalat" w:hAnsi="GHEA Grapalat" w:cs="Sylfaen"/>
          <w:vertAlign w:val="superscript"/>
          <w:lang w:val="hy-AM"/>
        </w:rPr>
        <w:t xml:space="preserve">          պատվիրատուի անվանումը</w:t>
      </w:r>
    </w:p>
    <w:p w14:paraId="494DFFDC" w14:textId="5762FCEA" w:rsidR="00091EBC" w:rsidRPr="00C032F4"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C032F4">
        <w:rPr>
          <w:rStyle w:val="Strong"/>
          <w:rFonts w:ascii="GHEA Grapalat" w:hAnsi="GHEA Grapalat"/>
          <w:b w:val="0"/>
          <w:bCs w:val="0"/>
          <w:sz w:val="20"/>
          <w:szCs w:val="20"/>
          <w:lang w:val="hy-AM"/>
        </w:rPr>
        <w:t xml:space="preserve">(այսուհետ՝ բենեֆիցիար) և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00F71502" w:rsidRPr="00C032F4">
        <w:rPr>
          <w:rStyle w:val="Strong"/>
          <w:rFonts w:ascii="GHEA Grapalat" w:hAnsi="GHEA Grapalat"/>
          <w:b w:val="0"/>
          <w:bCs w:val="0"/>
          <w:sz w:val="20"/>
          <w:szCs w:val="20"/>
          <w:lang w:val="hy-AM"/>
        </w:rPr>
        <w:t xml:space="preserve"> </w:t>
      </w:r>
      <w:r w:rsidR="002F4517" w:rsidRPr="00C032F4">
        <w:rPr>
          <w:rStyle w:val="Strong"/>
          <w:rFonts w:ascii="GHEA Grapalat" w:hAnsi="GHEA Grapalat"/>
          <w:b w:val="0"/>
          <w:bCs w:val="0"/>
          <w:sz w:val="20"/>
          <w:szCs w:val="20"/>
          <w:lang w:val="hy-AM"/>
        </w:rPr>
        <w:t xml:space="preserve">(այսուհետ՝ պրինցիպալ) </w:t>
      </w:r>
      <w:r w:rsidRPr="00C032F4">
        <w:rPr>
          <w:rStyle w:val="Strong"/>
          <w:rFonts w:ascii="GHEA Grapalat" w:hAnsi="GHEA Grapalat"/>
          <w:b w:val="0"/>
          <w:bCs w:val="0"/>
          <w:sz w:val="20"/>
          <w:szCs w:val="20"/>
          <w:lang w:val="hy-AM"/>
        </w:rPr>
        <w:t xml:space="preserve">միջև </w:t>
      </w:r>
      <w:r w:rsidRPr="00C032F4">
        <w:rPr>
          <w:rFonts w:cs="Sylfaen"/>
          <w:vertAlign w:val="superscript"/>
          <w:lang w:val="hy-AM"/>
        </w:rPr>
        <w:t xml:space="preserve">                       </w:t>
      </w:r>
      <w:r w:rsidRPr="00C032F4">
        <w:rPr>
          <w:rFonts w:cs="Sylfaen"/>
          <w:vertAlign w:val="superscript"/>
          <w:lang w:val="hy-AM"/>
        </w:rPr>
        <w:tab/>
      </w:r>
      <w:r w:rsidRPr="00C032F4">
        <w:rPr>
          <w:rFonts w:cs="Sylfaen"/>
          <w:vertAlign w:val="superscript"/>
          <w:lang w:val="hy-AM"/>
        </w:rPr>
        <w:tab/>
      </w:r>
      <w:r w:rsidRPr="00C032F4">
        <w:rPr>
          <w:rFonts w:cs="Sylfaen"/>
          <w:vertAlign w:val="superscript"/>
          <w:lang w:val="hy-AM"/>
        </w:rPr>
        <w:tab/>
      </w:r>
      <w:r w:rsidRPr="00C032F4">
        <w:rPr>
          <w:rFonts w:cs="Sylfaen"/>
          <w:vertAlign w:val="superscript"/>
          <w:lang w:val="hy-AM"/>
        </w:rPr>
        <w:tab/>
      </w:r>
      <w:r w:rsidRPr="00C032F4">
        <w:rPr>
          <w:rFonts w:cs="Sylfaen"/>
          <w:vertAlign w:val="superscript"/>
          <w:lang w:val="hy-AM"/>
        </w:rPr>
        <w:tab/>
      </w:r>
      <w:r w:rsidRPr="00C032F4">
        <w:rPr>
          <w:rFonts w:cs="Sylfaen"/>
          <w:vertAlign w:val="superscript"/>
          <w:lang w:val="hy-AM"/>
        </w:rPr>
        <w:tab/>
      </w:r>
      <w:r w:rsidRPr="00C032F4">
        <w:rPr>
          <w:rFonts w:ascii="GHEA Grapalat" w:hAnsi="GHEA Grapalat" w:cs="Sylfaen"/>
          <w:vertAlign w:val="superscript"/>
          <w:lang w:val="hy-AM"/>
        </w:rPr>
        <w:t xml:space="preserve">ընտրված մասնակցի անվանումը </w:t>
      </w:r>
    </w:p>
    <w:p w14:paraId="505D7968" w14:textId="77777777" w:rsidR="00091EBC" w:rsidRPr="00C032F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 xml:space="preserve">կնքվելիք N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C032F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r>
      <w:r w:rsidRPr="00C032F4">
        <w:rPr>
          <w:rFonts w:ascii="GHEA Grapalat" w:hAnsi="GHEA Grapalat" w:cs="Sylfaen"/>
          <w:vertAlign w:val="superscript"/>
          <w:lang w:val="hy-AM"/>
        </w:rPr>
        <w:t xml:space="preserve">կնքվելիք պայմանագրի </w:t>
      </w:r>
      <w:r w:rsidR="007A5E2D" w:rsidRPr="00C032F4">
        <w:rPr>
          <w:rFonts w:ascii="GHEA Grapalat" w:hAnsi="GHEA Grapalat" w:cs="Sylfaen"/>
          <w:vertAlign w:val="superscript"/>
          <w:lang w:val="hy-AM"/>
        </w:rPr>
        <w:t>համարը</w:t>
      </w:r>
    </w:p>
    <w:p w14:paraId="0FF3D634" w14:textId="77777777" w:rsidR="00091EBC" w:rsidRPr="00C032F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sidRPr="00C032F4">
        <w:rPr>
          <w:rStyle w:val="Strong"/>
          <w:rFonts w:ascii="GHEA Grapalat" w:hAnsi="GHEA Grapalat"/>
          <w:b w:val="0"/>
          <w:bCs w:val="0"/>
          <w:sz w:val="20"/>
          <w:szCs w:val="20"/>
          <w:lang w:val="hy-AM"/>
        </w:rPr>
        <w:t>ում</w:t>
      </w:r>
      <w:r w:rsidRPr="00C032F4">
        <w:rPr>
          <w:rStyle w:val="Strong"/>
          <w:rFonts w:ascii="GHEA Grapalat" w:hAnsi="GHEA Grapalat"/>
          <w:b w:val="0"/>
          <w:bCs w:val="0"/>
          <w:sz w:val="20"/>
          <w:szCs w:val="20"/>
          <w:lang w:val="hy-AM"/>
        </w:rPr>
        <w:t xml:space="preserve">: </w:t>
      </w:r>
    </w:p>
    <w:p w14:paraId="186D47FC" w14:textId="77777777" w:rsidR="00091EBC" w:rsidRPr="00C032F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 xml:space="preserve">2. Երաշխիքով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lang w:val="hy-AM"/>
        </w:rPr>
        <w:t xml:space="preserve"> (այսուհետ՝ երաշխիք տվող </w:t>
      </w:r>
    </w:p>
    <w:p w14:paraId="336F3FC7" w14:textId="77777777" w:rsidR="00091EBC" w:rsidRPr="00C032F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t xml:space="preserve">                         </w:t>
      </w:r>
      <w:r w:rsidRPr="00C032F4">
        <w:rPr>
          <w:rFonts w:ascii="GHEA Grapalat" w:hAnsi="GHEA Grapalat" w:cs="Sylfaen"/>
          <w:vertAlign w:val="superscript"/>
          <w:lang w:val="hy-AM"/>
        </w:rPr>
        <w:t>երաշխիքը տվող բանկի անվանումը</w:t>
      </w:r>
    </w:p>
    <w:p w14:paraId="4DEE75BB" w14:textId="77777777" w:rsidR="00091EBC" w:rsidRPr="00C032F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C032F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p>
    <w:p w14:paraId="502768DD" w14:textId="77777777" w:rsidR="00091EBC" w:rsidRPr="00C032F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C032F4">
        <w:rPr>
          <w:rFonts w:ascii="GHEA Grapalat" w:hAnsi="GHEA Grapalat" w:cs="Sylfaen"/>
          <w:vertAlign w:val="superscript"/>
          <w:lang w:val="hy-AM"/>
        </w:rPr>
        <w:t xml:space="preserve">   գումարը թվերով և տառերով</w:t>
      </w:r>
    </w:p>
    <w:p w14:paraId="12EECFA3" w14:textId="5F472CBC" w:rsidR="00091EBC" w:rsidRPr="00C032F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 xml:space="preserve">(այսուհետ՝ երաշխիքի գումար)՝ պահանջն ստանալուց </w:t>
      </w:r>
      <w:r w:rsidR="00547AE2" w:rsidRPr="00C032F4">
        <w:rPr>
          <w:rStyle w:val="Strong"/>
          <w:rFonts w:ascii="GHEA Grapalat" w:hAnsi="GHEA Grapalat"/>
          <w:b w:val="0"/>
          <w:bCs w:val="0"/>
          <w:sz w:val="20"/>
          <w:szCs w:val="20"/>
          <w:lang w:val="hy-AM"/>
        </w:rPr>
        <w:t>հինգ</w:t>
      </w:r>
      <w:r w:rsidRPr="00C032F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C032F4">
        <w:rPr>
          <w:rStyle w:val="Strong"/>
          <w:rFonts w:ascii="GHEA Grapalat" w:hAnsi="GHEA Grapalat"/>
          <w:b w:val="0"/>
          <w:bCs w:val="0"/>
          <w:sz w:val="20"/>
          <w:szCs w:val="20"/>
          <w:u w:val="single"/>
          <w:lang w:val="hy-AM"/>
        </w:rPr>
        <w:tab/>
      </w:r>
      <w:r w:rsidR="006A49C6" w:rsidRPr="00C032F4">
        <w:rPr>
          <w:rStyle w:val="Strong"/>
          <w:rFonts w:ascii="GHEA Grapalat" w:hAnsi="GHEA Grapalat"/>
          <w:b w:val="0"/>
          <w:bCs w:val="0"/>
          <w:sz w:val="20"/>
          <w:szCs w:val="20"/>
          <w:u w:val="single"/>
          <w:lang w:val="hy-AM"/>
        </w:rPr>
        <w:t xml:space="preserve">          </w:t>
      </w:r>
      <w:r w:rsidR="006A49C6" w:rsidRPr="00C032F4">
        <w:rPr>
          <w:rFonts w:ascii="GHEA Grapalat" w:hAnsi="GHEA Grapalat" w:cs="Arial"/>
          <w:b/>
          <w:sz w:val="20"/>
          <w:szCs w:val="20"/>
          <w:u w:val="single"/>
          <w:lang w:val="hy-AM"/>
        </w:rPr>
        <w:t>900015211429</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lang w:val="hy-AM"/>
        </w:rPr>
        <w:t>հաշվեհամարին փոխանցման միջոցով:</w:t>
      </w:r>
    </w:p>
    <w:p w14:paraId="6EA06286" w14:textId="7B504BFD" w:rsidR="00091EBC" w:rsidRPr="00C032F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32F4">
        <w:rPr>
          <w:rFonts w:ascii="GHEA Grapalat" w:hAnsi="GHEA Grapalat" w:cs="Sylfaen"/>
          <w:vertAlign w:val="superscript"/>
          <w:lang w:val="hy-AM"/>
        </w:rPr>
        <w:t xml:space="preserve">                                                                                      հաշվեհամարը</w:t>
      </w:r>
      <w:r w:rsidR="00767DDF" w:rsidRPr="00C032F4">
        <w:rPr>
          <w:rFonts w:ascii="GHEA Grapalat" w:hAnsi="GHEA Grapalat" w:cs="Sylfaen"/>
          <w:b/>
          <w:lang w:val="es-ES"/>
        </w:rPr>
        <w:t>*</w:t>
      </w:r>
    </w:p>
    <w:p w14:paraId="19F0A55E" w14:textId="77777777" w:rsidR="00091EBC" w:rsidRPr="00C032F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3. Սույն երաշխիքն անհետկանչելի է:</w:t>
      </w:r>
    </w:p>
    <w:p w14:paraId="4004D633" w14:textId="77777777" w:rsidR="00091EBC" w:rsidRPr="00C032F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C032F4"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 xml:space="preserve">5. </w:t>
      </w:r>
      <w:r w:rsidR="00DB01B8" w:rsidRPr="00C032F4">
        <w:rPr>
          <w:rFonts w:ascii="GHEA Grapalat" w:hAnsi="GHEA Grapalat"/>
          <w:color w:val="000000"/>
          <w:sz w:val="20"/>
          <w:szCs w:val="20"/>
          <w:lang w:val="hy-AM"/>
        </w:rPr>
        <w:t xml:space="preserve">Երաշխիքը գործում է </w:t>
      </w:r>
      <w:r w:rsidR="00325A9F" w:rsidRPr="00C032F4">
        <w:rPr>
          <w:rFonts w:ascii="GHEA Grapalat" w:hAnsi="GHEA Grapalat"/>
          <w:color w:val="000000"/>
          <w:sz w:val="20"/>
          <w:szCs w:val="20"/>
          <w:lang w:val="hy-AM"/>
        </w:rPr>
        <w:t xml:space="preserve">թողարկման պահից և ուժի մեջ է </w:t>
      </w:r>
      <w:r w:rsidR="00DB01B8" w:rsidRPr="00C032F4">
        <w:rPr>
          <w:rFonts w:ascii="GHEA Grapalat" w:hAnsi="GHEA Grapalat"/>
          <w:color w:val="000000"/>
          <w:sz w:val="20"/>
          <w:szCs w:val="20"/>
          <w:lang w:val="hy-AM"/>
        </w:rPr>
        <w:t>բենեֆիցիարի և պրի</w:t>
      </w:r>
      <w:r w:rsidR="004A0593" w:rsidRPr="00C032F4">
        <w:rPr>
          <w:rFonts w:ascii="GHEA Grapalat" w:hAnsi="GHEA Grapalat"/>
          <w:color w:val="000000"/>
          <w:sz w:val="20"/>
          <w:szCs w:val="20"/>
          <w:lang w:val="hy-AM"/>
        </w:rPr>
        <w:t>ն</w:t>
      </w:r>
      <w:r w:rsidR="00DB01B8" w:rsidRPr="00C032F4">
        <w:rPr>
          <w:rFonts w:ascii="GHEA Grapalat" w:hAnsi="GHEA Grapalat"/>
          <w:color w:val="000000"/>
          <w:sz w:val="20"/>
          <w:szCs w:val="20"/>
          <w:lang w:val="hy-AM"/>
        </w:rPr>
        <w:t>ցիպալի միջև կնքվելիք</w:t>
      </w:r>
      <w:r w:rsidR="00325A9F" w:rsidRPr="00C032F4">
        <w:rPr>
          <w:rFonts w:ascii="GHEA Grapalat" w:hAnsi="GHEA Grapalat"/>
          <w:color w:val="000000"/>
          <w:sz w:val="20"/>
          <w:szCs w:val="20"/>
          <w:lang w:val="hy-AM"/>
        </w:rPr>
        <w:t xml:space="preserve"> </w:t>
      </w:r>
      <w:r w:rsidR="00DB01B8" w:rsidRPr="00C032F4">
        <w:rPr>
          <w:rFonts w:ascii="GHEA Grapalat" w:hAnsi="GHEA Grapalat"/>
          <w:color w:val="000000"/>
          <w:sz w:val="20"/>
          <w:szCs w:val="20"/>
          <w:lang w:val="hy-AM"/>
        </w:rPr>
        <w:t xml:space="preserve">N </w:t>
      </w:r>
      <w:r w:rsidR="00DB01B8" w:rsidRPr="00C032F4">
        <w:rPr>
          <w:rFonts w:ascii="GHEA Grapalat" w:hAnsi="GHEA Grapalat"/>
          <w:color w:val="000000"/>
          <w:sz w:val="20"/>
          <w:szCs w:val="20"/>
          <w:u w:val="single"/>
          <w:lang w:val="hy-AM"/>
        </w:rPr>
        <w:tab/>
      </w:r>
      <w:r w:rsidR="00DB01B8" w:rsidRPr="00C032F4">
        <w:rPr>
          <w:rFonts w:ascii="GHEA Grapalat" w:hAnsi="GHEA Grapalat"/>
          <w:color w:val="000000"/>
          <w:sz w:val="20"/>
          <w:szCs w:val="20"/>
          <w:u w:val="single"/>
          <w:lang w:val="hy-AM"/>
        </w:rPr>
        <w:tab/>
      </w:r>
      <w:r w:rsidR="00DB01B8" w:rsidRPr="00C032F4">
        <w:rPr>
          <w:rFonts w:ascii="GHEA Grapalat" w:hAnsi="GHEA Grapalat"/>
          <w:color w:val="000000"/>
          <w:sz w:val="20"/>
          <w:szCs w:val="20"/>
          <w:u w:val="single"/>
          <w:lang w:val="hy-AM"/>
        </w:rPr>
        <w:tab/>
      </w:r>
      <w:r w:rsidR="00DB01B8" w:rsidRPr="00C032F4">
        <w:rPr>
          <w:rFonts w:ascii="GHEA Grapalat" w:hAnsi="GHEA Grapalat"/>
          <w:color w:val="000000"/>
          <w:sz w:val="20"/>
          <w:szCs w:val="20"/>
          <w:u w:val="single"/>
          <w:lang w:val="hy-AM"/>
        </w:rPr>
        <w:tab/>
      </w:r>
    </w:p>
    <w:p w14:paraId="79EB6C42" w14:textId="77777777" w:rsidR="00DB01B8" w:rsidRPr="00C032F4"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C032F4">
        <w:rPr>
          <w:rFonts w:ascii="GHEA Grapalat" w:hAnsi="GHEA Grapalat" w:cs="Sylfaen"/>
          <w:vertAlign w:val="superscript"/>
          <w:lang w:val="hy-AM"/>
        </w:rPr>
        <w:t xml:space="preserve">                                   կնքվելիք պայմանագրի համարը </w:t>
      </w:r>
    </w:p>
    <w:p w14:paraId="57A52B58" w14:textId="77777777" w:rsidR="00DB01B8" w:rsidRPr="00C032F4"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C032F4">
        <w:rPr>
          <w:rFonts w:ascii="GHEA Grapalat" w:hAnsi="GHEA Grapalat"/>
          <w:color w:val="000000"/>
          <w:sz w:val="20"/>
          <w:szCs w:val="20"/>
          <w:lang w:val="hy-AM"/>
        </w:rPr>
        <w:t xml:space="preserve">պայմանագիրն ուժի մեջ մտնելու օրվանից մինչև </w:t>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307F8EB5" w:rsidR="00DB01B8" w:rsidRPr="00C032F4"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C032F4">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sidRPr="00C032F4">
        <w:rPr>
          <w:rFonts w:ascii="GHEA Grapalat" w:hAnsi="GHEA Grapalat"/>
          <w:color w:val="000000"/>
          <w:sz w:val="20"/>
          <w:szCs w:val="20"/>
          <w:lang w:val="hy-AM"/>
        </w:rPr>
        <w:t xml:space="preserve">՝  </w:t>
      </w:r>
      <w:hyperlink r:id="rId11" w:history="1">
        <w:r w:rsidR="00B91D10" w:rsidRPr="00710956">
          <w:rPr>
            <w:rStyle w:val="Hyperlink"/>
            <w:rFonts w:ascii="GHEA Grapalat" w:hAnsi="GHEA Grapalat"/>
            <w:sz w:val="20"/>
            <w:szCs w:val="20"/>
            <w:lang w:val="hy-AM"/>
          </w:rPr>
          <w:t>anahit.amirkhanyan@yerevan.am</w:t>
        </w:r>
      </w:hyperlink>
      <w:r w:rsidR="006A49C6" w:rsidRPr="00C032F4">
        <w:rPr>
          <w:rFonts w:ascii="GHEA Grapalat" w:hAnsi="GHEA Grapalat"/>
          <w:color w:val="000000"/>
          <w:sz w:val="20"/>
          <w:szCs w:val="20"/>
          <w:lang w:val="hy-AM"/>
        </w:rPr>
        <w:t xml:space="preserve"> </w:t>
      </w:r>
      <w:r w:rsidRPr="00C032F4">
        <w:rPr>
          <w:rFonts w:ascii="GHEA Grapalat" w:hAnsi="GHEA Grapalat"/>
          <w:color w:val="000000"/>
          <w:sz w:val="20"/>
          <w:szCs w:val="20"/>
          <w:lang w:val="hy-AM"/>
        </w:rPr>
        <w:t xml:space="preserve">էլեկտրոնային փոստի հասցեին։     </w:t>
      </w:r>
    </w:p>
    <w:p w14:paraId="268A68B4" w14:textId="77777777" w:rsidR="00091EBC" w:rsidRPr="00C032F4"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C032F4"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 xml:space="preserve">1) </w:t>
      </w:r>
      <w:r w:rsidR="0091775C" w:rsidRPr="00C032F4">
        <w:rPr>
          <w:rFonts w:ascii="GHEA Grapalat" w:hAnsi="GHEA Grapalat"/>
          <w:color w:val="000000"/>
          <w:sz w:val="20"/>
          <w:szCs w:val="20"/>
          <w:lang w:val="hy-AM"/>
        </w:rPr>
        <w:t xml:space="preserve">N </w:t>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0091775C" w:rsidRPr="00C032F4">
        <w:rPr>
          <w:rFonts w:ascii="GHEA Grapalat" w:hAnsi="GHEA Grapalat"/>
          <w:color w:val="000000"/>
          <w:sz w:val="20"/>
          <w:szCs w:val="20"/>
          <w:u w:val="single"/>
          <w:lang w:val="hy-AM"/>
        </w:rPr>
        <w:tab/>
        <w:t xml:space="preserve">     </w:t>
      </w:r>
      <w:r w:rsidRPr="00C032F4">
        <w:rPr>
          <w:rFonts w:ascii="GHEA Grapalat" w:hAnsi="GHEA Grapalat"/>
          <w:color w:val="000000"/>
          <w:sz w:val="20"/>
          <w:szCs w:val="20"/>
          <w:lang w:val="hy-AM"/>
        </w:rPr>
        <w:t xml:space="preserve"> պայմանագրի, ներառյալ նաև դրանում </w:t>
      </w:r>
      <w:r w:rsidR="0091775C" w:rsidRPr="00C032F4">
        <w:rPr>
          <w:rFonts w:ascii="GHEA Grapalat" w:hAnsi="GHEA Grapalat"/>
          <w:color w:val="000000"/>
          <w:sz w:val="20"/>
          <w:szCs w:val="20"/>
          <w:lang w:val="hy-AM"/>
        </w:rPr>
        <w:t>կատարված</w:t>
      </w:r>
    </w:p>
    <w:p w14:paraId="66792FF9" w14:textId="77777777" w:rsidR="00DC3470" w:rsidRPr="00C032F4"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C032F4">
        <w:rPr>
          <w:rFonts w:ascii="GHEA Grapalat" w:hAnsi="GHEA Grapalat" w:cs="Sylfaen"/>
          <w:vertAlign w:val="superscript"/>
          <w:lang w:val="hy-AM"/>
        </w:rPr>
        <w:t xml:space="preserve">                          կնքվելիք պայմանագրի </w:t>
      </w:r>
      <w:r w:rsidR="0091775C" w:rsidRPr="00C032F4">
        <w:rPr>
          <w:rFonts w:ascii="GHEA Grapalat" w:hAnsi="GHEA Grapalat" w:cs="Sylfaen"/>
          <w:vertAlign w:val="superscript"/>
          <w:lang w:val="hy-AM"/>
        </w:rPr>
        <w:t>համարը</w:t>
      </w:r>
      <w:r w:rsidRPr="00C032F4">
        <w:rPr>
          <w:rFonts w:ascii="GHEA Grapalat" w:hAnsi="GHEA Grapalat" w:cs="Sylfaen"/>
          <w:vertAlign w:val="superscript"/>
          <w:lang w:val="hy-AM"/>
        </w:rPr>
        <w:t xml:space="preserve"> </w:t>
      </w:r>
    </w:p>
    <w:p w14:paraId="52324C6E" w14:textId="0B8D8BC1" w:rsidR="00DC3470" w:rsidRPr="00C032F4"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C032F4">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C032F4"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FB7100">
        <w:rPr>
          <w:lang w:val="hy-AM"/>
        </w:rPr>
        <w:instrText>HYPERLINK "http://www.procurement.am"</w:instrText>
      </w:r>
      <w:r>
        <w:fldChar w:fldCharType="separate"/>
      </w:r>
      <w:r w:rsidRPr="00C032F4">
        <w:rPr>
          <w:rStyle w:val="Hyperlink"/>
          <w:rFonts w:ascii="GHEA Grapalat" w:hAnsi="GHEA Grapalat"/>
          <w:sz w:val="20"/>
          <w:szCs w:val="20"/>
          <w:lang w:val="hy-AM"/>
        </w:rPr>
        <w:t>www.procurement.am</w:t>
      </w:r>
      <w:r>
        <w:fldChar w:fldCharType="end"/>
      </w:r>
      <w:r w:rsidRPr="00C032F4">
        <w:rPr>
          <w:rFonts w:ascii="GHEA Grapalat" w:hAnsi="GHEA Grapalat"/>
          <w:color w:val="000000"/>
          <w:sz w:val="20"/>
          <w:szCs w:val="20"/>
          <w:lang w:val="hy-AM"/>
        </w:rPr>
        <w:t xml:space="preserve"> հասց</w:t>
      </w:r>
      <w:r w:rsidR="00532A65" w:rsidRPr="00C032F4">
        <w:rPr>
          <w:rFonts w:ascii="GHEA Grapalat" w:hAnsi="GHEA Grapalat"/>
          <w:color w:val="000000"/>
          <w:sz w:val="20"/>
          <w:szCs w:val="20"/>
          <w:lang w:val="hy-AM"/>
        </w:rPr>
        <w:t>ե</w:t>
      </w:r>
      <w:r w:rsidRPr="00C032F4">
        <w:rPr>
          <w:rFonts w:ascii="GHEA Grapalat" w:hAnsi="GHEA Grapalat"/>
          <w:color w:val="000000"/>
          <w:sz w:val="20"/>
          <w:szCs w:val="20"/>
          <w:lang w:val="hy-AM"/>
        </w:rPr>
        <w:t>ով գործող տեղեկագրում հրապարակած ծանուցումը</w:t>
      </w:r>
      <w:r w:rsidR="00AF3D6A" w:rsidRPr="00C032F4">
        <w:rPr>
          <w:rFonts w:ascii="GHEA Grapalat" w:hAnsi="GHEA Grapalat"/>
          <w:color w:val="000000"/>
          <w:sz w:val="20"/>
          <w:szCs w:val="20"/>
          <w:lang w:val="hy-AM"/>
        </w:rPr>
        <w:t>:</w:t>
      </w:r>
    </w:p>
    <w:p w14:paraId="31CB5776"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sidRPr="00C032F4">
        <w:rPr>
          <w:rFonts w:ascii="GHEA Grapalat" w:hAnsi="GHEA Grapalat"/>
          <w:color w:val="000000"/>
          <w:sz w:val="20"/>
          <w:szCs w:val="20"/>
          <w:lang w:val="hy-AM"/>
        </w:rPr>
        <w:t>ց</w:t>
      </w:r>
      <w:r w:rsidRPr="00C032F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C032F4"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8</w:t>
      </w:r>
      <w:r w:rsidR="00091EBC" w:rsidRPr="00C032F4">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C032F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C032F4"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9</w:t>
      </w:r>
      <w:r w:rsidR="00091EBC" w:rsidRPr="00C032F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1</w:t>
      </w:r>
      <w:r w:rsidR="00A2572F" w:rsidRPr="00C032F4">
        <w:rPr>
          <w:rFonts w:ascii="GHEA Grapalat" w:hAnsi="GHEA Grapalat"/>
          <w:color w:val="000000"/>
          <w:sz w:val="20"/>
          <w:szCs w:val="20"/>
          <w:lang w:val="hy-AM"/>
        </w:rPr>
        <w:t>0</w:t>
      </w:r>
      <w:r w:rsidRPr="00C032F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lastRenderedPageBreak/>
        <w:t>1</w:t>
      </w:r>
      <w:r w:rsidR="00A2572F" w:rsidRPr="00C032F4">
        <w:rPr>
          <w:rFonts w:ascii="GHEA Grapalat" w:hAnsi="GHEA Grapalat"/>
          <w:color w:val="000000"/>
          <w:sz w:val="20"/>
          <w:szCs w:val="20"/>
          <w:lang w:val="hy-AM"/>
        </w:rPr>
        <w:t>1</w:t>
      </w:r>
      <w:r w:rsidRPr="00C032F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C032F4">
        <w:rPr>
          <w:rFonts w:ascii="GHEA Grapalat" w:hAnsi="GHEA Grapalat"/>
          <w:color w:val="000000"/>
          <w:sz w:val="20"/>
          <w:szCs w:val="20"/>
          <w:lang w:val="hy-AM"/>
        </w:rPr>
        <w:t xml:space="preserve">Գործադիր </w:t>
      </w:r>
      <w:r w:rsidR="0070371B" w:rsidRPr="00C032F4">
        <w:rPr>
          <w:rFonts w:ascii="GHEA Grapalat" w:hAnsi="GHEA Grapalat"/>
          <w:color w:val="000000"/>
          <w:sz w:val="20"/>
          <w:szCs w:val="20"/>
          <w:lang w:val="hy-AM"/>
        </w:rPr>
        <w:t>մարմնի ղեկավար</w:t>
      </w:r>
      <w:r w:rsidRPr="00C032F4">
        <w:rPr>
          <w:rFonts w:ascii="GHEA Grapalat" w:hAnsi="GHEA Grapalat"/>
          <w:color w:val="000000"/>
          <w:sz w:val="20"/>
          <w:szCs w:val="20"/>
          <w:lang w:val="hy-AM"/>
        </w:rPr>
        <w:t xml:space="preserve"> </w:t>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p>
    <w:p w14:paraId="3D7F2339"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p>
    <w:p w14:paraId="36C0BE36" w14:textId="77777777" w:rsidR="00091EBC" w:rsidRPr="00C032F4"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C032F4">
        <w:rPr>
          <w:rFonts w:ascii="GHEA Grapalat" w:hAnsi="GHEA Grapalat" w:cs="Sylfaen"/>
          <w:vertAlign w:val="superscript"/>
          <w:lang w:val="hy-AM"/>
        </w:rPr>
        <w:t xml:space="preserve">                                                        ամիսը, ամսաթիվը, տարեթիվը</w:t>
      </w:r>
    </w:p>
    <w:p w14:paraId="1B4DEBC5" w14:textId="77777777" w:rsidR="00091EBC" w:rsidRPr="00C032F4" w:rsidRDefault="00091EBC" w:rsidP="00091EBC">
      <w:pPr>
        <w:pStyle w:val="BodyTextIndent3"/>
        <w:spacing w:line="240" w:lineRule="auto"/>
        <w:jc w:val="center"/>
        <w:rPr>
          <w:rFonts w:ascii="GHEA Grapalat" w:hAnsi="GHEA Grapalat" w:cs="Arial"/>
          <w:b/>
          <w:lang w:val="hy-AM"/>
        </w:rPr>
      </w:pPr>
    </w:p>
    <w:p w14:paraId="175AA95A" w14:textId="77777777" w:rsidR="00091EBC" w:rsidRPr="00C032F4" w:rsidRDefault="00091EBC" w:rsidP="00091EBC">
      <w:pPr>
        <w:pStyle w:val="BodyTextIndent3"/>
        <w:spacing w:line="240" w:lineRule="auto"/>
        <w:jc w:val="right"/>
        <w:rPr>
          <w:rFonts w:ascii="GHEA Grapalat" w:hAnsi="GHEA Grapalat"/>
          <w:szCs w:val="24"/>
          <w:lang w:val="hy-AM"/>
        </w:rPr>
      </w:pPr>
    </w:p>
    <w:p w14:paraId="5FEC540A" w14:textId="77777777" w:rsidR="00F46F1D" w:rsidRPr="00C032F4" w:rsidRDefault="00F46F1D" w:rsidP="00631658">
      <w:pPr>
        <w:pStyle w:val="BodyTextIndent3"/>
        <w:spacing w:line="240" w:lineRule="auto"/>
        <w:jc w:val="right"/>
        <w:rPr>
          <w:rFonts w:ascii="GHEA Grapalat" w:hAnsi="GHEA Grapalat" w:cs="Sylfaen"/>
          <w:b/>
          <w:lang w:val="hy-AM"/>
        </w:rPr>
      </w:pPr>
    </w:p>
    <w:p w14:paraId="06BB8108" w14:textId="501351CA" w:rsidR="00F46F1D" w:rsidRPr="00C032F4" w:rsidRDefault="00F46F1D" w:rsidP="00631658">
      <w:pPr>
        <w:pStyle w:val="BodyTextIndent3"/>
        <w:spacing w:line="240" w:lineRule="auto"/>
        <w:jc w:val="right"/>
        <w:rPr>
          <w:rFonts w:ascii="GHEA Grapalat" w:hAnsi="GHEA Grapalat" w:cs="Sylfaen"/>
          <w:b/>
          <w:lang w:val="hy-AM"/>
        </w:rPr>
      </w:pPr>
    </w:p>
    <w:p w14:paraId="10359F55" w14:textId="742E3766" w:rsidR="00334EFB" w:rsidRPr="00C032F4" w:rsidRDefault="00334EFB" w:rsidP="00631658">
      <w:pPr>
        <w:pStyle w:val="BodyTextIndent3"/>
        <w:spacing w:line="240" w:lineRule="auto"/>
        <w:jc w:val="right"/>
        <w:rPr>
          <w:rFonts w:ascii="GHEA Grapalat" w:hAnsi="GHEA Grapalat" w:cs="Sylfaen"/>
          <w:b/>
          <w:lang w:val="hy-AM"/>
        </w:rPr>
      </w:pPr>
    </w:p>
    <w:p w14:paraId="2C1034C0" w14:textId="04C4646C" w:rsidR="00334EFB" w:rsidRPr="00C032F4" w:rsidRDefault="00334EFB" w:rsidP="00631658">
      <w:pPr>
        <w:pStyle w:val="BodyTextIndent3"/>
        <w:spacing w:line="240" w:lineRule="auto"/>
        <w:jc w:val="right"/>
        <w:rPr>
          <w:rFonts w:ascii="GHEA Grapalat" w:hAnsi="GHEA Grapalat" w:cs="Sylfaen"/>
          <w:b/>
          <w:lang w:val="hy-AM"/>
        </w:rPr>
      </w:pPr>
    </w:p>
    <w:p w14:paraId="7D4D3F53" w14:textId="178346EB" w:rsidR="00334EFB" w:rsidRPr="00C032F4" w:rsidRDefault="00334EFB" w:rsidP="00631658">
      <w:pPr>
        <w:pStyle w:val="BodyTextIndent3"/>
        <w:spacing w:line="240" w:lineRule="auto"/>
        <w:jc w:val="right"/>
        <w:rPr>
          <w:rFonts w:ascii="GHEA Grapalat" w:hAnsi="GHEA Grapalat" w:cs="Sylfaen"/>
          <w:b/>
          <w:lang w:val="hy-AM"/>
        </w:rPr>
      </w:pPr>
    </w:p>
    <w:p w14:paraId="22447147" w14:textId="36BA6458" w:rsidR="00334EFB" w:rsidRPr="00C032F4" w:rsidRDefault="00334EFB" w:rsidP="00631658">
      <w:pPr>
        <w:pStyle w:val="BodyTextIndent3"/>
        <w:spacing w:line="240" w:lineRule="auto"/>
        <w:jc w:val="right"/>
        <w:rPr>
          <w:rFonts w:ascii="GHEA Grapalat" w:hAnsi="GHEA Grapalat" w:cs="Sylfaen"/>
          <w:b/>
          <w:lang w:val="hy-AM"/>
        </w:rPr>
      </w:pPr>
    </w:p>
    <w:p w14:paraId="27A85C9C" w14:textId="00F5A1F2" w:rsidR="00334EFB" w:rsidRPr="00C032F4" w:rsidRDefault="00334EFB" w:rsidP="00631658">
      <w:pPr>
        <w:pStyle w:val="BodyTextIndent3"/>
        <w:spacing w:line="240" w:lineRule="auto"/>
        <w:jc w:val="right"/>
        <w:rPr>
          <w:rFonts w:ascii="GHEA Grapalat" w:hAnsi="GHEA Grapalat" w:cs="Sylfaen"/>
          <w:b/>
          <w:lang w:val="hy-AM"/>
        </w:rPr>
      </w:pPr>
    </w:p>
    <w:p w14:paraId="6A526926" w14:textId="7698C566" w:rsidR="00334EFB" w:rsidRPr="00C032F4" w:rsidRDefault="00334EFB" w:rsidP="00631658">
      <w:pPr>
        <w:pStyle w:val="BodyTextIndent3"/>
        <w:spacing w:line="240" w:lineRule="auto"/>
        <w:jc w:val="right"/>
        <w:rPr>
          <w:rFonts w:ascii="GHEA Grapalat" w:hAnsi="GHEA Grapalat" w:cs="Sylfaen"/>
          <w:b/>
          <w:lang w:val="hy-AM"/>
        </w:rPr>
      </w:pPr>
    </w:p>
    <w:p w14:paraId="5DD9C341" w14:textId="06246F5B" w:rsidR="00334EFB" w:rsidRPr="00C032F4" w:rsidRDefault="00334EFB" w:rsidP="00631658">
      <w:pPr>
        <w:pStyle w:val="BodyTextIndent3"/>
        <w:spacing w:line="240" w:lineRule="auto"/>
        <w:jc w:val="right"/>
        <w:rPr>
          <w:rFonts w:ascii="GHEA Grapalat" w:hAnsi="GHEA Grapalat" w:cs="Sylfaen"/>
          <w:b/>
          <w:lang w:val="hy-AM"/>
        </w:rPr>
      </w:pPr>
    </w:p>
    <w:p w14:paraId="3ED0A843" w14:textId="65D3E0A3" w:rsidR="00334EFB" w:rsidRPr="00C032F4" w:rsidRDefault="00334EFB" w:rsidP="00631658">
      <w:pPr>
        <w:pStyle w:val="BodyTextIndent3"/>
        <w:spacing w:line="240" w:lineRule="auto"/>
        <w:jc w:val="right"/>
        <w:rPr>
          <w:rFonts w:ascii="GHEA Grapalat" w:hAnsi="GHEA Grapalat" w:cs="Sylfaen"/>
          <w:b/>
          <w:lang w:val="hy-AM"/>
        </w:rPr>
      </w:pPr>
    </w:p>
    <w:p w14:paraId="0C5DC64D" w14:textId="048D3FD5" w:rsidR="00334EFB" w:rsidRPr="00C032F4" w:rsidRDefault="00334EFB" w:rsidP="00631658">
      <w:pPr>
        <w:pStyle w:val="BodyTextIndent3"/>
        <w:spacing w:line="240" w:lineRule="auto"/>
        <w:jc w:val="right"/>
        <w:rPr>
          <w:rFonts w:ascii="GHEA Grapalat" w:hAnsi="GHEA Grapalat" w:cs="Sylfaen"/>
          <w:b/>
          <w:lang w:val="hy-AM"/>
        </w:rPr>
      </w:pPr>
    </w:p>
    <w:p w14:paraId="39D68946" w14:textId="765D136D" w:rsidR="00334EFB" w:rsidRPr="00C032F4" w:rsidRDefault="00334EFB" w:rsidP="00631658">
      <w:pPr>
        <w:pStyle w:val="BodyTextIndent3"/>
        <w:spacing w:line="240" w:lineRule="auto"/>
        <w:jc w:val="right"/>
        <w:rPr>
          <w:rFonts w:ascii="GHEA Grapalat" w:hAnsi="GHEA Grapalat" w:cs="Sylfaen"/>
          <w:b/>
          <w:lang w:val="hy-AM"/>
        </w:rPr>
      </w:pPr>
    </w:p>
    <w:p w14:paraId="6BBF23FF" w14:textId="1ED4E0F4" w:rsidR="00334EFB" w:rsidRPr="00C032F4" w:rsidRDefault="00334EFB" w:rsidP="00631658">
      <w:pPr>
        <w:pStyle w:val="BodyTextIndent3"/>
        <w:spacing w:line="240" w:lineRule="auto"/>
        <w:jc w:val="right"/>
        <w:rPr>
          <w:rFonts w:ascii="GHEA Grapalat" w:hAnsi="GHEA Grapalat" w:cs="Sylfaen"/>
          <w:b/>
          <w:lang w:val="hy-AM"/>
        </w:rPr>
      </w:pPr>
    </w:p>
    <w:p w14:paraId="67C6B918" w14:textId="4DB7C05C" w:rsidR="00334EFB" w:rsidRPr="00C032F4" w:rsidRDefault="00334EFB" w:rsidP="00631658">
      <w:pPr>
        <w:pStyle w:val="BodyTextIndent3"/>
        <w:spacing w:line="240" w:lineRule="auto"/>
        <w:jc w:val="right"/>
        <w:rPr>
          <w:rFonts w:ascii="GHEA Grapalat" w:hAnsi="GHEA Grapalat" w:cs="Sylfaen"/>
          <w:b/>
          <w:lang w:val="hy-AM"/>
        </w:rPr>
      </w:pPr>
    </w:p>
    <w:p w14:paraId="1D5B5FD1" w14:textId="557798F6" w:rsidR="00334EFB" w:rsidRPr="00C032F4" w:rsidRDefault="00334EFB" w:rsidP="00631658">
      <w:pPr>
        <w:pStyle w:val="BodyTextIndent3"/>
        <w:spacing w:line="240" w:lineRule="auto"/>
        <w:jc w:val="right"/>
        <w:rPr>
          <w:rFonts w:ascii="GHEA Grapalat" w:hAnsi="GHEA Grapalat" w:cs="Sylfaen"/>
          <w:b/>
          <w:lang w:val="hy-AM"/>
        </w:rPr>
      </w:pPr>
    </w:p>
    <w:p w14:paraId="6833EC82" w14:textId="2B051A95" w:rsidR="00334EFB" w:rsidRPr="00C032F4" w:rsidRDefault="00334EFB" w:rsidP="00631658">
      <w:pPr>
        <w:pStyle w:val="BodyTextIndent3"/>
        <w:spacing w:line="240" w:lineRule="auto"/>
        <w:jc w:val="right"/>
        <w:rPr>
          <w:rFonts w:ascii="GHEA Grapalat" w:hAnsi="GHEA Grapalat" w:cs="Sylfaen"/>
          <w:b/>
          <w:lang w:val="hy-AM"/>
        </w:rPr>
      </w:pPr>
    </w:p>
    <w:p w14:paraId="7DD99A6B" w14:textId="20060857" w:rsidR="00334EFB" w:rsidRPr="00C032F4" w:rsidRDefault="00334EFB" w:rsidP="00631658">
      <w:pPr>
        <w:pStyle w:val="BodyTextIndent3"/>
        <w:spacing w:line="240" w:lineRule="auto"/>
        <w:jc w:val="right"/>
        <w:rPr>
          <w:rFonts w:ascii="GHEA Grapalat" w:hAnsi="GHEA Grapalat" w:cs="Sylfaen"/>
          <w:b/>
          <w:lang w:val="hy-AM"/>
        </w:rPr>
      </w:pPr>
    </w:p>
    <w:p w14:paraId="227AA2B0" w14:textId="55BFEC70" w:rsidR="00334EFB" w:rsidRPr="00C032F4" w:rsidRDefault="00334EFB" w:rsidP="00631658">
      <w:pPr>
        <w:pStyle w:val="BodyTextIndent3"/>
        <w:spacing w:line="240" w:lineRule="auto"/>
        <w:jc w:val="right"/>
        <w:rPr>
          <w:rFonts w:ascii="GHEA Grapalat" w:hAnsi="GHEA Grapalat" w:cs="Sylfaen"/>
          <w:b/>
          <w:lang w:val="hy-AM"/>
        </w:rPr>
      </w:pPr>
    </w:p>
    <w:p w14:paraId="3EDE6EDC" w14:textId="764FD685" w:rsidR="00334EFB" w:rsidRPr="00C032F4" w:rsidRDefault="00334EFB" w:rsidP="00631658">
      <w:pPr>
        <w:pStyle w:val="BodyTextIndent3"/>
        <w:spacing w:line="240" w:lineRule="auto"/>
        <w:jc w:val="right"/>
        <w:rPr>
          <w:rFonts w:ascii="GHEA Grapalat" w:hAnsi="GHEA Grapalat" w:cs="Sylfaen"/>
          <w:b/>
          <w:lang w:val="hy-AM"/>
        </w:rPr>
      </w:pPr>
    </w:p>
    <w:p w14:paraId="6FE59C08" w14:textId="569FD884" w:rsidR="00334EFB" w:rsidRPr="00C032F4" w:rsidRDefault="00334EFB" w:rsidP="00631658">
      <w:pPr>
        <w:pStyle w:val="BodyTextIndent3"/>
        <w:spacing w:line="240" w:lineRule="auto"/>
        <w:jc w:val="right"/>
        <w:rPr>
          <w:rFonts w:ascii="GHEA Grapalat" w:hAnsi="GHEA Grapalat" w:cs="Sylfaen"/>
          <w:b/>
          <w:lang w:val="hy-AM"/>
        </w:rPr>
      </w:pPr>
    </w:p>
    <w:p w14:paraId="4D42124D" w14:textId="7AC4DF59" w:rsidR="00334EFB" w:rsidRPr="00C032F4" w:rsidRDefault="00334EFB" w:rsidP="00631658">
      <w:pPr>
        <w:pStyle w:val="BodyTextIndent3"/>
        <w:spacing w:line="240" w:lineRule="auto"/>
        <w:jc w:val="right"/>
        <w:rPr>
          <w:rFonts w:ascii="GHEA Grapalat" w:hAnsi="GHEA Grapalat" w:cs="Sylfaen"/>
          <w:b/>
          <w:lang w:val="hy-AM"/>
        </w:rPr>
      </w:pPr>
    </w:p>
    <w:p w14:paraId="6DB94F31" w14:textId="7920005C" w:rsidR="00334EFB" w:rsidRPr="00C032F4" w:rsidRDefault="00334EFB" w:rsidP="00631658">
      <w:pPr>
        <w:pStyle w:val="BodyTextIndent3"/>
        <w:spacing w:line="240" w:lineRule="auto"/>
        <w:jc w:val="right"/>
        <w:rPr>
          <w:rFonts w:ascii="GHEA Grapalat" w:hAnsi="GHEA Grapalat" w:cs="Sylfaen"/>
          <w:b/>
          <w:lang w:val="hy-AM"/>
        </w:rPr>
      </w:pPr>
    </w:p>
    <w:p w14:paraId="5BBAC979" w14:textId="27D01122" w:rsidR="00334EFB" w:rsidRPr="00C032F4" w:rsidRDefault="00334EFB" w:rsidP="00631658">
      <w:pPr>
        <w:pStyle w:val="BodyTextIndent3"/>
        <w:spacing w:line="240" w:lineRule="auto"/>
        <w:jc w:val="right"/>
        <w:rPr>
          <w:rFonts w:ascii="GHEA Grapalat" w:hAnsi="GHEA Grapalat" w:cs="Sylfaen"/>
          <w:b/>
          <w:lang w:val="hy-AM"/>
        </w:rPr>
      </w:pPr>
    </w:p>
    <w:p w14:paraId="742E0796" w14:textId="24E5F536" w:rsidR="00334EFB" w:rsidRPr="00C032F4" w:rsidRDefault="00334EFB" w:rsidP="00631658">
      <w:pPr>
        <w:pStyle w:val="BodyTextIndent3"/>
        <w:spacing w:line="240" w:lineRule="auto"/>
        <w:jc w:val="right"/>
        <w:rPr>
          <w:rFonts w:ascii="GHEA Grapalat" w:hAnsi="GHEA Grapalat" w:cs="Sylfaen"/>
          <w:b/>
          <w:lang w:val="hy-AM"/>
        </w:rPr>
      </w:pPr>
    </w:p>
    <w:p w14:paraId="24FCEBDD" w14:textId="15F14F8F" w:rsidR="00334EFB" w:rsidRPr="00C032F4" w:rsidRDefault="00334EFB" w:rsidP="00631658">
      <w:pPr>
        <w:pStyle w:val="BodyTextIndent3"/>
        <w:spacing w:line="240" w:lineRule="auto"/>
        <w:jc w:val="right"/>
        <w:rPr>
          <w:rFonts w:ascii="GHEA Grapalat" w:hAnsi="GHEA Grapalat" w:cs="Sylfaen"/>
          <w:b/>
          <w:lang w:val="hy-AM"/>
        </w:rPr>
      </w:pPr>
    </w:p>
    <w:p w14:paraId="6585E55B" w14:textId="5CBCCE0A" w:rsidR="00334EFB" w:rsidRPr="00C032F4" w:rsidRDefault="00334EFB" w:rsidP="00631658">
      <w:pPr>
        <w:pStyle w:val="BodyTextIndent3"/>
        <w:spacing w:line="240" w:lineRule="auto"/>
        <w:jc w:val="right"/>
        <w:rPr>
          <w:rFonts w:ascii="GHEA Grapalat" w:hAnsi="GHEA Grapalat" w:cs="Sylfaen"/>
          <w:b/>
          <w:lang w:val="hy-AM"/>
        </w:rPr>
      </w:pPr>
    </w:p>
    <w:p w14:paraId="52394ABF" w14:textId="7AF5578D" w:rsidR="00334EFB" w:rsidRPr="00C032F4" w:rsidRDefault="00334EFB" w:rsidP="00631658">
      <w:pPr>
        <w:pStyle w:val="BodyTextIndent3"/>
        <w:spacing w:line="240" w:lineRule="auto"/>
        <w:jc w:val="right"/>
        <w:rPr>
          <w:rFonts w:ascii="GHEA Grapalat" w:hAnsi="GHEA Grapalat" w:cs="Sylfaen"/>
          <w:b/>
          <w:lang w:val="hy-AM"/>
        </w:rPr>
      </w:pPr>
    </w:p>
    <w:p w14:paraId="312CB815" w14:textId="1B9EBAD9" w:rsidR="00334EFB" w:rsidRPr="00C032F4" w:rsidRDefault="00334EFB" w:rsidP="00631658">
      <w:pPr>
        <w:pStyle w:val="BodyTextIndent3"/>
        <w:spacing w:line="240" w:lineRule="auto"/>
        <w:jc w:val="right"/>
        <w:rPr>
          <w:rFonts w:ascii="GHEA Grapalat" w:hAnsi="GHEA Grapalat" w:cs="Sylfaen"/>
          <w:b/>
          <w:lang w:val="hy-AM"/>
        </w:rPr>
      </w:pPr>
    </w:p>
    <w:p w14:paraId="3372D9AB" w14:textId="58154FDC" w:rsidR="00334EFB" w:rsidRPr="00C032F4" w:rsidRDefault="00334EFB" w:rsidP="00631658">
      <w:pPr>
        <w:pStyle w:val="BodyTextIndent3"/>
        <w:spacing w:line="240" w:lineRule="auto"/>
        <w:jc w:val="right"/>
        <w:rPr>
          <w:rFonts w:ascii="GHEA Grapalat" w:hAnsi="GHEA Grapalat" w:cs="Sylfaen"/>
          <w:b/>
          <w:lang w:val="hy-AM"/>
        </w:rPr>
      </w:pPr>
    </w:p>
    <w:p w14:paraId="44A5837D" w14:textId="1CB220B6" w:rsidR="00334EFB" w:rsidRPr="00C032F4" w:rsidRDefault="00334EFB" w:rsidP="00631658">
      <w:pPr>
        <w:pStyle w:val="BodyTextIndent3"/>
        <w:spacing w:line="240" w:lineRule="auto"/>
        <w:jc w:val="right"/>
        <w:rPr>
          <w:rFonts w:ascii="GHEA Grapalat" w:hAnsi="GHEA Grapalat" w:cs="Sylfaen"/>
          <w:b/>
          <w:lang w:val="hy-AM"/>
        </w:rPr>
      </w:pPr>
    </w:p>
    <w:p w14:paraId="789DB8D6" w14:textId="55C8D7F6" w:rsidR="00334EFB" w:rsidRPr="00C032F4" w:rsidRDefault="00334EFB" w:rsidP="00631658">
      <w:pPr>
        <w:pStyle w:val="BodyTextIndent3"/>
        <w:spacing w:line="240" w:lineRule="auto"/>
        <w:jc w:val="right"/>
        <w:rPr>
          <w:rFonts w:ascii="GHEA Grapalat" w:hAnsi="GHEA Grapalat" w:cs="Sylfaen"/>
          <w:b/>
          <w:lang w:val="hy-AM"/>
        </w:rPr>
      </w:pPr>
    </w:p>
    <w:p w14:paraId="1511D9B4" w14:textId="68D97FFE" w:rsidR="00334EFB" w:rsidRPr="00C032F4" w:rsidRDefault="00334EFB" w:rsidP="00631658">
      <w:pPr>
        <w:pStyle w:val="BodyTextIndent3"/>
        <w:spacing w:line="240" w:lineRule="auto"/>
        <w:jc w:val="right"/>
        <w:rPr>
          <w:rFonts w:ascii="GHEA Grapalat" w:hAnsi="GHEA Grapalat" w:cs="Sylfaen"/>
          <w:b/>
          <w:lang w:val="hy-AM"/>
        </w:rPr>
      </w:pPr>
    </w:p>
    <w:p w14:paraId="7B10168D" w14:textId="333E12EA" w:rsidR="00334EFB" w:rsidRPr="00C032F4" w:rsidRDefault="00334EFB" w:rsidP="00631658">
      <w:pPr>
        <w:pStyle w:val="BodyTextIndent3"/>
        <w:spacing w:line="240" w:lineRule="auto"/>
        <w:jc w:val="right"/>
        <w:rPr>
          <w:rFonts w:ascii="GHEA Grapalat" w:hAnsi="GHEA Grapalat" w:cs="Sylfaen"/>
          <w:b/>
          <w:lang w:val="hy-AM"/>
        </w:rPr>
      </w:pPr>
    </w:p>
    <w:p w14:paraId="6F685FDD" w14:textId="12329EB8" w:rsidR="00334EFB" w:rsidRPr="00C032F4" w:rsidRDefault="00334EFB" w:rsidP="00631658">
      <w:pPr>
        <w:pStyle w:val="BodyTextIndent3"/>
        <w:spacing w:line="240" w:lineRule="auto"/>
        <w:jc w:val="right"/>
        <w:rPr>
          <w:rFonts w:ascii="GHEA Grapalat" w:hAnsi="GHEA Grapalat" w:cs="Sylfaen"/>
          <w:b/>
          <w:lang w:val="hy-AM"/>
        </w:rPr>
      </w:pPr>
    </w:p>
    <w:p w14:paraId="3AFFAF04" w14:textId="7DEA12CD" w:rsidR="00334EFB" w:rsidRPr="00C032F4" w:rsidRDefault="00334EFB" w:rsidP="00631658">
      <w:pPr>
        <w:pStyle w:val="BodyTextIndent3"/>
        <w:spacing w:line="240" w:lineRule="auto"/>
        <w:jc w:val="right"/>
        <w:rPr>
          <w:rFonts w:ascii="GHEA Grapalat" w:hAnsi="GHEA Grapalat" w:cs="Sylfaen"/>
          <w:b/>
          <w:lang w:val="hy-AM"/>
        </w:rPr>
      </w:pPr>
    </w:p>
    <w:p w14:paraId="17E04753" w14:textId="121CF094" w:rsidR="00334EFB" w:rsidRPr="00C032F4" w:rsidRDefault="00334EFB" w:rsidP="00631658">
      <w:pPr>
        <w:pStyle w:val="BodyTextIndent3"/>
        <w:spacing w:line="240" w:lineRule="auto"/>
        <w:jc w:val="right"/>
        <w:rPr>
          <w:rFonts w:ascii="GHEA Grapalat" w:hAnsi="GHEA Grapalat" w:cs="Sylfaen"/>
          <w:b/>
          <w:lang w:val="hy-AM"/>
        </w:rPr>
      </w:pPr>
    </w:p>
    <w:p w14:paraId="7B4624CB" w14:textId="4CFE8771" w:rsidR="00334EFB" w:rsidRPr="00C032F4" w:rsidRDefault="00334EFB" w:rsidP="00631658">
      <w:pPr>
        <w:pStyle w:val="BodyTextIndent3"/>
        <w:spacing w:line="240" w:lineRule="auto"/>
        <w:jc w:val="right"/>
        <w:rPr>
          <w:rFonts w:ascii="GHEA Grapalat" w:hAnsi="GHEA Grapalat" w:cs="Sylfaen"/>
          <w:b/>
          <w:lang w:val="hy-AM"/>
        </w:rPr>
      </w:pPr>
    </w:p>
    <w:p w14:paraId="5B9ED217" w14:textId="76EEA69A" w:rsidR="00334EFB" w:rsidRPr="00C032F4" w:rsidRDefault="00334EFB" w:rsidP="00631658">
      <w:pPr>
        <w:pStyle w:val="BodyTextIndent3"/>
        <w:spacing w:line="240" w:lineRule="auto"/>
        <w:jc w:val="right"/>
        <w:rPr>
          <w:rFonts w:ascii="GHEA Grapalat" w:hAnsi="GHEA Grapalat" w:cs="Sylfaen"/>
          <w:b/>
          <w:lang w:val="hy-AM"/>
        </w:rPr>
      </w:pPr>
    </w:p>
    <w:p w14:paraId="3C7A5184" w14:textId="3B95FA43" w:rsidR="00334EFB" w:rsidRPr="00C032F4" w:rsidRDefault="00334EFB" w:rsidP="00631658">
      <w:pPr>
        <w:pStyle w:val="BodyTextIndent3"/>
        <w:spacing w:line="240" w:lineRule="auto"/>
        <w:jc w:val="right"/>
        <w:rPr>
          <w:rFonts w:ascii="GHEA Grapalat" w:hAnsi="GHEA Grapalat" w:cs="Sylfaen"/>
          <w:b/>
          <w:lang w:val="hy-AM"/>
        </w:rPr>
      </w:pPr>
    </w:p>
    <w:p w14:paraId="03AEB6DB" w14:textId="60A9B338" w:rsidR="00334EFB" w:rsidRPr="00C032F4" w:rsidRDefault="00334EFB" w:rsidP="00631658">
      <w:pPr>
        <w:pStyle w:val="BodyTextIndent3"/>
        <w:spacing w:line="240" w:lineRule="auto"/>
        <w:jc w:val="right"/>
        <w:rPr>
          <w:rFonts w:ascii="GHEA Grapalat" w:hAnsi="GHEA Grapalat" w:cs="Sylfaen"/>
          <w:b/>
          <w:lang w:val="hy-AM"/>
        </w:rPr>
      </w:pPr>
    </w:p>
    <w:p w14:paraId="694D4601" w14:textId="54838C53" w:rsidR="00334EFB" w:rsidRPr="00C032F4" w:rsidRDefault="00334EFB" w:rsidP="00631658">
      <w:pPr>
        <w:pStyle w:val="BodyTextIndent3"/>
        <w:spacing w:line="240" w:lineRule="auto"/>
        <w:jc w:val="right"/>
        <w:rPr>
          <w:rFonts w:ascii="GHEA Grapalat" w:hAnsi="GHEA Grapalat" w:cs="Sylfaen"/>
          <w:b/>
          <w:lang w:val="hy-AM"/>
        </w:rPr>
      </w:pPr>
    </w:p>
    <w:p w14:paraId="55AB1E93" w14:textId="20C0BFC0" w:rsidR="00334EFB" w:rsidRPr="00C032F4" w:rsidRDefault="00334EFB" w:rsidP="00631658">
      <w:pPr>
        <w:pStyle w:val="BodyTextIndent3"/>
        <w:spacing w:line="240" w:lineRule="auto"/>
        <w:jc w:val="right"/>
        <w:rPr>
          <w:rFonts w:ascii="GHEA Grapalat" w:hAnsi="GHEA Grapalat" w:cs="Sylfaen"/>
          <w:b/>
          <w:lang w:val="hy-AM"/>
        </w:rPr>
      </w:pPr>
    </w:p>
    <w:p w14:paraId="1D88F421" w14:textId="2A0A657D" w:rsidR="00334EFB" w:rsidRPr="00C032F4" w:rsidRDefault="00334EFB" w:rsidP="00631658">
      <w:pPr>
        <w:pStyle w:val="BodyTextIndent3"/>
        <w:spacing w:line="240" w:lineRule="auto"/>
        <w:jc w:val="right"/>
        <w:rPr>
          <w:rFonts w:ascii="GHEA Grapalat" w:hAnsi="GHEA Grapalat" w:cs="Sylfaen"/>
          <w:b/>
          <w:lang w:val="hy-AM"/>
        </w:rPr>
      </w:pPr>
    </w:p>
    <w:p w14:paraId="6BE43B88" w14:textId="2DCCC96B" w:rsidR="00334EFB" w:rsidRPr="00C032F4" w:rsidRDefault="00334EFB" w:rsidP="00631658">
      <w:pPr>
        <w:pStyle w:val="BodyTextIndent3"/>
        <w:spacing w:line="240" w:lineRule="auto"/>
        <w:jc w:val="right"/>
        <w:rPr>
          <w:rFonts w:ascii="GHEA Grapalat" w:hAnsi="GHEA Grapalat" w:cs="Sylfaen"/>
          <w:b/>
          <w:lang w:val="hy-AM"/>
        </w:rPr>
      </w:pPr>
    </w:p>
    <w:p w14:paraId="2457CED6" w14:textId="77777777" w:rsidR="00334EFB" w:rsidRPr="00C032F4" w:rsidRDefault="00334EFB" w:rsidP="00631658">
      <w:pPr>
        <w:pStyle w:val="BodyTextIndent3"/>
        <w:spacing w:line="240" w:lineRule="auto"/>
        <w:jc w:val="right"/>
        <w:rPr>
          <w:rFonts w:ascii="GHEA Grapalat" w:hAnsi="GHEA Grapalat" w:cs="Sylfaen"/>
          <w:b/>
          <w:lang w:val="hy-AM"/>
        </w:rPr>
      </w:pPr>
    </w:p>
    <w:p w14:paraId="73B07011" w14:textId="77777777" w:rsidR="00F46F1D" w:rsidRPr="00C032F4" w:rsidRDefault="00F46F1D" w:rsidP="00631658">
      <w:pPr>
        <w:pStyle w:val="BodyTextIndent3"/>
        <w:spacing w:line="240" w:lineRule="auto"/>
        <w:jc w:val="right"/>
        <w:rPr>
          <w:rFonts w:ascii="GHEA Grapalat" w:hAnsi="GHEA Grapalat" w:cs="Sylfaen"/>
          <w:b/>
          <w:lang w:val="hy-AM"/>
        </w:rPr>
      </w:pPr>
    </w:p>
    <w:p w14:paraId="6556F747" w14:textId="77777777" w:rsidR="00F46F1D" w:rsidRPr="00C032F4" w:rsidRDefault="00F46F1D" w:rsidP="00631658">
      <w:pPr>
        <w:pStyle w:val="BodyTextIndent3"/>
        <w:spacing w:line="240" w:lineRule="auto"/>
        <w:jc w:val="right"/>
        <w:rPr>
          <w:rFonts w:ascii="GHEA Grapalat" w:hAnsi="GHEA Grapalat" w:cs="Sylfaen"/>
          <w:b/>
          <w:lang w:val="hy-AM"/>
        </w:rPr>
      </w:pPr>
    </w:p>
    <w:p w14:paraId="00F70535" w14:textId="77777777" w:rsidR="003A39DC" w:rsidRPr="00C032F4" w:rsidRDefault="003A39DC" w:rsidP="00631658">
      <w:pPr>
        <w:pStyle w:val="BodyTextIndent3"/>
        <w:spacing w:line="240" w:lineRule="auto"/>
        <w:jc w:val="right"/>
        <w:rPr>
          <w:rFonts w:ascii="GHEA Grapalat" w:hAnsi="GHEA Grapalat" w:cs="Sylfaen"/>
          <w:b/>
          <w:lang w:val="hy-AM"/>
        </w:rPr>
      </w:pPr>
    </w:p>
    <w:p w14:paraId="72E4EA4F" w14:textId="3D55B00A" w:rsidR="002B0E49" w:rsidRPr="00C032F4" w:rsidRDefault="002B0E49" w:rsidP="00CD0CC7">
      <w:pPr>
        <w:pStyle w:val="BodyTextIndent3"/>
        <w:spacing w:line="240" w:lineRule="auto"/>
        <w:jc w:val="center"/>
        <w:rPr>
          <w:rFonts w:ascii="GHEA Grapalat" w:hAnsi="GHEA Grapalat" w:cs="Sylfaen"/>
          <w:b/>
          <w:lang w:val="hy-AM"/>
        </w:rPr>
      </w:pPr>
    </w:p>
    <w:p w14:paraId="497C5AE2" w14:textId="77777777" w:rsidR="00306389" w:rsidRPr="00C032F4" w:rsidRDefault="00306389" w:rsidP="00CD0CC7">
      <w:pPr>
        <w:pStyle w:val="BodyTextIndent3"/>
        <w:spacing w:line="240" w:lineRule="auto"/>
        <w:jc w:val="center"/>
        <w:rPr>
          <w:rFonts w:ascii="GHEA Grapalat" w:hAnsi="GHEA Grapalat" w:cs="Sylfaen"/>
          <w:b/>
          <w:lang w:val="hy-AM"/>
        </w:rPr>
      </w:pPr>
    </w:p>
    <w:p w14:paraId="6E793B99" w14:textId="77777777" w:rsidR="00531040" w:rsidRPr="00C032F4" w:rsidRDefault="00531040" w:rsidP="00531040">
      <w:pPr>
        <w:ind w:firstLine="567"/>
        <w:jc w:val="right"/>
        <w:rPr>
          <w:rFonts w:ascii="GHEA Grapalat" w:hAnsi="GHEA Grapalat" w:cs="Sylfaen"/>
          <w:b/>
          <w:sz w:val="20"/>
          <w:szCs w:val="20"/>
          <w:lang w:val="hy-AM"/>
        </w:rPr>
      </w:pPr>
      <w:r w:rsidRPr="00C032F4">
        <w:rPr>
          <w:rFonts w:ascii="GHEA Grapalat" w:hAnsi="GHEA Grapalat" w:cs="Sylfaen"/>
          <w:b/>
          <w:sz w:val="20"/>
          <w:szCs w:val="20"/>
          <w:lang w:val="hy-AM"/>
        </w:rPr>
        <w:tab/>
        <w:t>Հավելված 5.1</w:t>
      </w:r>
    </w:p>
    <w:p w14:paraId="3BF047F4" w14:textId="28129577" w:rsidR="00531040" w:rsidRPr="00C032F4" w:rsidRDefault="00531040" w:rsidP="00531040">
      <w:pPr>
        <w:ind w:firstLine="567"/>
        <w:jc w:val="right"/>
        <w:rPr>
          <w:rFonts w:ascii="GHEA Grapalat" w:hAnsi="GHEA Grapalat" w:cs="Sylfaen"/>
          <w:b/>
          <w:sz w:val="20"/>
          <w:szCs w:val="20"/>
          <w:lang w:val="hy-AM"/>
        </w:rPr>
      </w:pPr>
      <w:r w:rsidRPr="00C032F4">
        <w:rPr>
          <w:rFonts w:ascii="GHEA Grapalat" w:hAnsi="GHEA Grapalat" w:cs="Sylfaen"/>
          <w:b/>
          <w:sz w:val="20"/>
          <w:szCs w:val="20"/>
          <w:lang w:val="hy-AM"/>
        </w:rPr>
        <w:t>«</w:t>
      </w:r>
      <w:r w:rsidR="00476C24">
        <w:rPr>
          <w:rFonts w:ascii="GHEA Grapalat" w:hAnsi="GHEA Grapalat" w:cs="Sylfaen"/>
          <w:b/>
          <w:sz w:val="20"/>
          <w:szCs w:val="20"/>
          <w:lang w:val="hy-AM"/>
        </w:rPr>
        <w:t>ԵՔ-ԳՀԽԾՁԲ-</w:t>
      </w:r>
      <w:r w:rsidR="000003D2">
        <w:rPr>
          <w:rFonts w:ascii="GHEA Grapalat" w:hAnsi="GHEA Grapalat" w:cs="Sylfaen"/>
          <w:b/>
          <w:sz w:val="20"/>
          <w:szCs w:val="20"/>
          <w:lang w:val="hy-AM"/>
        </w:rPr>
        <w:t>26/4</w:t>
      </w:r>
      <w:r w:rsidRPr="00C032F4">
        <w:rPr>
          <w:rFonts w:ascii="GHEA Grapalat" w:hAnsi="GHEA Grapalat" w:cs="Sylfaen"/>
          <w:b/>
          <w:sz w:val="20"/>
          <w:szCs w:val="20"/>
          <w:lang w:val="hy-AM"/>
        </w:rPr>
        <w:t>»*  ծածկագրով</w:t>
      </w:r>
    </w:p>
    <w:p w14:paraId="0C0540B9" w14:textId="2E6B32D8" w:rsidR="00531040" w:rsidRPr="00C032F4" w:rsidRDefault="006D67EF" w:rsidP="00531040">
      <w:pPr>
        <w:ind w:firstLine="567"/>
        <w:jc w:val="right"/>
        <w:rPr>
          <w:rFonts w:ascii="GHEA Grapalat" w:hAnsi="GHEA Grapalat" w:cs="Sylfaen"/>
          <w:b/>
          <w:sz w:val="20"/>
          <w:szCs w:val="20"/>
          <w:lang w:val="hy-AM"/>
        </w:rPr>
      </w:pPr>
      <w:r w:rsidRPr="00C032F4">
        <w:rPr>
          <w:rFonts w:ascii="GHEA Grapalat" w:hAnsi="GHEA Grapalat" w:cs="Sylfaen"/>
          <w:b/>
          <w:sz w:val="20"/>
          <w:szCs w:val="20"/>
          <w:lang w:val="hy-AM"/>
        </w:rPr>
        <w:t xml:space="preserve">գնանշման հարցման </w:t>
      </w:r>
      <w:r w:rsidR="00531040" w:rsidRPr="00C032F4">
        <w:rPr>
          <w:rFonts w:ascii="GHEA Grapalat" w:hAnsi="GHEA Grapalat" w:cs="Sylfaen"/>
          <w:b/>
          <w:sz w:val="20"/>
          <w:szCs w:val="20"/>
          <w:lang w:val="hy-AM"/>
        </w:rPr>
        <w:t>հրավերի</w:t>
      </w:r>
    </w:p>
    <w:p w14:paraId="4090ADF5" w14:textId="77777777" w:rsidR="00531040" w:rsidRPr="00C032F4" w:rsidRDefault="00531040" w:rsidP="00531040">
      <w:pPr>
        <w:jc w:val="center"/>
        <w:rPr>
          <w:rFonts w:ascii="GHEA Grapalat" w:hAnsi="GHEA Grapalat" w:cs="GHEA Grapalat"/>
          <w:b/>
          <w:sz w:val="20"/>
          <w:szCs w:val="20"/>
          <w:lang w:val="hy-AM"/>
        </w:rPr>
      </w:pPr>
      <w:r w:rsidRPr="00C032F4">
        <w:rPr>
          <w:rFonts w:ascii="GHEA Grapalat" w:hAnsi="GHEA Grapalat" w:cs="GHEA Grapalat"/>
          <w:b/>
          <w:sz w:val="18"/>
          <w:szCs w:val="18"/>
          <w:lang w:val="hy-AM"/>
        </w:rPr>
        <w:t xml:space="preserve">       </w:t>
      </w:r>
      <w:r w:rsidRPr="00C032F4">
        <w:rPr>
          <w:rFonts w:ascii="GHEA Grapalat" w:hAnsi="GHEA Grapalat" w:cs="GHEA Grapalat"/>
          <w:b/>
          <w:sz w:val="20"/>
          <w:szCs w:val="20"/>
          <w:lang w:val="hy-AM"/>
        </w:rPr>
        <w:t xml:space="preserve">ՏՈւԺԱՆՔԻ ՄԱՍԻՆ ՀԱՄԱՁԱՅՆԱԳԻՐ </w:t>
      </w:r>
    </w:p>
    <w:p w14:paraId="096E650D" w14:textId="77777777" w:rsidR="00531040" w:rsidRPr="00C032F4" w:rsidRDefault="00531040" w:rsidP="00531040">
      <w:pPr>
        <w:jc w:val="center"/>
        <w:rPr>
          <w:rFonts w:ascii="GHEA Grapalat" w:hAnsi="GHEA Grapalat" w:cs="GHEA Grapalat"/>
          <w:b/>
          <w:sz w:val="20"/>
          <w:szCs w:val="20"/>
          <w:lang w:val="hy-AM"/>
        </w:rPr>
      </w:pPr>
      <w:r w:rsidRPr="00C032F4">
        <w:rPr>
          <w:rFonts w:ascii="GHEA Grapalat" w:hAnsi="GHEA Grapalat" w:cs="GHEA Grapalat"/>
          <w:sz w:val="20"/>
          <w:szCs w:val="20"/>
          <w:lang w:val="hy-AM"/>
        </w:rPr>
        <w:t xml:space="preserve">  </w:t>
      </w:r>
      <w:r w:rsidRPr="00C032F4">
        <w:rPr>
          <w:rFonts w:ascii="GHEA Grapalat" w:hAnsi="GHEA Grapalat" w:cs="GHEA Grapalat"/>
          <w:b/>
          <w:sz w:val="20"/>
          <w:szCs w:val="20"/>
          <w:lang w:val="hy-AM"/>
        </w:rPr>
        <w:t xml:space="preserve"> </w:t>
      </w:r>
      <w:r w:rsidRPr="00C032F4">
        <w:rPr>
          <w:rFonts w:ascii="GHEA Grapalat" w:hAnsi="GHEA Grapalat" w:cs="GHEA Grapalat"/>
          <w:b/>
          <w:sz w:val="18"/>
          <w:szCs w:val="18"/>
          <w:lang w:val="hy-AM"/>
        </w:rPr>
        <w:t xml:space="preserve">         (պայմանագրի ապահովում)</w:t>
      </w:r>
    </w:p>
    <w:p w14:paraId="6B275D6A" w14:textId="77777777" w:rsidR="00531040" w:rsidRPr="00C032F4" w:rsidRDefault="00531040" w:rsidP="00531040">
      <w:pPr>
        <w:rPr>
          <w:rFonts w:ascii="GHEA Grapalat" w:hAnsi="GHEA Grapalat" w:cs="GHEA Grapalat"/>
          <w:b/>
          <w:sz w:val="20"/>
          <w:szCs w:val="20"/>
          <w:lang w:val="hy-AM"/>
        </w:rPr>
      </w:pPr>
    </w:p>
    <w:p w14:paraId="6037A677" w14:textId="77777777" w:rsidR="00531040" w:rsidRPr="00C032F4" w:rsidRDefault="00531040" w:rsidP="00531040">
      <w:pPr>
        <w:rPr>
          <w:rFonts w:ascii="GHEA Grapalat" w:hAnsi="GHEA Grapalat" w:cs="GHEA Grapalat"/>
          <w:sz w:val="20"/>
          <w:szCs w:val="20"/>
          <w:lang w:val="hy-AM"/>
        </w:rPr>
      </w:pPr>
      <w:r w:rsidRPr="00C032F4">
        <w:rPr>
          <w:rFonts w:ascii="GHEA Grapalat" w:hAnsi="GHEA Grapalat" w:cs="GHEA Grapalat"/>
          <w:sz w:val="20"/>
          <w:szCs w:val="20"/>
          <w:lang w:val="hy-AM"/>
        </w:rPr>
        <w:t xml:space="preserve">     ք. Երևան</w:t>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t xml:space="preserve">            </w:t>
      </w:r>
      <w:r w:rsidRPr="00C032F4">
        <w:rPr>
          <w:rFonts w:ascii="GHEA Grapalat" w:hAnsi="GHEA Grapalat"/>
          <w:sz w:val="20"/>
          <w:szCs w:val="20"/>
          <w:lang w:val="hy-AM"/>
        </w:rPr>
        <w:t>«</w:t>
      </w:r>
      <w:r w:rsidRPr="00C032F4">
        <w:rPr>
          <w:rFonts w:ascii="GHEA Grapalat" w:hAnsi="GHEA Grapalat" w:cs="GHEA Grapalat"/>
          <w:sz w:val="20"/>
          <w:szCs w:val="20"/>
          <w:u w:val="single"/>
          <w:lang w:val="hy-AM"/>
        </w:rPr>
        <w:t xml:space="preserve">         </w:t>
      </w:r>
      <w:r w:rsidRPr="00C032F4">
        <w:rPr>
          <w:rFonts w:ascii="GHEA Grapalat" w:hAnsi="GHEA Grapalat"/>
          <w:sz w:val="20"/>
          <w:szCs w:val="20"/>
          <w:lang w:val="hy-AM"/>
        </w:rPr>
        <w:t>»</w:t>
      </w:r>
      <w:r w:rsidRPr="00C032F4">
        <w:rPr>
          <w:rFonts w:ascii="GHEA Grapalat" w:hAnsi="GHEA Grapalat" w:cs="GHEA Grapalat"/>
          <w:sz w:val="20"/>
          <w:szCs w:val="20"/>
          <w:u w:val="single"/>
          <w:lang w:val="hy-AM"/>
        </w:rPr>
        <w:t xml:space="preserve"> </w:t>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lang w:val="hy-AM"/>
        </w:rPr>
        <w:t xml:space="preserve"> 20   թ.</w:t>
      </w:r>
    </w:p>
    <w:p w14:paraId="51F9FFEA" w14:textId="77777777" w:rsidR="00531040" w:rsidRPr="00C032F4" w:rsidRDefault="00531040" w:rsidP="00531040">
      <w:pPr>
        <w:rPr>
          <w:rFonts w:ascii="GHEA Grapalat" w:hAnsi="GHEA Grapalat" w:cs="GHEA Grapalat"/>
          <w:sz w:val="20"/>
          <w:szCs w:val="20"/>
          <w:lang w:val="hy-AM"/>
        </w:rPr>
      </w:pPr>
    </w:p>
    <w:p w14:paraId="7EDBA84B" w14:textId="77777777" w:rsidR="00531040" w:rsidRPr="00C032F4" w:rsidRDefault="00531040" w:rsidP="00531040">
      <w:pPr>
        <w:jc w:val="both"/>
        <w:rPr>
          <w:rFonts w:ascii="GHEA Grapalat" w:hAnsi="GHEA Grapalat" w:cs="GHEA Grapalat"/>
          <w:sz w:val="20"/>
          <w:szCs w:val="20"/>
          <w:u w:val="single"/>
          <w:vertAlign w:val="subscript"/>
          <w:lang w:val="hy-AM"/>
        </w:rPr>
      </w:pPr>
      <w:r w:rsidRPr="00C032F4">
        <w:rPr>
          <w:rFonts w:ascii="GHEA Grapalat" w:hAnsi="GHEA Grapalat" w:cs="GHEA Grapalat"/>
          <w:sz w:val="20"/>
          <w:szCs w:val="20"/>
          <w:u w:val="single"/>
          <w:vertAlign w:val="subscript"/>
          <w:lang w:val="hy-AM"/>
        </w:rPr>
        <w:tab/>
      </w:r>
      <w:r w:rsidRPr="00C032F4">
        <w:rPr>
          <w:rFonts w:ascii="GHEA Grapalat" w:hAnsi="GHEA Grapalat" w:cs="GHEA Grapalat"/>
          <w:sz w:val="20"/>
          <w:szCs w:val="20"/>
          <w:u w:val="single"/>
          <w:vertAlign w:val="subscript"/>
          <w:lang w:val="hy-AM"/>
        </w:rPr>
        <w:tab/>
      </w:r>
      <w:r w:rsidRPr="00C032F4">
        <w:rPr>
          <w:rFonts w:ascii="GHEA Grapalat" w:hAnsi="GHEA Grapalat" w:cs="GHEA Grapalat"/>
          <w:sz w:val="20"/>
          <w:szCs w:val="20"/>
          <w:u w:val="single"/>
          <w:vertAlign w:val="subscript"/>
          <w:lang w:val="hy-AM"/>
        </w:rPr>
        <w:tab/>
      </w:r>
      <w:r w:rsidRPr="00C032F4">
        <w:rPr>
          <w:rFonts w:ascii="GHEA Grapalat" w:hAnsi="GHEA Grapalat" w:cs="GHEA Grapalat"/>
          <w:sz w:val="20"/>
          <w:szCs w:val="20"/>
          <w:vertAlign w:val="subscript"/>
          <w:lang w:val="hy-AM"/>
        </w:rPr>
        <w:t xml:space="preserve">, </w:t>
      </w:r>
      <w:r w:rsidRPr="00C032F4">
        <w:rPr>
          <w:rFonts w:ascii="GHEA Grapalat" w:hAnsi="GHEA Grapalat" w:cs="GHEA Grapalat"/>
          <w:sz w:val="20"/>
          <w:szCs w:val="20"/>
          <w:lang w:val="hy-AM"/>
        </w:rPr>
        <w:t xml:space="preserve">ի դեմս Ընկերության տնօրեն </w:t>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p>
    <w:p w14:paraId="4BD441DA" w14:textId="77777777" w:rsidR="00531040" w:rsidRPr="00C032F4" w:rsidRDefault="00531040" w:rsidP="00531040">
      <w:pPr>
        <w:jc w:val="both"/>
        <w:rPr>
          <w:rFonts w:ascii="GHEA Grapalat" w:hAnsi="GHEA Grapalat" w:cs="GHEA Grapalat"/>
          <w:sz w:val="20"/>
          <w:szCs w:val="20"/>
          <w:lang w:val="hy-AM"/>
        </w:rPr>
      </w:pPr>
      <w:r w:rsidRPr="00C032F4">
        <w:rPr>
          <w:rFonts w:ascii="GHEA Grapalat" w:hAnsi="GHEA Grapalat"/>
          <w:sz w:val="20"/>
          <w:szCs w:val="20"/>
          <w:vertAlign w:val="superscript"/>
          <w:lang w:val="hy-AM"/>
        </w:rPr>
        <w:t xml:space="preserve">       Ընկերության անվանումը</w:t>
      </w:r>
      <w:r w:rsidRPr="00C032F4">
        <w:rPr>
          <w:rFonts w:ascii="GHEA Grapalat" w:hAnsi="GHEA Grapalat" w:cs="GHEA Grapalat"/>
          <w:sz w:val="20"/>
          <w:szCs w:val="20"/>
          <w:vertAlign w:val="subscript"/>
          <w:lang w:val="hy-AM"/>
        </w:rPr>
        <w:tab/>
      </w:r>
      <w:r w:rsidRPr="00C032F4">
        <w:rPr>
          <w:rFonts w:ascii="GHEA Grapalat" w:hAnsi="GHEA Grapalat" w:cs="GHEA Grapalat"/>
          <w:sz w:val="20"/>
          <w:szCs w:val="20"/>
          <w:vertAlign w:val="subscript"/>
          <w:lang w:val="hy-AM"/>
        </w:rPr>
        <w:tab/>
      </w:r>
      <w:r w:rsidRPr="00C032F4">
        <w:rPr>
          <w:rFonts w:ascii="GHEA Grapalat" w:hAnsi="GHEA Grapalat" w:cs="GHEA Grapalat"/>
          <w:sz w:val="20"/>
          <w:szCs w:val="20"/>
          <w:vertAlign w:val="subscript"/>
          <w:lang w:val="hy-AM"/>
        </w:rPr>
        <w:tab/>
      </w:r>
      <w:r w:rsidRPr="00C032F4">
        <w:rPr>
          <w:rFonts w:ascii="GHEA Grapalat" w:hAnsi="GHEA Grapalat" w:cs="GHEA Grapalat"/>
          <w:sz w:val="20"/>
          <w:szCs w:val="20"/>
          <w:vertAlign w:val="subscript"/>
          <w:lang w:val="hy-AM"/>
        </w:rPr>
        <w:tab/>
      </w:r>
      <w:r w:rsidRPr="00C032F4">
        <w:rPr>
          <w:rFonts w:ascii="GHEA Grapalat" w:hAnsi="GHEA Grapalat" w:cs="GHEA Grapalat"/>
          <w:sz w:val="20"/>
          <w:szCs w:val="20"/>
          <w:vertAlign w:val="subscript"/>
          <w:lang w:val="hy-AM"/>
        </w:rPr>
        <w:tab/>
        <w:t xml:space="preserve">    </w:t>
      </w:r>
      <w:r w:rsidRPr="00C032F4">
        <w:rPr>
          <w:rFonts w:ascii="GHEA Grapalat" w:hAnsi="GHEA Grapalat"/>
          <w:sz w:val="20"/>
          <w:szCs w:val="20"/>
          <w:vertAlign w:val="superscript"/>
          <w:lang w:val="hy-AM"/>
        </w:rPr>
        <w:t>Ընկերության տնօրենի անուն ազգանունը, անձնագրային տվյալները</w:t>
      </w:r>
      <w:r w:rsidRPr="00C032F4">
        <w:rPr>
          <w:rFonts w:ascii="GHEA Grapalat" w:hAnsi="GHEA Grapalat" w:cs="GHEA Grapalat"/>
          <w:sz w:val="20"/>
          <w:szCs w:val="20"/>
          <w:vertAlign w:val="subscript"/>
          <w:lang w:val="hy-AM"/>
        </w:rPr>
        <w:t xml:space="preserve">, </w:t>
      </w:r>
      <w:r w:rsidRPr="00C032F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8EF24BC" w14:textId="77777777" w:rsidR="00531040" w:rsidRPr="00C032F4" w:rsidRDefault="00531040" w:rsidP="00531040">
      <w:pPr>
        <w:ind w:firstLine="708"/>
        <w:jc w:val="both"/>
        <w:rPr>
          <w:rFonts w:ascii="GHEA Grapalat" w:hAnsi="GHEA Grapalat" w:cs="GHEA Grapalat"/>
          <w:sz w:val="20"/>
          <w:szCs w:val="20"/>
          <w:lang w:val="hy-AM"/>
        </w:rPr>
      </w:pPr>
    </w:p>
    <w:p w14:paraId="79610048" w14:textId="77777777" w:rsidR="00531040" w:rsidRPr="00C032F4" w:rsidRDefault="00531040" w:rsidP="00531040">
      <w:pPr>
        <w:ind w:left="360"/>
        <w:jc w:val="center"/>
        <w:rPr>
          <w:rFonts w:ascii="GHEA Grapalat" w:hAnsi="GHEA Grapalat" w:cs="GHEA Grapalat"/>
          <w:b/>
          <w:bCs/>
          <w:sz w:val="20"/>
          <w:szCs w:val="20"/>
          <w:lang w:val="pt-BR"/>
        </w:rPr>
      </w:pPr>
      <w:r w:rsidRPr="00C032F4">
        <w:rPr>
          <w:rFonts w:ascii="GHEA Grapalat" w:hAnsi="GHEA Grapalat" w:cs="GHEA Grapalat"/>
          <w:b/>
          <w:sz w:val="20"/>
          <w:szCs w:val="20"/>
          <w:lang w:val="hy-AM"/>
        </w:rPr>
        <w:t>1</w:t>
      </w:r>
      <w:r w:rsidRPr="00C032F4">
        <w:rPr>
          <w:rFonts w:ascii="Microsoft JhengHei" w:eastAsia="Microsoft JhengHei" w:hAnsi="Microsoft JhengHei" w:cs="Microsoft JhengHei" w:hint="eastAsia"/>
          <w:b/>
          <w:sz w:val="20"/>
          <w:szCs w:val="20"/>
          <w:lang w:val="hy-AM"/>
        </w:rPr>
        <w:t>․</w:t>
      </w:r>
      <w:r w:rsidRPr="00C032F4">
        <w:rPr>
          <w:rFonts w:ascii="GHEA Grapalat" w:hAnsi="GHEA Grapalat" w:cs="GHEA Grapalat"/>
          <w:b/>
          <w:sz w:val="20"/>
          <w:szCs w:val="20"/>
          <w:lang w:val="hy-AM"/>
        </w:rPr>
        <w:t xml:space="preserve">  Համաձայնության առարկան</w:t>
      </w:r>
    </w:p>
    <w:p w14:paraId="1954CF02" w14:textId="77777777" w:rsidR="00531040" w:rsidRPr="00C032F4" w:rsidRDefault="00531040" w:rsidP="00531040">
      <w:pPr>
        <w:jc w:val="both"/>
        <w:rPr>
          <w:rFonts w:ascii="GHEA Grapalat" w:hAnsi="GHEA Grapalat" w:cs="GHEA Grapalat"/>
          <w:b/>
          <w:bCs/>
          <w:sz w:val="20"/>
          <w:szCs w:val="20"/>
          <w:lang w:val="pt-BR"/>
        </w:rPr>
      </w:pPr>
      <w:r w:rsidRPr="00C032F4">
        <w:rPr>
          <w:rFonts w:ascii="GHEA Grapalat" w:hAnsi="GHEA Grapalat" w:cs="GHEA Grapalat"/>
          <w:sz w:val="20"/>
          <w:szCs w:val="20"/>
          <w:lang w:val="pt-BR"/>
        </w:rPr>
        <w:tab/>
      </w:r>
      <w:r w:rsidRPr="00C032F4">
        <w:rPr>
          <w:rFonts w:ascii="GHEA Grapalat" w:hAnsi="GHEA Grapalat" w:cs="GHEA Grapalat"/>
          <w:sz w:val="20"/>
          <w:szCs w:val="20"/>
          <w:lang w:val="pt-BR"/>
        </w:rPr>
        <w:tab/>
        <w:t xml:space="preserve">                               </w:t>
      </w:r>
    </w:p>
    <w:p w14:paraId="65963526" w14:textId="797EFCC9" w:rsidR="00531040" w:rsidRPr="00C032F4" w:rsidRDefault="00531040" w:rsidP="00531040">
      <w:pPr>
        <w:ind w:left="426"/>
        <w:jc w:val="both"/>
        <w:rPr>
          <w:rFonts w:ascii="GHEA Grapalat" w:hAnsi="GHEA Grapalat" w:cs="GHEA Grapalat"/>
          <w:sz w:val="20"/>
          <w:szCs w:val="20"/>
          <w:lang w:val="pt-BR"/>
        </w:rPr>
      </w:pPr>
      <w:r w:rsidRPr="00C032F4">
        <w:rPr>
          <w:rFonts w:ascii="GHEA Grapalat" w:hAnsi="GHEA Grapalat" w:cs="GHEA Grapalat"/>
          <w:sz w:val="20"/>
          <w:szCs w:val="20"/>
          <w:lang w:val="pt-BR"/>
        </w:rPr>
        <w:t xml:space="preserve">1.1 Ընկերությունը մասնակցում է </w:t>
      </w:r>
      <w:r w:rsidRPr="00C032F4">
        <w:rPr>
          <w:rFonts w:ascii="GHEA Grapalat" w:hAnsi="GHEA Grapalat" w:cs="GHEA Grapalat"/>
          <w:sz w:val="20"/>
          <w:szCs w:val="20"/>
          <w:u w:val="single"/>
          <w:lang w:val="pt-BR"/>
        </w:rPr>
        <w:t xml:space="preserve">Երևանի քաղաքապետարան </w:t>
      </w:r>
      <w:r w:rsidRPr="00C032F4">
        <w:rPr>
          <w:rFonts w:ascii="GHEA Grapalat" w:hAnsi="GHEA Grapalat" w:cs="GHEA Grapalat"/>
          <w:sz w:val="20"/>
          <w:szCs w:val="20"/>
          <w:lang w:val="pt-BR"/>
        </w:rPr>
        <w:t xml:space="preserve">(այսուհետ` Պատվիրատու) կողմից </w:t>
      </w:r>
    </w:p>
    <w:p w14:paraId="4E81E033" w14:textId="77777777" w:rsidR="00531040" w:rsidRPr="00C032F4" w:rsidRDefault="00531040" w:rsidP="00531040">
      <w:pPr>
        <w:ind w:left="426"/>
        <w:jc w:val="both"/>
        <w:rPr>
          <w:rFonts w:ascii="GHEA Grapalat" w:hAnsi="GHEA Grapalat" w:cs="GHEA Grapalat"/>
          <w:sz w:val="20"/>
          <w:szCs w:val="20"/>
          <w:lang w:val="pt-BR"/>
        </w:rPr>
      </w:pPr>
      <w:r w:rsidRPr="00C032F4">
        <w:rPr>
          <w:rFonts w:ascii="GHEA Grapalat" w:hAnsi="GHEA Grapalat" w:cs="GHEA Grapalat"/>
          <w:sz w:val="20"/>
          <w:szCs w:val="20"/>
          <w:lang w:val="pt-BR"/>
        </w:rPr>
        <w:t xml:space="preserve">                                                                 </w:t>
      </w:r>
      <w:r w:rsidRPr="00C032F4">
        <w:rPr>
          <w:rFonts w:ascii="GHEA Grapalat" w:hAnsi="GHEA Grapalat"/>
          <w:sz w:val="20"/>
          <w:szCs w:val="20"/>
          <w:vertAlign w:val="superscript"/>
          <w:lang w:val="hy-AM"/>
        </w:rPr>
        <w:t>պատվիրատուի անվանումը</w:t>
      </w:r>
    </w:p>
    <w:p w14:paraId="6782E5DB" w14:textId="582109C0" w:rsidR="00531040" w:rsidRPr="00C032F4" w:rsidRDefault="00531040" w:rsidP="00531040">
      <w:pPr>
        <w:jc w:val="both"/>
        <w:rPr>
          <w:rFonts w:ascii="GHEA Grapalat" w:hAnsi="GHEA Grapalat" w:cs="GHEA Grapalat"/>
          <w:sz w:val="20"/>
          <w:szCs w:val="20"/>
          <w:lang w:val="pt-BR"/>
        </w:rPr>
      </w:pPr>
      <w:r w:rsidRPr="00C032F4">
        <w:rPr>
          <w:rFonts w:ascii="GHEA Grapalat" w:hAnsi="GHEA Grapalat" w:cs="GHEA Grapalat"/>
          <w:sz w:val="20"/>
          <w:szCs w:val="20"/>
          <w:lang w:val="pt-BR"/>
        </w:rPr>
        <w:t>կազմակերպված «</w:t>
      </w:r>
      <w:r w:rsidR="00476C24">
        <w:rPr>
          <w:rFonts w:ascii="GHEA Grapalat" w:hAnsi="GHEA Grapalat" w:cs="GHEA Grapalat"/>
          <w:sz w:val="20"/>
          <w:szCs w:val="20"/>
          <w:lang w:val="pt-BR"/>
        </w:rPr>
        <w:t>ԵՔ-ԳՀԽԾՁԲ-</w:t>
      </w:r>
      <w:r w:rsidR="000003D2">
        <w:rPr>
          <w:rFonts w:ascii="GHEA Grapalat" w:hAnsi="GHEA Grapalat" w:cs="GHEA Grapalat"/>
          <w:sz w:val="20"/>
          <w:szCs w:val="20"/>
          <w:lang w:val="pt-BR"/>
        </w:rPr>
        <w:t>26/4</w:t>
      </w:r>
      <w:r w:rsidRPr="00C032F4">
        <w:rPr>
          <w:rFonts w:ascii="GHEA Grapalat" w:hAnsi="GHEA Grapalat" w:cs="GHEA Grapalat"/>
          <w:sz w:val="20"/>
          <w:szCs w:val="20"/>
          <w:lang w:val="pt-BR"/>
        </w:rPr>
        <w:t>» ծածկագրով գնման ընթացակարգին:</w:t>
      </w:r>
    </w:p>
    <w:p w14:paraId="23B900E4" w14:textId="77777777" w:rsidR="00531040" w:rsidRPr="00C032F4" w:rsidRDefault="00531040" w:rsidP="00531040">
      <w:pPr>
        <w:ind w:left="426"/>
        <w:jc w:val="both"/>
        <w:rPr>
          <w:rFonts w:ascii="GHEA Grapalat" w:hAnsi="GHEA Grapalat" w:cs="GHEA Grapalat"/>
          <w:sz w:val="20"/>
          <w:szCs w:val="20"/>
          <w:lang w:val="pt-BR"/>
        </w:rPr>
      </w:pPr>
      <w:r w:rsidRPr="00C032F4">
        <w:rPr>
          <w:rFonts w:ascii="GHEA Grapalat" w:hAnsi="GHEA Grapalat"/>
          <w:sz w:val="20"/>
          <w:szCs w:val="20"/>
          <w:vertAlign w:val="superscript"/>
          <w:lang w:val="pt-BR"/>
        </w:rPr>
        <w:t xml:space="preserve">                                                        </w:t>
      </w:r>
      <w:r w:rsidRPr="00C032F4">
        <w:rPr>
          <w:rFonts w:ascii="GHEA Grapalat" w:hAnsi="GHEA Grapalat"/>
          <w:sz w:val="20"/>
          <w:szCs w:val="20"/>
          <w:vertAlign w:val="superscript"/>
          <w:lang w:val="hy-AM"/>
        </w:rPr>
        <w:t>ընթացակարգի ծածկագիրը</w:t>
      </w:r>
    </w:p>
    <w:p w14:paraId="0B63E7C0" w14:textId="77777777" w:rsidR="00531040" w:rsidRPr="00C032F4" w:rsidRDefault="00531040" w:rsidP="00531040">
      <w:pPr>
        <w:ind w:firstLine="426"/>
        <w:jc w:val="both"/>
        <w:rPr>
          <w:rFonts w:ascii="GHEA Grapalat" w:hAnsi="GHEA Grapalat" w:cs="GHEA Grapalat"/>
          <w:color w:val="5B9BD5"/>
          <w:sz w:val="20"/>
          <w:szCs w:val="20"/>
          <w:lang w:val="hy-AM"/>
        </w:rPr>
      </w:pPr>
      <w:r w:rsidRPr="00C032F4">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2BE57B7" w14:textId="77777777" w:rsidR="00531040" w:rsidRPr="00C032F4" w:rsidRDefault="00531040" w:rsidP="00531040">
      <w:pPr>
        <w:ind w:firstLine="426"/>
        <w:jc w:val="both"/>
        <w:rPr>
          <w:rFonts w:ascii="GHEA Grapalat" w:hAnsi="GHEA Grapalat" w:cs="GHEA Grapalat"/>
          <w:color w:val="000000"/>
          <w:sz w:val="20"/>
          <w:szCs w:val="20"/>
          <w:lang w:val="pt-BR"/>
        </w:rPr>
      </w:pPr>
      <w:r w:rsidRPr="00C032F4">
        <w:rPr>
          <w:rFonts w:ascii="GHEA Grapalat" w:hAnsi="GHEA Grapalat" w:cs="GHEA Grapalat"/>
          <w:color w:val="000000"/>
          <w:sz w:val="20"/>
          <w:szCs w:val="20"/>
          <w:lang w:val="pt-BR"/>
        </w:rPr>
        <w:t>1.3 Ընկերությունը</w:t>
      </w:r>
      <w:r w:rsidRPr="00C032F4">
        <w:rPr>
          <w:rFonts w:ascii="GHEA Grapalat" w:hAnsi="GHEA Grapalat" w:cs="GHEA Grapalat"/>
          <w:color w:val="000000"/>
          <w:sz w:val="20"/>
          <w:szCs w:val="20"/>
          <w:lang w:val="hy-AM"/>
        </w:rPr>
        <w:t xml:space="preserve"> սույն </w:t>
      </w:r>
      <w:r w:rsidRPr="00C032F4">
        <w:rPr>
          <w:rFonts w:ascii="GHEA Grapalat" w:hAnsi="GHEA Grapalat" w:cs="GHEA Grapalat"/>
          <w:color w:val="000000"/>
          <w:sz w:val="20"/>
          <w:szCs w:val="20"/>
          <w:lang w:val="pt-BR"/>
        </w:rPr>
        <w:t>տուժանքի համաձայնագ</w:t>
      </w:r>
      <w:r w:rsidRPr="00C032F4">
        <w:rPr>
          <w:rFonts w:ascii="GHEA Grapalat" w:hAnsi="GHEA Grapalat" w:cs="GHEA Grapalat"/>
          <w:color w:val="000000"/>
          <w:sz w:val="20"/>
          <w:szCs w:val="20"/>
          <w:lang w:val="hy-AM"/>
        </w:rPr>
        <w:t>ր</w:t>
      </w:r>
      <w:r w:rsidRPr="00C032F4">
        <w:rPr>
          <w:rFonts w:ascii="GHEA Grapalat" w:hAnsi="GHEA Grapalat" w:cs="GHEA Grapalat"/>
          <w:color w:val="000000"/>
          <w:sz w:val="20"/>
          <w:szCs w:val="20"/>
          <w:lang w:val="pt-BR"/>
        </w:rPr>
        <w:t>ի</w:t>
      </w:r>
      <w:r w:rsidRPr="00C032F4">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2B37CC57" w14:textId="77777777" w:rsidR="00531040" w:rsidRPr="00C032F4" w:rsidRDefault="00531040" w:rsidP="00531040">
      <w:pPr>
        <w:ind w:firstLine="426"/>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6A6FCAD" w14:textId="77777777" w:rsidR="00531040" w:rsidRPr="00C032F4" w:rsidRDefault="00531040" w:rsidP="00531040">
      <w:pPr>
        <w:ind w:firstLine="426"/>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C032F4">
        <w:rPr>
          <w:rFonts w:ascii="GHEA Grapalat" w:hAnsi="GHEA Grapalat" w:cs="GHEA Grapalat"/>
          <w:color w:val="000000"/>
          <w:sz w:val="20"/>
          <w:szCs w:val="20"/>
          <w:lang w:val="pt-BR"/>
        </w:rPr>
        <w:t>Ընկերության</w:t>
      </w:r>
      <w:r w:rsidRPr="00C032F4">
        <w:rPr>
          <w:rFonts w:ascii="GHEA Grapalat" w:hAnsi="GHEA Grapalat" w:cs="GHEA Grapalat"/>
          <w:color w:val="000000"/>
          <w:sz w:val="20"/>
          <w:szCs w:val="20"/>
          <w:lang w:val="hy-AM"/>
        </w:rPr>
        <w:t xml:space="preserve"> հաշվից  գանձելու համար՝ առանց լրացուցիչ ակցեպտավորման: </w:t>
      </w:r>
    </w:p>
    <w:p w14:paraId="1F382EE0" w14:textId="77777777" w:rsidR="00531040" w:rsidRPr="00C032F4" w:rsidRDefault="00531040" w:rsidP="00531040">
      <w:pPr>
        <w:ind w:firstLine="426"/>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 xml:space="preserve">գ)  </w:t>
      </w:r>
      <w:r w:rsidRPr="00C032F4">
        <w:rPr>
          <w:rFonts w:ascii="GHEA Grapalat" w:hAnsi="GHEA Grapalat" w:cs="GHEA Grapalat"/>
          <w:color w:val="000000"/>
          <w:sz w:val="20"/>
          <w:szCs w:val="20"/>
          <w:lang w:val="pt-BR"/>
        </w:rPr>
        <w:t>Ընկերությունը</w:t>
      </w:r>
      <w:r w:rsidRPr="00C032F4">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96AF96D" w14:textId="77777777" w:rsidR="00531040" w:rsidRPr="00C032F4" w:rsidRDefault="00531040" w:rsidP="00531040">
      <w:pPr>
        <w:ind w:left="426"/>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 xml:space="preserve">դ) </w:t>
      </w:r>
      <w:r w:rsidRPr="00C032F4">
        <w:rPr>
          <w:rFonts w:ascii="GHEA Grapalat" w:hAnsi="GHEA Grapalat" w:cs="GHEA Grapalat"/>
          <w:color w:val="000000"/>
          <w:sz w:val="20"/>
          <w:szCs w:val="20"/>
          <w:lang w:val="pt-BR"/>
        </w:rPr>
        <w:t>Ընկերությունը</w:t>
      </w:r>
      <w:r w:rsidRPr="00C032F4">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7EFB153" w14:textId="77777777" w:rsidR="00531040" w:rsidRPr="00C032F4" w:rsidRDefault="00531040" w:rsidP="00531040">
      <w:pPr>
        <w:ind w:firstLine="426"/>
        <w:jc w:val="both"/>
        <w:rPr>
          <w:rFonts w:ascii="GHEA Grapalat" w:hAnsi="GHEA Grapalat" w:cs="GHEA Grapalat"/>
          <w:sz w:val="20"/>
          <w:szCs w:val="20"/>
          <w:lang w:val="hy-AM"/>
        </w:rPr>
      </w:pPr>
      <w:r w:rsidRPr="00C032F4">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72981E" w14:textId="77777777" w:rsidR="00531040" w:rsidRPr="00C032F4" w:rsidRDefault="00531040" w:rsidP="00531040">
      <w:pPr>
        <w:ind w:firstLine="567"/>
        <w:jc w:val="both"/>
        <w:rPr>
          <w:rFonts w:ascii="GHEA Grapalat" w:hAnsi="GHEA Grapalat" w:cs="GHEA Grapalat"/>
          <w:sz w:val="20"/>
          <w:szCs w:val="20"/>
          <w:lang w:val="pt-BR"/>
        </w:rPr>
      </w:pPr>
      <w:r w:rsidRPr="00C032F4">
        <w:rPr>
          <w:rFonts w:ascii="GHEA Grapalat" w:hAnsi="GHEA Grapalat" w:cs="GHEA Grapalat"/>
          <w:sz w:val="20"/>
          <w:szCs w:val="20"/>
          <w:lang w:val="hy-AM"/>
        </w:rPr>
        <w:t>1.4</w:t>
      </w:r>
      <w:r w:rsidRPr="00C032F4">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C032F4">
        <w:rPr>
          <w:rFonts w:ascii="GHEA Grapalat" w:hAnsi="GHEA Grapalat" w:cs="GHEA Grapalat"/>
          <w:sz w:val="20"/>
          <w:szCs w:val="20"/>
          <w:lang w:val="hy-AM"/>
        </w:rPr>
        <w:t xml:space="preserve">Պահանջագիրը բնօրինակներով </w:t>
      </w:r>
      <w:r w:rsidRPr="00C032F4">
        <w:rPr>
          <w:rFonts w:ascii="GHEA Grapalat" w:hAnsi="GHEA Grapalat" w:cs="GHEA Grapalat"/>
          <w:sz w:val="20"/>
          <w:szCs w:val="20"/>
          <w:lang w:val="pt-BR"/>
        </w:rPr>
        <w:t xml:space="preserve">ներկայացնում է </w:t>
      </w:r>
      <w:r w:rsidRPr="00C032F4">
        <w:rPr>
          <w:rFonts w:ascii="GHEA Grapalat" w:hAnsi="GHEA Grapalat" w:cs="GHEA Grapalat"/>
          <w:sz w:val="20"/>
          <w:szCs w:val="20"/>
          <w:lang w:val="hy-AM"/>
        </w:rPr>
        <w:t>Վճարող Բանկին</w:t>
      </w:r>
      <w:r w:rsidRPr="00C032F4">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C032F4">
        <w:rPr>
          <w:rFonts w:ascii="GHEA Grapalat" w:hAnsi="GHEA Grapalat" w:cs="GHEA Grapalat"/>
          <w:sz w:val="20"/>
          <w:szCs w:val="20"/>
          <w:lang w:val="hy-AM"/>
        </w:rPr>
        <w:t>Պահանջագիրը</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էլեկտրոնային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թվային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ստորագրությամբ</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հաստատված</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լինելու</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դեպքում</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դրանք</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Վճարող</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Բանկին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են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ներկայացվում</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էլեկտրոնային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կրիչներով</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ինչպես</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նաև</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դրանցից</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արտատպված</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թղթային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տարբերակներով</w:t>
      </w:r>
      <w:r w:rsidRPr="00C032F4">
        <w:rPr>
          <w:rFonts w:ascii="GHEA Grapalat" w:hAnsi="GHEA Grapalat" w:cs="GHEA Grapalat"/>
          <w:sz w:val="20"/>
          <w:szCs w:val="20"/>
          <w:lang w:val="pt-BR"/>
        </w:rPr>
        <w:t>:</w:t>
      </w:r>
    </w:p>
    <w:p w14:paraId="14427E02" w14:textId="77777777" w:rsidR="00531040" w:rsidRPr="00C032F4" w:rsidRDefault="00531040" w:rsidP="00531040">
      <w:pPr>
        <w:ind w:left="710" w:hanging="143"/>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14:paraId="55E8D4AA" w14:textId="77777777" w:rsidR="00531040" w:rsidRPr="00C032F4" w:rsidRDefault="00531040" w:rsidP="00531040">
      <w:pPr>
        <w:numPr>
          <w:ilvl w:val="1"/>
          <w:numId w:val="34"/>
        </w:numPr>
        <w:ind w:left="142" w:firstLine="426"/>
        <w:jc w:val="both"/>
        <w:rPr>
          <w:rFonts w:ascii="GHEA Grapalat" w:hAnsi="GHEA Grapalat" w:cs="GHEA Grapalat"/>
          <w:sz w:val="20"/>
          <w:szCs w:val="20"/>
          <w:lang w:val="pt-BR"/>
        </w:rPr>
      </w:pPr>
      <w:r w:rsidRPr="00C032F4">
        <w:rPr>
          <w:rFonts w:ascii="GHEA Grapalat" w:hAnsi="GHEA Grapalat" w:cs="GHEA Grapalat"/>
          <w:sz w:val="20"/>
          <w:szCs w:val="20"/>
          <w:lang w:val="hy-AM"/>
        </w:rPr>
        <w:t>Վճարող Բանկի կողմից Պ</w:t>
      </w:r>
      <w:r w:rsidRPr="00C032F4">
        <w:rPr>
          <w:rFonts w:ascii="GHEA Grapalat" w:hAnsi="GHEA Grapalat" w:cs="GHEA Grapalat"/>
          <w:sz w:val="20"/>
          <w:szCs w:val="20"/>
          <w:lang w:val="pt-BR"/>
        </w:rPr>
        <w:t xml:space="preserve">ահանջագրում նշված գումարի վճարման հետևանքով </w:t>
      </w:r>
      <w:r w:rsidRPr="00C032F4">
        <w:rPr>
          <w:rFonts w:ascii="GHEA Grapalat" w:hAnsi="GHEA Grapalat" w:cs="GHEA Grapalat"/>
          <w:sz w:val="20"/>
          <w:szCs w:val="20"/>
          <w:lang w:val="hy-AM"/>
        </w:rPr>
        <w:t xml:space="preserve">Ընկերության </w:t>
      </w:r>
      <w:r w:rsidRPr="00C032F4">
        <w:rPr>
          <w:rFonts w:ascii="GHEA Grapalat" w:hAnsi="GHEA Grapalat" w:cs="GHEA Grapalat"/>
          <w:sz w:val="20"/>
          <w:szCs w:val="20"/>
          <w:lang w:val="pt-BR"/>
        </w:rPr>
        <w:t xml:space="preserve">առաջացած ռիսկերի (Ընկերության կրած վնասների) </w:t>
      </w:r>
      <w:r w:rsidRPr="00C032F4">
        <w:rPr>
          <w:rFonts w:ascii="GHEA Grapalat" w:hAnsi="GHEA Grapalat" w:cs="GHEA Grapalat"/>
          <w:sz w:val="20"/>
          <w:szCs w:val="20"/>
          <w:lang w:val="hy-AM"/>
        </w:rPr>
        <w:t xml:space="preserve">և բացասական հետևանքների </w:t>
      </w:r>
      <w:r w:rsidRPr="00C032F4">
        <w:rPr>
          <w:rFonts w:ascii="GHEA Grapalat" w:hAnsi="GHEA Grapalat" w:cs="GHEA Grapalat"/>
          <w:sz w:val="20"/>
          <w:szCs w:val="20"/>
          <w:lang w:val="pt-BR"/>
        </w:rPr>
        <w:t>համար Բանկը</w:t>
      </w:r>
      <w:r w:rsidRPr="00C032F4">
        <w:rPr>
          <w:rFonts w:ascii="GHEA Grapalat" w:hAnsi="GHEA Grapalat" w:cs="GHEA Grapalat"/>
          <w:sz w:val="20"/>
          <w:szCs w:val="20"/>
          <w:lang w:val="hy-AM"/>
        </w:rPr>
        <w:t xml:space="preserve"> որևէ</w:t>
      </w:r>
      <w:r w:rsidRPr="00C032F4">
        <w:rPr>
          <w:rFonts w:ascii="GHEA Grapalat" w:hAnsi="GHEA Grapalat" w:cs="GHEA Grapalat"/>
          <w:sz w:val="20"/>
          <w:szCs w:val="20"/>
          <w:lang w:val="pt-BR"/>
        </w:rPr>
        <w:t xml:space="preserve"> պատասխանատվություն չի կրում</w:t>
      </w:r>
      <w:r w:rsidRPr="00C032F4">
        <w:rPr>
          <w:rFonts w:ascii="GHEA Grapalat" w:hAnsi="GHEA Grapalat" w:cs="GHEA Grapalat"/>
          <w:sz w:val="20"/>
          <w:szCs w:val="20"/>
          <w:lang w:val="hy-AM"/>
        </w:rPr>
        <w:t>:</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033519A" w14:textId="77777777" w:rsidR="00531040" w:rsidRPr="00C032F4" w:rsidRDefault="00531040" w:rsidP="00531040">
      <w:pPr>
        <w:numPr>
          <w:ilvl w:val="1"/>
          <w:numId w:val="34"/>
        </w:numPr>
        <w:ind w:left="0" w:firstLine="426"/>
        <w:jc w:val="both"/>
        <w:rPr>
          <w:rFonts w:ascii="GHEA Grapalat" w:hAnsi="GHEA Grapalat" w:cs="GHEA Grapalat"/>
          <w:sz w:val="20"/>
          <w:szCs w:val="20"/>
          <w:lang w:val="pt-BR"/>
        </w:rPr>
      </w:pPr>
      <w:r w:rsidRPr="00C032F4">
        <w:rPr>
          <w:rFonts w:ascii="GHEA Grapalat" w:hAnsi="GHEA Grapalat" w:cs="GHEA Grapalat"/>
          <w:sz w:val="20"/>
          <w:szCs w:val="20"/>
          <w:lang w:val="hy-AM"/>
        </w:rPr>
        <w:t>Այն դեպքում</w:t>
      </w:r>
      <w:r w:rsidRPr="00C032F4">
        <w:rPr>
          <w:rFonts w:ascii="GHEA Grapalat" w:hAnsi="GHEA Grapalat" w:cs="GHEA Grapalat"/>
          <w:sz w:val="20"/>
          <w:szCs w:val="20"/>
          <w:lang w:val="pt-BR"/>
        </w:rPr>
        <w:t>,</w:t>
      </w:r>
      <w:r w:rsidRPr="00C032F4">
        <w:rPr>
          <w:rFonts w:ascii="GHEA Grapalat" w:hAnsi="GHEA Grapalat" w:cs="GHEA Grapalat"/>
          <w:sz w:val="20"/>
          <w:szCs w:val="20"/>
          <w:lang w:val="hy-AM"/>
        </w:rPr>
        <w:t xml:space="preserve"> երբ Ընկերության հաշվի միջոցները չեն բավարարում</w:t>
      </w:r>
      <w:r w:rsidRPr="00C032F4">
        <w:rPr>
          <w:rFonts w:ascii="GHEA Grapalat" w:hAnsi="GHEA Grapalat" w:cs="GHEA Grapalat"/>
          <w:sz w:val="20"/>
          <w:szCs w:val="20"/>
        </w:rPr>
        <w:t>՝</w:t>
      </w:r>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Վճարող</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բանկը</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վճարման</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պահանջագիրը</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ստանալուց</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հետո</w:t>
      </w:r>
      <w:proofErr w:type="spellEnd"/>
      <w:r w:rsidRPr="00C032F4">
        <w:rPr>
          <w:rFonts w:ascii="GHEA Grapalat" w:hAnsi="GHEA Grapalat" w:cs="GHEA Grapalat"/>
          <w:sz w:val="20"/>
          <w:szCs w:val="20"/>
        </w:rPr>
        <w:t>՝</w:t>
      </w:r>
      <w:r w:rsidRPr="00C032F4">
        <w:rPr>
          <w:rFonts w:ascii="GHEA Grapalat" w:hAnsi="GHEA Grapalat" w:cs="GHEA Grapalat"/>
          <w:sz w:val="20"/>
          <w:szCs w:val="20"/>
          <w:lang w:val="pt-BR"/>
        </w:rPr>
        <w:t xml:space="preserve"> 2 (</w:t>
      </w:r>
      <w:proofErr w:type="spellStart"/>
      <w:r w:rsidRPr="00C032F4">
        <w:rPr>
          <w:rFonts w:ascii="GHEA Grapalat" w:hAnsi="GHEA Grapalat" w:cs="GHEA Grapalat"/>
          <w:sz w:val="20"/>
          <w:szCs w:val="20"/>
        </w:rPr>
        <w:t>երկու</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աշխատանքային</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օրվա</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ընթացքում</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պետք</w:t>
      </w:r>
      <w:proofErr w:type="spellEnd"/>
      <w:r w:rsidRPr="00C032F4">
        <w:rPr>
          <w:rFonts w:ascii="GHEA Grapalat" w:hAnsi="GHEA Grapalat" w:cs="GHEA Grapalat"/>
          <w:sz w:val="20"/>
          <w:szCs w:val="20"/>
          <w:lang w:val="pt-BR"/>
        </w:rPr>
        <w:t xml:space="preserve"> </w:t>
      </w:r>
      <w:r w:rsidRPr="00C032F4">
        <w:rPr>
          <w:rFonts w:ascii="GHEA Grapalat" w:hAnsi="GHEA Grapalat" w:cs="GHEA Grapalat"/>
          <w:sz w:val="20"/>
          <w:szCs w:val="20"/>
        </w:rPr>
        <w:t>է</w:t>
      </w:r>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տեղեկացնի</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Պատվիրատուին</w:t>
      </w:r>
      <w:proofErr w:type="spellEnd"/>
      <w:r w:rsidRPr="00C032F4">
        <w:rPr>
          <w:rFonts w:ascii="GHEA Grapalat" w:hAnsi="GHEA Grapalat" w:cs="GHEA Grapalat"/>
          <w:sz w:val="20"/>
          <w:szCs w:val="20"/>
        </w:rPr>
        <w:t>՝</w:t>
      </w:r>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գրավոր</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ձևով</w:t>
      </w:r>
      <w:proofErr w:type="spellEnd"/>
      <w:r w:rsidRPr="00C032F4">
        <w:rPr>
          <w:rFonts w:ascii="GHEA Grapalat" w:hAnsi="GHEA Grapalat" w:cs="GHEA Grapalat"/>
          <w:sz w:val="20"/>
          <w:szCs w:val="20"/>
          <w:lang w:val="pt-BR"/>
        </w:rPr>
        <w:t>:</w:t>
      </w:r>
    </w:p>
    <w:p w14:paraId="2BCE649A" w14:textId="77777777" w:rsidR="00531040" w:rsidRPr="00C032F4" w:rsidRDefault="00531040" w:rsidP="00531040">
      <w:pPr>
        <w:numPr>
          <w:ilvl w:val="1"/>
          <w:numId w:val="34"/>
        </w:numPr>
        <w:ind w:left="0" w:firstLine="426"/>
        <w:jc w:val="both"/>
        <w:rPr>
          <w:rFonts w:ascii="GHEA Grapalat" w:hAnsi="GHEA Grapalat" w:cs="GHEA Grapalat"/>
          <w:sz w:val="20"/>
          <w:szCs w:val="20"/>
          <w:lang w:val="pt-BR"/>
        </w:rPr>
      </w:pPr>
      <w:r w:rsidRPr="00C032F4">
        <w:rPr>
          <w:rFonts w:ascii="GHEA Grapalat" w:hAnsi="GHEA Grapalat" w:cs="GHEA Grapalat"/>
          <w:sz w:val="20"/>
          <w:szCs w:val="20"/>
          <w:lang w:val="pt-BR"/>
        </w:rPr>
        <w:t xml:space="preserve"> Սույն համաձայնագիրը և կից </w:t>
      </w:r>
      <w:r w:rsidRPr="00C032F4">
        <w:rPr>
          <w:rFonts w:ascii="GHEA Grapalat" w:hAnsi="GHEA Grapalat" w:cs="GHEA Grapalat"/>
          <w:sz w:val="20"/>
          <w:szCs w:val="20"/>
          <w:lang w:val="hy-AM"/>
        </w:rPr>
        <w:t>Պ</w:t>
      </w:r>
      <w:r w:rsidRPr="00C032F4">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C032F4">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7F631C0" w14:textId="77777777" w:rsidR="00531040" w:rsidRPr="00C032F4" w:rsidRDefault="00531040" w:rsidP="00531040">
      <w:pPr>
        <w:jc w:val="both"/>
        <w:rPr>
          <w:rFonts w:ascii="GHEA Grapalat" w:hAnsi="GHEA Grapalat" w:cs="GHEA Grapalat"/>
          <w:sz w:val="20"/>
          <w:szCs w:val="20"/>
          <w:lang w:val="hy-AM"/>
        </w:rPr>
      </w:pPr>
    </w:p>
    <w:p w14:paraId="2ADF695E" w14:textId="77777777" w:rsidR="00531040" w:rsidRPr="00C032F4" w:rsidRDefault="00531040" w:rsidP="00531040">
      <w:pPr>
        <w:ind w:left="360"/>
        <w:jc w:val="center"/>
        <w:rPr>
          <w:rFonts w:ascii="GHEA Grapalat" w:hAnsi="GHEA Grapalat" w:cs="GHEA Grapalat"/>
          <w:b/>
          <w:bCs/>
          <w:sz w:val="20"/>
          <w:szCs w:val="20"/>
          <w:lang w:val="hy-AM"/>
        </w:rPr>
      </w:pPr>
      <w:r w:rsidRPr="00C032F4">
        <w:rPr>
          <w:rFonts w:ascii="GHEA Grapalat" w:hAnsi="GHEA Grapalat" w:cs="GHEA Grapalat"/>
          <w:b/>
          <w:bCs/>
          <w:sz w:val="20"/>
          <w:szCs w:val="20"/>
          <w:lang w:val="hy-AM"/>
        </w:rPr>
        <w:t>2</w:t>
      </w:r>
      <w:r w:rsidRPr="00C032F4">
        <w:rPr>
          <w:rFonts w:ascii="Microsoft JhengHei" w:eastAsia="Microsoft JhengHei" w:hAnsi="Microsoft JhengHei" w:cs="Microsoft JhengHei" w:hint="eastAsia"/>
          <w:b/>
          <w:bCs/>
          <w:sz w:val="20"/>
          <w:szCs w:val="20"/>
          <w:lang w:val="hy-AM"/>
        </w:rPr>
        <w:t>․</w:t>
      </w:r>
      <w:r w:rsidRPr="00C032F4">
        <w:rPr>
          <w:rFonts w:ascii="GHEA Grapalat" w:hAnsi="GHEA Grapalat" w:cs="GHEA Grapalat"/>
          <w:b/>
          <w:bCs/>
          <w:sz w:val="20"/>
          <w:szCs w:val="20"/>
          <w:lang w:val="hy-AM"/>
        </w:rPr>
        <w:t xml:space="preserve"> Այլ պայմաններ</w:t>
      </w:r>
    </w:p>
    <w:p w14:paraId="57DA1416"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64418122"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003D9D5"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EC88A1B"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E6723D3"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5D60C6C" w14:textId="77777777" w:rsidR="00531040" w:rsidRPr="00C032F4" w:rsidRDefault="00531040" w:rsidP="00531040">
      <w:pPr>
        <w:ind w:firstLine="567"/>
        <w:jc w:val="both"/>
        <w:rPr>
          <w:rFonts w:ascii="GHEA Grapalat" w:hAnsi="GHEA Grapalat" w:cs="GHEA Grapalat"/>
          <w:sz w:val="20"/>
          <w:szCs w:val="20"/>
          <w:lang w:val="hy-AM"/>
        </w:rPr>
      </w:pPr>
    </w:p>
    <w:p w14:paraId="2FA782F9" w14:textId="77777777" w:rsidR="00531040" w:rsidRPr="00C032F4" w:rsidRDefault="00531040" w:rsidP="00531040">
      <w:pPr>
        <w:ind w:firstLine="567"/>
        <w:jc w:val="center"/>
        <w:rPr>
          <w:rFonts w:ascii="GHEA Grapalat" w:hAnsi="GHEA Grapalat" w:cs="GHEA Grapalat"/>
          <w:sz w:val="20"/>
          <w:szCs w:val="20"/>
          <w:lang w:val="hy-AM"/>
        </w:rPr>
      </w:pPr>
      <w:r w:rsidRPr="00C032F4">
        <w:rPr>
          <w:rFonts w:ascii="GHEA Grapalat" w:hAnsi="GHEA Grapalat" w:cs="GHEA Grapalat"/>
          <w:b/>
          <w:sz w:val="20"/>
          <w:szCs w:val="20"/>
          <w:lang w:val="hy-AM"/>
        </w:rPr>
        <w:t>3. Ընկերության հասցեն, բանկային վավերապայմանները`</w:t>
      </w:r>
    </w:p>
    <w:p w14:paraId="4858481F" w14:textId="77777777" w:rsidR="00531040" w:rsidRPr="00C032F4" w:rsidRDefault="00531040" w:rsidP="00531040">
      <w:pPr>
        <w:jc w:val="both"/>
        <w:rPr>
          <w:rFonts w:ascii="GHEA Grapalat" w:hAnsi="GHEA Grapalat" w:cs="GHEA Grapalat"/>
          <w:sz w:val="20"/>
          <w:szCs w:val="20"/>
          <w:u w:val="single"/>
          <w:lang w:val="hy-AM"/>
        </w:rPr>
      </w:pP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p>
    <w:p w14:paraId="7DD3B9E7"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անվանումը</w:t>
      </w:r>
    </w:p>
    <w:p w14:paraId="3E8FE1A8" w14:textId="77777777" w:rsidR="00531040" w:rsidRPr="00C032F4" w:rsidRDefault="00531040" w:rsidP="00531040">
      <w:pPr>
        <w:jc w:val="both"/>
        <w:rPr>
          <w:rFonts w:ascii="GHEA Grapalat" w:hAnsi="GHEA Grapalat"/>
          <w:sz w:val="20"/>
          <w:szCs w:val="20"/>
          <w:u w:val="single"/>
          <w:vertAlign w:val="superscript"/>
          <w:lang w:val="hy-AM"/>
        </w:rPr>
      </w:pPr>
      <w:r w:rsidRPr="00C032F4">
        <w:rPr>
          <w:rFonts w:ascii="GHEA Grapalat" w:hAnsi="GHEA Grapalat"/>
          <w:sz w:val="20"/>
          <w:szCs w:val="20"/>
          <w:vertAlign w:val="superscript"/>
          <w:lang w:val="hy-AM"/>
        </w:rPr>
        <w:t xml:space="preserve"> </w:t>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30D0C4EC"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հասցեն</w:t>
      </w:r>
    </w:p>
    <w:p w14:paraId="541F51DF" w14:textId="77777777" w:rsidR="00531040" w:rsidRPr="00C032F4" w:rsidRDefault="00531040" w:rsidP="00531040">
      <w:pPr>
        <w:jc w:val="both"/>
        <w:rPr>
          <w:rFonts w:ascii="GHEA Grapalat" w:hAnsi="GHEA Grapalat"/>
          <w:sz w:val="20"/>
          <w:szCs w:val="20"/>
          <w:u w:val="single"/>
          <w:vertAlign w:val="superscript"/>
          <w:lang w:val="hy-AM"/>
        </w:rPr>
      </w:pP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5094C46F"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ընկերությանը սպասարկող բանկի անվանումը</w:t>
      </w:r>
    </w:p>
    <w:p w14:paraId="7640A9CB"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29BEB7ED"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բանկային հաշվեհամարը</w:t>
      </w:r>
    </w:p>
    <w:p w14:paraId="14A2B739"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415BBB0E"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հարկ վճարողի հաշվառման համարը</w:t>
      </w:r>
    </w:p>
    <w:p w14:paraId="7723EE83" w14:textId="77777777" w:rsidR="00531040" w:rsidRPr="00C032F4" w:rsidRDefault="00531040" w:rsidP="00531040">
      <w:pPr>
        <w:jc w:val="both"/>
        <w:rPr>
          <w:rFonts w:ascii="GHEA Grapalat" w:hAnsi="GHEA Grapalat"/>
          <w:sz w:val="20"/>
          <w:szCs w:val="20"/>
          <w:u w:val="single"/>
          <w:vertAlign w:val="superscript"/>
          <w:lang w:val="hy-AM"/>
        </w:rPr>
      </w:pP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3881FD0B"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տնօրենի անունը, ազգանունը և ստորագրությունը</w:t>
      </w:r>
    </w:p>
    <w:p w14:paraId="6DD566BC" w14:textId="77777777" w:rsidR="00531040" w:rsidRPr="00C032F4" w:rsidRDefault="00531040" w:rsidP="00531040">
      <w:pPr>
        <w:jc w:val="both"/>
        <w:rPr>
          <w:rFonts w:ascii="GHEA Grapalat" w:hAnsi="GHEA Grapalat"/>
          <w:sz w:val="20"/>
          <w:szCs w:val="20"/>
          <w:lang w:val="hy-AM"/>
        </w:rPr>
      </w:pPr>
      <w:r w:rsidRPr="00C032F4">
        <w:rPr>
          <w:rFonts w:ascii="GHEA Grapalat" w:hAnsi="GHEA Grapalat"/>
          <w:sz w:val="20"/>
          <w:szCs w:val="20"/>
          <w:lang w:val="hy-AM"/>
        </w:rPr>
        <w:t>Կ.Տ</w:t>
      </w:r>
    </w:p>
    <w:p w14:paraId="2ED32F09" w14:textId="77777777" w:rsidR="00531040" w:rsidRPr="00C032F4" w:rsidRDefault="00531040" w:rsidP="00531040">
      <w:pPr>
        <w:jc w:val="both"/>
        <w:rPr>
          <w:rFonts w:ascii="GHEA Grapalat" w:hAnsi="GHEA Grapalat"/>
          <w:sz w:val="20"/>
          <w:szCs w:val="20"/>
          <w:lang w:val="hy-AM"/>
        </w:rPr>
      </w:pPr>
    </w:p>
    <w:p w14:paraId="76C0461B" w14:textId="77777777" w:rsidR="00531040" w:rsidRPr="00C032F4" w:rsidRDefault="00531040" w:rsidP="00531040">
      <w:pPr>
        <w:jc w:val="both"/>
        <w:rPr>
          <w:rFonts w:ascii="GHEA Grapalat" w:hAnsi="GHEA Grapalat"/>
          <w:sz w:val="20"/>
          <w:szCs w:val="20"/>
          <w:lang w:val="hy-AM"/>
        </w:rPr>
      </w:pPr>
      <w:r w:rsidRPr="00C032F4">
        <w:rPr>
          <w:rFonts w:ascii="GHEA Grapalat" w:hAnsi="GHEA Grapalat"/>
          <w:sz w:val="20"/>
          <w:szCs w:val="20"/>
          <w:lang w:val="hy-AM"/>
        </w:rPr>
        <w:t>Օր/ամիս/տարի</w:t>
      </w:r>
    </w:p>
    <w:p w14:paraId="494E71D8" w14:textId="77777777" w:rsidR="00531040" w:rsidRPr="00C032F4" w:rsidRDefault="00531040" w:rsidP="00531040">
      <w:pPr>
        <w:jc w:val="center"/>
        <w:rPr>
          <w:rFonts w:ascii="GHEA Grapalat" w:hAnsi="GHEA Grapalat" w:cs="GHEA Grapalat"/>
          <w:sz w:val="20"/>
          <w:szCs w:val="20"/>
          <w:lang w:val="hy-AM"/>
        </w:rPr>
      </w:pPr>
    </w:p>
    <w:p w14:paraId="61724502"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7CE39E3"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D8FA357" w14:textId="77777777" w:rsidR="00531040" w:rsidRPr="00C032F4" w:rsidRDefault="00531040" w:rsidP="00531040">
      <w:pPr>
        <w:ind w:firstLine="567"/>
        <w:jc w:val="right"/>
        <w:rPr>
          <w:rFonts w:ascii="GHEA Grapalat" w:hAnsi="GHEA Grapalat"/>
          <w:b/>
          <w:sz w:val="20"/>
          <w:szCs w:val="20"/>
          <w:lang w:val="hy-AM"/>
        </w:rPr>
      </w:pPr>
      <w:r w:rsidRPr="00C032F4">
        <w:rPr>
          <w:rFonts w:ascii="GHEA Grapalat" w:hAnsi="GHEA Grapalat"/>
          <w:b/>
          <w:sz w:val="20"/>
          <w:szCs w:val="20"/>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531040" w:rsidRPr="00C032F4" w14:paraId="766B816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7A0D68" w14:textId="77777777" w:rsidR="00531040" w:rsidRPr="00C032F4" w:rsidRDefault="00531040" w:rsidP="00531040">
            <w:pPr>
              <w:rPr>
                <w:rFonts w:ascii="GHEA Grapalat" w:hAnsi="GHEA Grapalat" w:cs="Sylfaen"/>
                <w:b/>
                <w:bCs/>
                <w:sz w:val="20"/>
                <w:szCs w:val="20"/>
                <w:lang w:val="hy-AM"/>
              </w:rPr>
            </w:pPr>
            <w:r w:rsidRPr="00C032F4">
              <w:rPr>
                <w:rFonts w:ascii="GHEA Grapalat" w:hAnsi="GHEA Grapalat" w:cs="Sylfaen"/>
                <w:sz w:val="20"/>
                <w:szCs w:val="20"/>
              </w:rPr>
              <w:lastRenderedPageBreak/>
              <w:t xml:space="preserve">1.                                                              </w:t>
            </w:r>
            <w:r w:rsidRPr="00C032F4">
              <w:rPr>
                <w:rFonts w:ascii="GHEA Grapalat" w:hAnsi="GHEA Grapalat" w:cs="Sylfaen"/>
                <w:b/>
                <w:bCs/>
                <w:sz w:val="20"/>
                <w:szCs w:val="20"/>
              </w:rPr>
              <w:t>ՎՃԱՐՄԱՆ</w:t>
            </w:r>
            <w:r w:rsidRPr="00C032F4">
              <w:rPr>
                <w:rFonts w:ascii="GHEA Grapalat" w:hAnsi="GHEA Grapalat" w:cs="Arial"/>
                <w:b/>
                <w:bCs/>
                <w:sz w:val="20"/>
                <w:szCs w:val="20"/>
              </w:rPr>
              <w:t xml:space="preserve"> </w:t>
            </w:r>
            <w:r w:rsidRPr="00C032F4">
              <w:rPr>
                <w:rFonts w:ascii="GHEA Grapalat" w:hAnsi="GHEA Grapalat" w:cs="Sylfaen"/>
                <w:b/>
                <w:bCs/>
                <w:sz w:val="20"/>
                <w:szCs w:val="20"/>
              </w:rPr>
              <w:t xml:space="preserve">ՊԱՀԱՆՋԱԳԻՐ* </w:t>
            </w:r>
          </w:p>
          <w:p w14:paraId="47612F97" w14:textId="77777777" w:rsidR="00531040" w:rsidRPr="00C032F4" w:rsidRDefault="00531040" w:rsidP="00531040">
            <w:pPr>
              <w:jc w:val="center"/>
              <w:rPr>
                <w:rFonts w:ascii="GHEA Grapalat" w:hAnsi="GHEA Grapalat" w:cs="Arial"/>
                <w:bCs/>
                <w:i/>
                <w:sz w:val="20"/>
                <w:szCs w:val="20"/>
              </w:rPr>
            </w:pPr>
          </w:p>
        </w:tc>
      </w:tr>
      <w:tr w:rsidR="00531040" w:rsidRPr="00C032F4" w14:paraId="449561B6"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5504C8C" w14:textId="77777777" w:rsidR="00531040" w:rsidRPr="00C032F4" w:rsidRDefault="00531040" w:rsidP="00531040">
            <w:pPr>
              <w:rPr>
                <w:rFonts w:ascii="GHEA Grapalat" w:hAnsi="GHEA Grapalat" w:cs="Sylfaen"/>
                <w:sz w:val="20"/>
                <w:szCs w:val="20"/>
                <w:lang w:val="hy-AM"/>
              </w:rPr>
            </w:pPr>
            <w:r w:rsidRPr="00C032F4">
              <w:rPr>
                <w:rFonts w:ascii="GHEA Grapalat" w:hAnsi="GHEA Grapalat" w:cs="Sylfaen"/>
                <w:sz w:val="20"/>
                <w:szCs w:val="20"/>
                <w:lang w:val="hy-AM"/>
              </w:rPr>
              <w:t>2</w:t>
            </w:r>
            <w:r w:rsidRPr="00C032F4">
              <w:rPr>
                <w:rFonts w:ascii="GHEA Grapalat" w:hAnsi="GHEA Grapalat" w:cs="Sylfaen"/>
                <w:sz w:val="20"/>
                <w:szCs w:val="20"/>
              </w:rPr>
              <w:t>.</w:t>
            </w:r>
            <w:r w:rsidRPr="00C032F4">
              <w:rPr>
                <w:rFonts w:ascii="GHEA Grapalat" w:hAnsi="GHEA Grapalat" w:cs="Sylfaen"/>
                <w:sz w:val="20"/>
                <w:szCs w:val="20"/>
                <w:lang w:val="hy-AM"/>
              </w:rPr>
              <w:t xml:space="preserve"> Թիվ </w:t>
            </w:r>
          </w:p>
        </w:tc>
      </w:tr>
      <w:tr w:rsidR="00531040" w:rsidRPr="00C032F4" w14:paraId="70E87648" w14:textId="77777777" w:rsidTr="0053104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D26E91"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lang w:val="hy-AM"/>
              </w:rPr>
              <w:t>3</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Ներկայացման</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ամսաթիվը</w:t>
            </w:r>
            <w:proofErr w:type="spellEnd"/>
            <w:r w:rsidRPr="00C032F4">
              <w:rPr>
                <w:rFonts w:ascii="GHEA Grapalat" w:hAnsi="GHEA Grapalat" w:cs="Arial"/>
                <w:sz w:val="20"/>
                <w:szCs w:val="20"/>
              </w:rPr>
              <w:t xml:space="preserve">` </w:t>
            </w:r>
            <w:r w:rsidRPr="00C032F4">
              <w:rPr>
                <w:rFonts w:ascii="GHEA Grapalat" w:hAnsi="GHEA Grapalat" w:cs="Tahoma"/>
                <w:color w:val="000000"/>
                <w:sz w:val="20"/>
                <w:szCs w:val="20"/>
              </w:rPr>
              <w:t xml:space="preserve">"___" </w:t>
            </w:r>
            <w:r w:rsidRPr="00C032F4">
              <w:rPr>
                <w:rFonts w:ascii="GHEA Grapalat" w:hAnsi="GHEA Grapalat" w:cs="Sylfaen"/>
                <w:color w:val="000000"/>
                <w:sz w:val="20"/>
                <w:szCs w:val="20"/>
              </w:rPr>
              <w:t xml:space="preserve">___ </w:t>
            </w:r>
            <w:r w:rsidRPr="00C032F4">
              <w:rPr>
                <w:rFonts w:ascii="GHEA Grapalat" w:hAnsi="GHEA Grapalat" w:cs="Tahoma"/>
                <w:color w:val="000000"/>
                <w:sz w:val="20"/>
                <w:szCs w:val="20"/>
              </w:rPr>
              <w:t>20___</w:t>
            </w:r>
            <w:r w:rsidRPr="00C032F4">
              <w:rPr>
                <w:rFonts w:ascii="GHEA Grapalat" w:hAnsi="GHEA Grapalat" w:cs="Sylfaen"/>
                <w:color w:val="000000"/>
                <w:sz w:val="20"/>
                <w:szCs w:val="20"/>
              </w:rPr>
              <w:t>թ.</w:t>
            </w:r>
          </w:p>
        </w:tc>
      </w:tr>
      <w:tr w:rsidR="00531040" w:rsidRPr="00C032F4" w14:paraId="48E51409" w14:textId="77777777" w:rsidTr="0053104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10E9E8C"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4</w:t>
            </w:r>
            <w:r w:rsidRPr="00C032F4">
              <w:rPr>
                <w:rFonts w:ascii="GHEA Grapalat" w:hAnsi="GHEA Grapalat" w:cs="Sylfaen"/>
                <w:sz w:val="20"/>
                <w:szCs w:val="20"/>
              </w:rPr>
              <w:t xml:space="preserve">. </w:t>
            </w:r>
            <w:r w:rsidRPr="00C032F4">
              <w:rPr>
                <w:rFonts w:ascii="GHEA Grapalat" w:hAnsi="GHEA Grapalat" w:cs="Sylfaen"/>
                <w:sz w:val="20"/>
                <w:szCs w:val="20"/>
                <w:lang w:val="hy-AM"/>
              </w:rPr>
              <w:t>Վճարողի անվանումը</w:t>
            </w:r>
            <w:r w:rsidRPr="00C032F4">
              <w:rPr>
                <w:rFonts w:ascii="GHEA Grapalat" w:hAnsi="GHEA Grapalat" w:cs="Sylfaen"/>
                <w:sz w:val="20"/>
                <w:szCs w:val="20"/>
              </w:rPr>
              <w:t>,</w:t>
            </w:r>
            <w:r w:rsidRPr="00C032F4">
              <w:rPr>
                <w:rFonts w:ascii="GHEA Grapalat" w:hAnsi="GHEA Grapalat" w:cs="Sylfaen"/>
                <w:sz w:val="20"/>
                <w:szCs w:val="20"/>
                <w:lang w:val="hy-AM"/>
              </w:rPr>
              <w:t xml:space="preserve"> կամ անուն ազգանուն </w:t>
            </w:r>
            <w:r w:rsidRPr="00C032F4">
              <w:rPr>
                <w:rFonts w:ascii="GHEA Grapalat" w:hAnsi="GHEA Grapalat" w:cs="Sylfaen"/>
                <w:sz w:val="20"/>
                <w:szCs w:val="20"/>
              </w:rPr>
              <w:t>(</w:t>
            </w:r>
            <w:proofErr w:type="spellStart"/>
            <w:r w:rsidRPr="00C032F4">
              <w:rPr>
                <w:rFonts w:ascii="GHEA Grapalat" w:hAnsi="GHEA Grapalat" w:cs="Sylfaen"/>
                <w:sz w:val="20"/>
                <w:szCs w:val="20"/>
              </w:rPr>
              <w:t>Ընկերություն</w:t>
            </w:r>
            <w:proofErr w:type="spellEnd"/>
            <w:r w:rsidRPr="00C032F4">
              <w:rPr>
                <w:rFonts w:ascii="GHEA Grapalat" w:hAnsi="GHEA Grapalat" w:cs="Sylfaen"/>
                <w:sz w:val="20"/>
                <w:szCs w:val="20"/>
              </w:rPr>
              <w:t xml:space="preserve"> </w:t>
            </w:r>
            <w:r w:rsidRPr="00C032F4">
              <w:rPr>
                <w:rFonts w:ascii="GHEA Grapalat" w:hAnsi="GHEA Grapalat" w:cs="Arial"/>
                <w:sz w:val="20"/>
                <w:szCs w:val="20"/>
              </w:rPr>
              <w:t>`</w:t>
            </w:r>
          </w:p>
        </w:tc>
      </w:tr>
      <w:tr w:rsidR="00531040" w:rsidRPr="00C032F4" w14:paraId="52C55AD5"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73E796F"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5</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Վճարողի</w:t>
            </w:r>
            <w:proofErr w:type="spellEnd"/>
            <w:r w:rsidRPr="00C032F4">
              <w:rPr>
                <w:rFonts w:ascii="GHEA Grapalat" w:hAnsi="GHEA Grapalat" w:cs="Sylfaen"/>
                <w:sz w:val="20"/>
                <w:szCs w:val="20"/>
                <w:lang w:val="hy-AM"/>
              </w:rPr>
              <w:t xml:space="preserve">ն սպասարկող Ֆինանսական կազմակերպություն </w:t>
            </w:r>
            <w:proofErr w:type="gramStart"/>
            <w:r w:rsidRPr="00C032F4">
              <w:rPr>
                <w:rFonts w:ascii="GHEA Grapalat" w:hAnsi="GHEA Grapalat" w:cs="Sylfaen"/>
                <w:sz w:val="20"/>
                <w:szCs w:val="20"/>
              </w:rPr>
              <w:t>(</w:t>
            </w:r>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բանկ</w:t>
            </w:r>
            <w:proofErr w:type="spellEnd"/>
            <w:proofErr w:type="gramEnd"/>
            <w:r w:rsidRPr="00C032F4">
              <w:rPr>
                <w:rFonts w:ascii="GHEA Grapalat" w:hAnsi="GHEA Grapalat" w:cs="Sylfaen"/>
                <w:sz w:val="20"/>
                <w:szCs w:val="20"/>
              </w:rPr>
              <w:t>)</w:t>
            </w:r>
            <w:r w:rsidRPr="00C032F4">
              <w:rPr>
                <w:rFonts w:ascii="GHEA Grapalat" w:hAnsi="GHEA Grapalat" w:cs="Arial"/>
                <w:sz w:val="20"/>
                <w:szCs w:val="20"/>
              </w:rPr>
              <w:t>`</w:t>
            </w:r>
          </w:p>
        </w:tc>
      </w:tr>
      <w:tr w:rsidR="00531040" w:rsidRPr="00C032F4" w14:paraId="79C5256E"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83A9077"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6</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Վճարողի</w:t>
            </w:r>
            <w:proofErr w:type="spellEnd"/>
            <w:r w:rsidRPr="00C032F4">
              <w:rPr>
                <w:rFonts w:ascii="GHEA Grapalat" w:hAnsi="GHEA Grapalat" w:cs="Sylfaen"/>
                <w:sz w:val="20"/>
                <w:szCs w:val="20"/>
                <w:lang w:val="hy-AM"/>
              </w:rPr>
              <w:t xml:space="preserve"> </w:t>
            </w:r>
            <w:proofErr w:type="spellStart"/>
            <w:r w:rsidRPr="00C032F4">
              <w:rPr>
                <w:rFonts w:ascii="GHEA Grapalat" w:hAnsi="GHEA Grapalat" w:cs="Sylfaen"/>
                <w:sz w:val="20"/>
                <w:szCs w:val="20"/>
              </w:rPr>
              <w:t>հաշվի</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համարը</w:t>
            </w:r>
            <w:proofErr w:type="spellEnd"/>
            <w:r w:rsidRPr="00C032F4">
              <w:rPr>
                <w:rFonts w:ascii="GHEA Grapalat" w:hAnsi="GHEA Grapalat" w:cs="Arial"/>
                <w:sz w:val="20"/>
                <w:szCs w:val="20"/>
              </w:rPr>
              <w:t>`</w:t>
            </w:r>
          </w:p>
        </w:tc>
      </w:tr>
      <w:tr w:rsidR="00531040" w:rsidRPr="00C032F4" w14:paraId="1715C3F9"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B39E513"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7</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Վճարողի</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ՀՎՀՀ</w:t>
            </w:r>
            <w:r w:rsidRPr="00C032F4">
              <w:rPr>
                <w:rFonts w:ascii="GHEA Grapalat" w:hAnsi="GHEA Grapalat" w:cs="Arial"/>
                <w:sz w:val="20"/>
                <w:szCs w:val="20"/>
              </w:rPr>
              <w:t>`</w:t>
            </w:r>
          </w:p>
        </w:tc>
      </w:tr>
      <w:tr w:rsidR="00531040" w:rsidRPr="00C032F4" w14:paraId="1B4A416A"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0BF888"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8</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Վճարողի</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ՀԾՀ</w:t>
            </w:r>
            <w:r w:rsidRPr="00C032F4">
              <w:rPr>
                <w:rFonts w:ascii="GHEA Grapalat" w:hAnsi="GHEA Grapalat" w:cs="Arial"/>
                <w:sz w:val="20"/>
                <w:szCs w:val="20"/>
              </w:rPr>
              <w:t>`</w:t>
            </w:r>
          </w:p>
        </w:tc>
      </w:tr>
      <w:tr w:rsidR="00531040" w:rsidRPr="00C032F4" w14:paraId="742FFA5C"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ABC4857"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9</w:t>
            </w:r>
            <w:r w:rsidRPr="00C032F4">
              <w:rPr>
                <w:rFonts w:ascii="GHEA Grapalat" w:hAnsi="GHEA Grapalat" w:cs="Sylfaen"/>
                <w:sz w:val="20"/>
                <w:szCs w:val="20"/>
              </w:rPr>
              <w:t xml:space="preserve">. </w:t>
            </w:r>
            <w:proofErr w:type="gramStart"/>
            <w:r w:rsidRPr="00C032F4">
              <w:rPr>
                <w:rFonts w:ascii="GHEA Grapalat" w:hAnsi="GHEA Grapalat" w:cs="Sylfaen"/>
                <w:sz w:val="20"/>
                <w:szCs w:val="20"/>
              </w:rPr>
              <w:t>Շահառու</w:t>
            </w:r>
            <w:r w:rsidRPr="00C032F4">
              <w:rPr>
                <w:rFonts w:ascii="GHEA Grapalat" w:hAnsi="GHEA Grapalat" w:cs="Sylfaen"/>
                <w:sz w:val="20"/>
                <w:szCs w:val="20"/>
                <w:lang w:val="hy-AM"/>
              </w:rPr>
              <w:t>ի  անվանումը</w:t>
            </w:r>
            <w:proofErr w:type="gramEnd"/>
            <w:r w:rsidRPr="00C032F4">
              <w:rPr>
                <w:rFonts w:ascii="GHEA Grapalat" w:hAnsi="GHEA Grapalat" w:cs="Sylfaen"/>
                <w:sz w:val="20"/>
                <w:szCs w:val="20"/>
              </w:rPr>
              <w:t>,</w:t>
            </w:r>
            <w:r w:rsidRPr="00C032F4">
              <w:rPr>
                <w:rFonts w:ascii="GHEA Grapalat" w:hAnsi="GHEA Grapalat" w:cs="Sylfaen"/>
                <w:sz w:val="20"/>
                <w:szCs w:val="20"/>
                <w:lang w:val="hy-AM"/>
              </w:rPr>
              <w:t xml:space="preserve"> կամ անուն ազգանուն </w:t>
            </w:r>
            <w:proofErr w:type="gramStart"/>
            <w:r w:rsidRPr="00C032F4">
              <w:rPr>
                <w:rFonts w:ascii="GHEA Grapalat" w:hAnsi="GHEA Grapalat" w:cs="Arial"/>
                <w:sz w:val="20"/>
                <w:szCs w:val="20"/>
              </w:rPr>
              <w:t>`</w:t>
            </w:r>
            <w:r w:rsidRPr="00C032F4">
              <w:rPr>
                <w:rFonts w:ascii="GHEA Grapalat" w:hAnsi="GHEA Grapalat" w:cs="Arial"/>
                <w:sz w:val="20"/>
                <w:szCs w:val="20"/>
                <w:lang w:val="hy-AM"/>
              </w:rPr>
              <w:t xml:space="preserve"> </w:t>
            </w:r>
            <w:r w:rsidRPr="00C032F4">
              <w:rPr>
                <w:rFonts w:ascii="GHEA Grapalat" w:hAnsi="GHEA Grapalat" w:cs="Sylfaen"/>
                <w:b/>
                <w:sz w:val="20"/>
                <w:szCs w:val="20"/>
                <w:lang w:val="hy-AM"/>
              </w:rPr>
              <w:t xml:space="preserve"> </w:t>
            </w:r>
            <w:bookmarkStart w:id="17" w:name="_Hlk200718325"/>
            <w:r w:rsidRPr="00C032F4">
              <w:rPr>
                <w:rFonts w:ascii="GHEA Grapalat" w:hAnsi="GHEA Grapalat" w:cs="Sylfaen"/>
                <w:b/>
                <w:sz w:val="20"/>
                <w:szCs w:val="20"/>
                <w:lang w:val="hy-AM"/>
              </w:rPr>
              <w:t>Երևանի</w:t>
            </w:r>
            <w:proofErr w:type="gramEnd"/>
            <w:r w:rsidRPr="00C032F4">
              <w:rPr>
                <w:rFonts w:ascii="GHEA Grapalat" w:hAnsi="GHEA Grapalat" w:cs="Arial"/>
                <w:b/>
                <w:sz w:val="20"/>
                <w:szCs w:val="20"/>
                <w:lang w:val="hy-AM"/>
              </w:rPr>
              <w:t xml:space="preserve"> </w:t>
            </w:r>
            <w:r w:rsidRPr="00C032F4">
              <w:rPr>
                <w:rFonts w:ascii="GHEA Grapalat" w:hAnsi="GHEA Grapalat" w:cs="Sylfaen"/>
                <w:b/>
                <w:sz w:val="20"/>
                <w:szCs w:val="20"/>
                <w:lang w:val="hy-AM"/>
              </w:rPr>
              <w:t>քաղաքապետարան</w:t>
            </w:r>
            <w:bookmarkEnd w:id="17"/>
          </w:p>
        </w:tc>
      </w:tr>
      <w:tr w:rsidR="00531040" w:rsidRPr="00C032F4" w14:paraId="1558647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FA48392" w14:textId="77777777" w:rsidR="00531040" w:rsidRPr="00C032F4" w:rsidRDefault="00531040" w:rsidP="00531040">
            <w:pPr>
              <w:rPr>
                <w:rFonts w:ascii="GHEA Grapalat" w:hAnsi="GHEA Grapalat" w:cs="Sylfaen"/>
                <w:sz w:val="20"/>
                <w:szCs w:val="20"/>
                <w:lang w:val="ru-RU"/>
              </w:rPr>
            </w:pPr>
            <w:r w:rsidRPr="00C032F4">
              <w:rPr>
                <w:rFonts w:ascii="GHEA Grapalat" w:hAnsi="GHEA Grapalat" w:cs="Sylfaen"/>
                <w:sz w:val="20"/>
                <w:szCs w:val="20"/>
                <w:lang w:val="ru-RU"/>
              </w:rPr>
              <w:t xml:space="preserve">10. </w:t>
            </w:r>
            <w:r w:rsidRPr="00C032F4">
              <w:rPr>
                <w:rFonts w:ascii="GHEA Grapalat" w:hAnsi="GHEA Grapalat" w:cs="Sylfaen"/>
                <w:sz w:val="20"/>
                <w:szCs w:val="20"/>
              </w:rPr>
              <w:t xml:space="preserve"> </w:t>
            </w:r>
            <w:proofErr w:type="spellStart"/>
            <w:proofErr w:type="gramStart"/>
            <w:r w:rsidRPr="00C032F4">
              <w:rPr>
                <w:rFonts w:ascii="GHEA Grapalat" w:hAnsi="GHEA Grapalat" w:cs="Sylfaen"/>
                <w:sz w:val="20"/>
                <w:szCs w:val="20"/>
              </w:rPr>
              <w:t>Շահառուի</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 xml:space="preserve"> ՀԾՀ</w:t>
            </w:r>
            <w:proofErr w:type="gramEnd"/>
            <w:r w:rsidRPr="00C032F4">
              <w:rPr>
                <w:rFonts w:ascii="GHEA Grapalat" w:hAnsi="GHEA Grapalat" w:cs="Sylfaen"/>
                <w:sz w:val="20"/>
                <w:szCs w:val="20"/>
                <w:lang w:val="ru-RU"/>
              </w:rPr>
              <w:t xml:space="preserve"> (</w:t>
            </w:r>
            <w:r w:rsidRPr="00C032F4">
              <w:rPr>
                <w:rFonts w:ascii="GHEA Grapalat" w:hAnsi="GHEA Grapalat" w:cs="Sylfaen"/>
                <w:sz w:val="20"/>
                <w:szCs w:val="20"/>
                <w:lang w:val="hy-AM"/>
              </w:rPr>
              <w:t>չի լրացվում</w:t>
            </w:r>
            <w:r w:rsidRPr="00C032F4">
              <w:rPr>
                <w:rFonts w:ascii="GHEA Grapalat" w:hAnsi="GHEA Grapalat" w:cs="Sylfaen"/>
                <w:sz w:val="20"/>
                <w:szCs w:val="20"/>
                <w:lang w:val="ru-RU"/>
              </w:rPr>
              <w:t>)</w:t>
            </w:r>
          </w:p>
        </w:tc>
      </w:tr>
      <w:tr w:rsidR="00531040" w:rsidRPr="00C032F4" w14:paraId="1CB8684B" w14:textId="77777777" w:rsidTr="0053104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B12D669"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11</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Շահառուի</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ՀՎՀՀ</w:t>
            </w:r>
            <w:r w:rsidRPr="00C032F4">
              <w:rPr>
                <w:rFonts w:ascii="GHEA Grapalat" w:hAnsi="GHEA Grapalat" w:cs="Arial"/>
                <w:sz w:val="20"/>
                <w:szCs w:val="20"/>
              </w:rPr>
              <w:t>`</w:t>
            </w:r>
            <w:r w:rsidRPr="00C032F4">
              <w:rPr>
                <w:rFonts w:ascii="GHEA Grapalat" w:hAnsi="GHEA Grapalat" w:cs="Arial"/>
                <w:sz w:val="20"/>
                <w:szCs w:val="20"/>
                <w:lang w:val="hy-AM"/>
              </w:rPr>
              <w:t xml:space="preserve"> </w:t>
            </w:r>
            <w:r w:rsidRPr="00C032F4">
              <w:rPr>
                <w:rFonts w:ascii="GHEA Grapalat" w:hAnsi="GHEA Grapalat"/>
                <w:b/>
                <w:sz w:val="20"/>
                <w:szCs w:val="20"/>
                <w:lang w:val="hy-AM"/>
              </w:rPr>
              <w:t>02593108</w:t>
            </w:r>
          </w:p>
        </w:tc>
      </w:tr>
      <w:tr w:rsidR="00531040" w:rsidRPr="00C032F4" w14:paraId="4A2361D8"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985B952"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hy-AM"/>
              </w:rPr>
              <w:t>2</w:t>
            </w:r>
            <w:r w:rsidRPr="00C032F4">
              <w:rPr>
                <w:rFonts w:ascii="GHEA Grapalat" w:hAnsi="GHEA Grapalat" w:cs="Sylfaen"/>
                <w:sz w:val="20"/>
                <w:szCs w:val="20"/>
              </w:rPr>
              <w:t>.</w:t>
            </w:r>
            <w:proofErr w:type="spellStart"/>
            <w:proofErr w:type="gramStart"/>
            <w:r w:rsidRPr="00C032F4">
              <w:rPr>
                <w:rFonts w:ascii="GHEA Grapalat" w:hAnsi="GHEA Grapalat" w:cs="Sylfaen"/>
                <w:sz w:val="20"/>
                <w:szCs w:val="20"/>
              </w:rPr>
              <w:t>Շահառուի</w:t>
            </w:r>
            <w:proofErr w:type="spellEnd"/>
            <w:r w:rsidRPr="00C032F4">
              <w:rPr>
                <w:rFonts w:ascii="GHEA Grapalat" w:hAnsi="GHEA Grapalat" w:cs="Sylfaen"/>
                <w:sz w:val="20"/>
                <w:szCs w:val="20"/>
                <w:lang w:val="hy-AM"/>
              </w:rPr>
              <w:t>ն</w:t>
            </w:r>
            <w:r w:rsidRPr="00C032F4">
              <w:rPr>
                <w:rFonts w:ascii="GHEA Grapalat" w:hAnsi="GHEA Grapalat" w:cs="Arial"/>
                <w:sz w:val="20"/>
                <w:szCs w:val="20"/>
                <w:lang w:val="hy-AM"/>
              </w:rPr>
              <w:t xml:space="preserve"> </w:t>
            </w:r>
            <w:r w:rsidRPr="00C032F4">
              <w:rPr>
                <w:rFonts w:ascii="GHEA Grapalat" w:hAnsi="GHEA Grapalat" w:cs="Sylfaen"/>
                <w:sz w:val="20"/>
                <w:szCs w:val="20"/>
                <w:lang w:val="hy-AM"/>
              </w:rPr>
              <w:t xml:space="preserve"> սպասարկող</w:t>
            </w:r>
            <w:proofErr w:type="gramEnd"/>
            <w:r w:rsidRPr="00C032F4">
              <w:rPr>
                <w:rFonts w:ascii="GHEA Grapalat" w:hAnsi="GHEA Grapalat" w:cs="Sylfaen"/>
                <w:sz w:val="20"/>
                <w:szCs w:val="20"/>
                <w:lang w:val="hy-AM"/>
              </w:rPr>
              <w:t xml:space="preserve"> Ֆինանսական կազմակերպություն</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բանկ</w:t>
            </w:r>
            <w:proofErr w:type="spellEnd"/>
            <w:r w:rsidRPr="00C032F4">
              <w:rPr>
                <w:rFonts w:ascii="GHEA Grapalat" w:hAnsi="GHEA Grapalat" w:cs="Sylfaen"/>
                <w:sz w:val="20"/>
                <w:szCs w:val="20"/>
              </w:rPr>
              <w:t>)</w:t>
            </w:r>
            <w:proofErr w:type="gramStart"/>
            <w:r w:rsidRPr="00C032F4">
              <w:rPr>
                <w:rFonts w:ascii="GHEA Grapalat" w:hAnsi="GHEA Grapalat" w:cs="Arial"/>
                <w:sz w:val="20"/>
                <w:szCs w:val="20"/>
              </w:rPr>
              <w:t>`</w:t>
            </w:r>
            <w:r w:rsidRPr="00C032F4">
              <w:rPr>
                <w:rFonts w:ascii="GHEA Grapalat" w:hAnsi="GHEA Grapalat" w:cs="Arial"/>
                <w:sz w:val="20"/>
                <w:szCs w:val="20"/>
                <w:lang w:val="hy-AM"/>
              </w:rPr>
              <w:t xml:space="preserve"> </w:t>
            </w:r>
            <w:r w:rsidRPr="00C032F4">
              <w:rPr>
                <w:rFonts w:ascii="GHEA Grapalat" w:hAnsi="GHEA Grapalat" w:cs="Sylfaen"/>
                <w:b/>
                <w:sz w:val="20"/>
                <w:szCs w:val="20"/>
                <w:lang w:val="hy-AM"/>
              </w:rPr>
              <w:t xml:space="preserve"> ՀՀ</w:t>
            </w:r>
            <w:proofErr w:type="gramEnd"/>
            <w:r w:rsidRPr="00C032F4">
              <w:rPr>
                <w:rFonts w:ascii="GHEA Grapalat" w:hAnsi="GHEA Grapalat" w:cs="Sylfaen"/>
                <w:b/>
                <w:sz w:val="20"/>
                <w:szCs w:val="20"/>
                <w:lang w:val="hy-AM"/>
              </w:rPr>
              <w:t xml:space="preserve"> ֆինանսների նախարարության գործառնական վարչություն</w:t>
            </w:r>
          </w:p>
        </w:tc>
      </w:tr>
      <w:tr w:rsidR="00531040" w:rsidRPr="00C032F4" w14:paraId="64F7E0D5"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A6D7A41"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hy-AM"/>
              </w:rPr>
              <w:t>3</w:t>
            </w:r>
            <w:r w:rsidRPr="00C032F4">
              <w:rPr>
                <w:rFonts w:ascii="GHEA Grapalat" w:hAnsi="GHEA Grapalat" w:cs="Sylfaen"/>
                <w:sz w:val="20"/>
                <w:szCs w:val="20"/>
              </w:rPr>
              <w:t>.</w:t>
            </w:r>
            <w:proofErr w:type="spellStart"/>
            <w:r w:rsidRPr="00C032F4">
              <w:rPr>
                <w:rFonts w:ascii="GHEA Grapalat" w:hAnsi="GHEA Grapalat" w:cs="Sylfaen"/>
                <w:sz w:val="20"/>
                <w:szCs w:val="20"/>
              </w:rPr>
              <w:t>Շահառուի</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հաշվի</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համարը</w:t>
            </w:r>
            <w:proofErr w:type="spellEnd"/>
            <w:r w:rsidRPr="00C032F4">
              <w:rPr>
                <w:rFonts w:ascii="GHEA Grapalat" w:hAnsi="GHEA Grapalat" w:cs="Arial"/>
                <w:sz w:val="20"/>
                <w:szCs w:val="20"/>
              </w:rPr>
              <w:t xml:space="preserve"> (</w:t>
            </w:r>
            <w:proofErr w:type="spellStart"/>
            <w:proofErr w:type="gramStart"/>
            <w:r w:rsidRPr="00C032F4">
              <w:rPr>
                <w:rFonts w:ascii="GHEA Grapalat" w:hAnsi="GHEA Grapalat" w:cs="Sylfaen"/>
                <w:sz w:val="20"/>
                <w:szCs w:val="20"/>
              </w:rPr>
              <w:t>հշ</w:t>
            </w:r>
            <w:r w:rsidRPr="00C032F4">
              <w:rPr>
                <w:rFonts w:ascii="GHEA Grapalat" w:hAnsi="GHEA Grapalat" w:cs="Arial"/>
                <w:sz w:val="20"/>
                <w:szCs w:val="20"/>
              </w:rPr>
              <w:t>.N</w:t>
            </w:r>
            <w:proofErr w:type="spellEnd"/>
            <w:proofErr w:type="gramEnd"/>
            <w:r w:rsidRPr="00C032F4">
              <w:rPr>
                <w:rFonts w:ascii="GHEA Grapalat" w:hAnsi="GHEA Grapalat" w:cs="Arial"/>
                <w:sz w:val="20"/>
                <w:szCs w:val="20"/>
              </w:rPr>
              <w:t>)</w:t>
            </w:r>
            <w:r w:rsidRPr="00C032F4">
              <w:rPr>
                <w:rFonts w:ascii="GHEA Grapalat" w:hAnsi="GHEA Grapalat" w:cs="Arial"/>
                <w:b/>
                <w:sz w:val="20"/>
                <w:szCs w:val="20"/>
                <w:lang w:val="hy-AM"/>
              </w:rPr>
              <w:t>900015211429</w:t>
            </w:r>
          </w:p>
        </w:tc>
      </w:tr>
      <w:tr w:rsidR="00531040" w:rsidRPr="00C032F4" w14:paraId="0BBFEB8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47947B0"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hy-AM"/>
              </w:rPr>
              <w:t>4</w:t>
            </w:r>
            <w:r w:rsidRPr="00C032F4">
              <w:rPr>
                <w:rFonts w:ascii="GHEA Grapalat" w:hAnsi="GHEA Grapalat" w:cs="Sylfaen"/>
                <w:sz w:val="20"/>
                <w:szCs w:val="20"/>
              </w:rPr>
              <w:t>.</w:t>
            </w:r>
            <w:proofErr w:type="spellStart"/>
            <w:r w:rsidRPr="00C032F4">
              <w:rPr>
                <w:rFonts w:ascii="GHEA Grapalat" w:hAnsi="GHEA Grapalat" w:cs="Sylfaen"/>
                <w:sz w:val="20"/>
                <w:szCs w:val="20"/>
              </w:rPr>
              <w:t>Գումարը</w:t>
            </w:r>
            <w:proofErr w:type="spellEnd"/>
            <w:r w:rsidRPr="00C032F4">
              <w:rPr>
                <w:rFonts w:ascii="GHEA Grapalat" w:hAnsi="GHEA Grapalat" w:cs="Arial"/>
                <w:sz w:val="20"/>
                <w:szCs w:val="20"/>
              </w:rPr>
              <w:t xml:space="preserve"> </w:t>
            </w:r>
            <w:r w:rsidRPr="00C032F4">
              <w:rPr>
                <w:rFonts w:ascii="GHEA Grapalat" w:hAnsi="GHEA Grapalat" w:cs="Arial"/>
                <w:sz w:val="20"/>
                <w:szCs w:val="20"/>
                <w:lang w:val="ru-RU"/>
              </w:rPr>
              <w:t>(</w:t>
            </w:r>
            <w:proofErr w:type="spellStart"/>
            <w:r w:rsidRPr="00C032F4">
              <w:rPr>
                <w:rFonts w:ascii="GHEA Grapalat" w:hAnsi="GHEA Grapalat" w:cs="Sylfaen"/>
                <w:sz w:val="20"/>
                <w:szCs w:val="20"/>
              </w:rPr>
              <w:t>թվերով</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և</w:t>
            </w:r>
            <w:r w:rsidRPr="00C032F4">
              <w:rPr>
                <w:rFonts w:ascii="GHEA Grapalat" w:hAnsi="GHEA Grapalat" w:cs="Arial"/>
                <w:sz w:val="20"/>
                <w:szCs w:val="20"/>
              </w:rPr>
              <w:t xml:space="preserve"> </w:t>
            </w:r>
            <w:proofErr w:type="spellStart"/>
            <w:proofErr w:type="gramStart"/>
            <w:r w:rsidRPr="00C032F4">
              <w:rPr>
                <w:rFonts w:ascii="GHEA Grapalat" w:hAnsi="GHEA Grapalat" w:cs="Sylfaen"/>
                <w:sz w:val="20"/>
                <w:szCs w:val="20"/>
              </w:rPr>
              <w:t>բառերով</w:t>
            </w:r>
            <w:proofErr w:type="spellEnd"/>
            <w:r w:rsidRPr="00C032F4">
              <w:rPr>
                <w:rFonts w:ascii="GHEA Grapalat" w:hAnsi="GHEA Grapalat" w:cs="Sylfaen"/>
                <w:sz w:val="20"/>
                <w:szCs w:val="20"/>
                <w:lang w:val="ru-RU"/>
              </w:rPr>
              <w:t>)</w:t>
            </w:r>
            <w:r w:rsidRPr="00C032F4">
              <w:rPr>
                <w:rFonts w:ascii="GHEA Grapalat" w:hAnsi="GHEA Grapalat" w:cs="Arial"/>
                <w:sz w:val="20"/>
                <w:szCs w:val="20"/>
              </w:rPr>
              <w:t>`</w:t>
            </w:r>
            <w:proofErr w:type="gramEnd"/>
          </w:p>
        </w:tc>
      </w:tr>
      <w:tr w:rsidR="00531040" w:rsidRPr="00C032F4" w14:paraId="1BE6D2F8"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CBB638C"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15. </w:t>
            </w:r>
            <w:r w:rsidRPr="00C032F4">
              <w:rPr>
                <w:rFonts w:ascii="GHEA Grapalat" w:hAnsi="GHEA Grapalat" w:cs="Sylfaen"/>
                <w:sz w:val="20"/>
                <w:szCs w:val="20"/>
                <w:lang w:val="hy-AM"/>
              </w:rPr>
              <w:t>Ակցեպտավորված գումարը</w:t>
            </w:r>
            <w:proofErr w:type="gramStart"/>
            <w:r w:rsidRPr="00C032F4">
              <w:rPr>
                <w:rFonts w:ascii="GHEA Grapalat" w:hAnsi="GHEA Grapalat" w:cs="Sylfaen"/>
                <w:sz w:val="20"/>
                <w:szCs w:val="20"/>
                <w:lang w:val="hy-AM"/>
              </w:rPr>
              <w:t xml:space="preserve">՝ </w:t>
            </w:r>
            <w:r w:rsidRPr="00C032F4">
              <w:rPr>
                <w:rFonts w:ascii="GHEA Grapalat" w:hAnsi="GHEA Grapalat" w:cs="Sylfaen"/>
                <w:sz w:val="20"/>
                <w:szCs w:val="20"/>
              </w:rPr>
              <w:t xml:space="preserve"> (</w:t>
            </w:r>
            <w:proofErr w:type="spellStart"/>
            <w:proofErr w:type="gramEnd"/>
            <w:r w:rsidRPr="00C032F4">
              <w:rPr>
                <w:rFonts w:ascii="GHEA Grapalat" w:hAnsi="GHEA Grapalat" w:cs="Sylfaen"/>
                <w:sz w:val="20"/>
                <w:szCs w:val="20"/>
              </w:rPr>
              <w:t>թվերով</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և</w:t>
            </w:r>
            <w:r w:rsidRPr="00C032F4">
              <w:rPr>
                <w:rFonts w:ascii="GHEA Grapalat" w:hAnsi="GHEA Grapalat" w:cs="Arial"/>
                <w:sz w:val="20"/>
                <w:szCs w:val="20"/>
              </w:rPr>
              <w:t xml:space="preserve"> </w:t>
            </w:r>
            <w:proofErr w:type="spellStart"/>
            <w:proofErr w:type="gramStart"/>
            <w:r w:rsidRPr="00C032F4">
              <w:rPr>
                <w:rFonts w:ascii="GHEA Grapalat" w:hAnsi="GHEA Grapalat" w:cs="Sylfaen"/>
                <w:sz w:val="20"/>
                <w:szCs w:val="20"/>
              </w:rPr>
              <w:t>բառերով</w:t>
            </w:r>
            <w:proofErr w:type="spellEnd"/>
            <w:r w:rsidRPr="00C032F4">
              <w:rPr>
                <w:rFonts w:ascii="GHEA Grapalat" w:hAnsi="GHEA Grapalat" w:cs="Sylfaen"/>
                <w:sz w:val="20"/>
                <w:szCs w:val="20"/>
              </w:rPr>
              <w:t>)</w:t>
            </w:r>
            <w:r w:rsidRPr="00C032F4">
              <w:rPr>
                <w:rFonts w:ascii="GHEA Grapalat" w:hAnsi="GHEA Grapalat" w:cs="Sylfaen"/>
                <w:sz w:val="20"/>
                <w:szCs w:val="20"/>
                <w:lang w:val="hy-AM"/>
              </w:rPr>
              <w:t xml:space="preserve">  </w:t>
            </w:r>
            <w:r w:rsidRPr="00C032F4">
              <w:rPr>
                <w:rFonts w:ascii="GHEA Grapalat" w:hAnsi="GHEA Grapalat" w:cs="Sylfaen"/>
                <w:sz w:val="20"/>
                <w:szCs w:val="20"/>
              </w:rPr>
              <w:t>(</w:t>
            </w:r>
            <w:proofErr w:type="gramEnd"/>
            <w:r w:rsidRPr="00C032F4">
              <w:rPr>
                <w:rFonts w:ascii="GHEA Grapalat" w:hAnsi="GHEA Grapalat" w:cs="Sylfaen"/>
                <w:sz w:val="20"/>
                <w:szCs w:val="20"/>
                <w:lang w:val="hy-AM"/>
              </w:rPr>
              <w:t>նախատեսված է նշված գումարի մասնակի ակցեպտի համար, որը չի կիրառվում</w:t>
            </w:r>
            <w:r w:rsidRPr="00C032F4">
              <w:rPr>
                <w:rFonts w:ascii="GHEA Grapalat" w:hAnsi="GHEA Grapalat" w:cs="Sylfaen"/>
                <w:sz w:val="20"/>
                <w:szCs w:val="20"/>
              </w:rPr>
              <w:t>)</w:t>
            </w:r>
          </w:p>
        </w:tc>
      </w:tr>
      <w:tr w:rsidR="00531040" w:rsidRPr="00C032F4" w14:paraId="64A8C2CF"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1383729"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ru-RU"/>
              </w:rPr>
              <w:t>6</w:t>
            </w:r>
            <w:r w:rsidRPr="00C032F4">
              <w:rPr>
                <w:rFonts w:ascii="GHEA Grapalat" w:hAnsi="GHEA Grapalat" w:cs="Sylfaen"/>
                <w:sz w:val="20"/>
                <w:szCs w:val="20"/>
              </w:rPr>
              <w:t>.</w:t>
            </w:r>
            <w:proofErr w:type="spellStart"/>
            <w:r w:rsidRPr="00C032F4">
              <w:rPr>
                <w:rFonts w:ascii="GHEA Grapalat" w:hAnsi="GHEA Grapalat" w:cs="Sylfaen"/>
                <w:sz w:val="20"/>
                <w:szCs w:val="20"/>
              </w:rPr>
              <w:t>Արժույթը</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բառերով</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և</w:t>
            </w:r>
            <w:r w:rsidRPr="00C032F4">
              <w:rPr>
                <w:rFonts w:ascii="GHEA Grapalat" w:hAnsi="GHEA Grapalat" w:cs="Arial"/>
                <w:sz w:val="20"/>
                <w:szCs w:val="20"/>
              </w:rPr>
              <w:t xml:space="preserve"> </w:t>
            </w:r>
            <w:proofErr w:type="spellStart"/>
            <w:proofErr w:type="gramStart"/>
            <w:r w:rsidRPr="00C032F4">
              <w:rPr>
                <w:rFonts w:ascii="GHEA Grapalat" w:hAnsi="GHEA Grapalat" w:cs="Sylfaen"/>
                <w:sz w:val="20"/>
                <w:szCs w:val="20"/>
              </w:rPr>
              <w:t>կոդով</w:t>
            </w:r>
            <w:proofErr w:type="spellEnd"/>
            <w:r w:rsidRPr="00C032F4">
              <w:rPr>
                <w:rFonts w:ascii="GHEA Grapalat" w:hAnsi="GHEA Grapalat" w:cs="Arial"/>
                <w:sz w:val="20"/>
                <w:szCs w:val="20"/>
              </w:rPr>
              <w:t>)`</w:t>
            </w:r>
            <w:proofErr w:type="gramEnd"/>
          </w:p>
        </w:tc>
      </w:tr>
      <w:tr w:rsidR="00531040" w:rsidRPr="00C032F4" w14:paraId="5E87471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4671C4" w14:textId="77777777" w:rsidR="00531040" w:rsidRPr="00C032F4" w:rsidRDefault="00531040" w:rsidP="00531040">
            <w:pPr>
              <w:rPr>
                <w:rFonts w:ascii="GHEA Grapalat" w:hAnsi="GHEA Grapalat" w:cs="Arial"/>
                <w:sz w:val="20"/>
                <w:szCs w:val="20"/>
                <w:lang w:val="hy-AM"/>
              </w:rPr>
            </w:pPr>
            <w:r w:rsidRPr="00C032F4">
              <w:rPr>
                <w:rFonts w:ascii="GHEA Grapalat" w:hAnsi="GHEA Grapalat" w:cs="Sylfaen"/>
                <w:sz w:val="20"/>
                <w:szCs w:val="20"/>
              </w:rPr>
              <w:t>1</w:t>
            </w:r>
            <w:r w:rsidRPr="00C032F4">
              <w:rPr>
                <w:rFonts w:ascii="GHEA Grapalat" w:hAnsi="GHEA Grapalat" w:cs="Sylfaen"/>
                <w:sz w:val="20"/>
                <w:szCs w:val="20"/>
                <w:lang w:val="hy-AM"/>
              </w:rPr>
              <w:t>7</w:t>
            </w:r>
            <w:r w:rsidRPr="00C032F4">
              <w:rPr>
                <w:rFonts w:ascii="GHEA Grapalat" w:hAnsi="GHEA Grapalat" w:cs="Sylfaen"/>
                <w:sz w:val="20"/>
                <w:szCs w:val="20"/>
              </w:rPr>
              <w:t>.</w:t>
            </w:r>
            <w:proofErr w:type="spellStart"/>
            <w:r w:rsidRPr="00C032F4">
              <w:rPr>
                <w:rFonts w:ascii="GHEA Grapalat" w:hAnsi="GHEA Grapalat" w:cs="Sylfaen"/>
                <w:sz w:val="20"/>
                <w:szCs w:val="20"/>
              </w:rPr>
              <w:t>Գործարքի</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վճարման</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նպատակը</w:t>
            </w:r>
            <w:proofErr w:type="spellEnd"/>
            <w:proofErr w:type="gramStart"/>
            <w:r w:rsidRPr="00C032F4">
              <w:rPr>
                <w:rFonts w:ascii="GHEA Grapalat" w:hAnsi="GHEA Grapalat" w:cs="Arial"/>
                <w:sz w:val="20"/>
                <w:szCs w:val="20"/>
              </w:rPr>
              <w:t>`</w:t>
            </w:r>
            <w:r w:rsidRPr="00C032F4">
              <w:rPr>
                <w:rFonts w:ascii="GHEA Grapalat" w:hAnsi="GHEA Grapalat" w:cs="Arial"/>
                <w:sz w:val="20"/>
                <w:szCs w:val="20"/>
                <w:lang w:val="hy-AM"/>
              </w:rPr>
              <w:t xml:space="preserve">  </w:t>
            </w:r>
            <w:r w:rsidRPr="00C032F4">
              <w:rPr>
                <w:rFonts w:ascii="GHEA Grapalat" w:hAnsi="GHEA Grapalat" w:cs="Sylfaen"/>
                <w:bCs/>
                <w:i/>
                <w:sz w:val="20"/>
                <w:szCs w:val="20"/>
              </w:rPr>
              <w:t>(</w:t>
            </w:r>
            <w:proofErr w:type="gramEnd"/>
            <w:r w:rsidRPr="00C032F4">
              <w:rPr>
                <w:rFonts w:ascii="GHEA Grapalat" w:hAnsi="GHEA Grapalat" w:cs="Sylfaen"/>
                <w:bCs/>
                <w:i/>
                <w:sz w:val="20"/>
                <w:szCs w:val="20"/>
                <w:lang w:val="hy-AM"/>
              </w:rPr>
              <w:t>պայմանագրի կատարման</w:t>
            </w:r>
            <w:proofErr w:type="spellStart"/>
            <w:r w:rsidRPr="00C032F4">
              <w:rPr>
                <w:rFonts w:ascii="GHEA Grapalat" w:hAnsi="GHEA Grapalat" w:cs="Sylfaen"/>
                <w:bCs/>
                <w:i/>
                <w:sz w:val="20"/>
                <w:szCs w:val="20"/>
              </w:rPr>
              <w:t>ապահովմ</w:t>
            </w:r>
            <w:proofErr w:type="spellEnd"/>
            <w:r w:rsidRPr="00C032F4">
              <w:rPr>
                <w:rFonts w:ascii="GHEA Grapalat" w:hAnsi="GHEA Grapalat" w:cs="Sylfaen"/>
                <w:bCs/>
                <w:i/>
                <w:sz w:val="20"/>
                <w:szCs w:val="20"/>
                <w:lang w:val="hy-AM"/>
              </w:rPr>
              <w:t>ան համար</w:t>
            </w:r>
            <w:r w:rsidRPr="00C032F4">
              <w:rPr>
                <w:rFonts w:ascii="GHEA Grapalat" w:hAnsi="GHEA Grapalat" w:cs="Sylfaen"/>
                <w:bCs/>
                <w:i/>
                <w:sz w:val="20"/>
                <w:szCs w:val="20"/>
              </w:rPr>
              <w:t>)</w:t>
            </w:r>
          </w:p>
        </w:tc>
      </w:tr>
      <w:tr w:rsidR="00531040" w:rsidRPr="00C032F4" w14:paraId="6DCF74FA" w14:textId="77777777" w:rsidTr="00531040">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06BF23DC" w14:textId="7617A801"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hy-AM"/>
              </w:rPr>
              <w:t>8</w:t>
            </w:r>
            <w:r w:rsidRPr="00C032F4">
              <w:rPr>
                <w:rFonts w:ascii="GHEA Grapalat" w:hAnsi="GHEA Grapalat" w:cs="Sylfaen"/>
                <w:sz w:val="20"/>
                <w:szCs w:val="20"/>
              </w:rPr>
              <w:t xml:space="preserve">. </w:t>
            </w:r>
            <w:r w:rsidRPr="00C032F4">
              <w:rPr>
                <w:rFonts w:ascii="GHEA Grapalat" w:hAnsi="GHEA Grapalat" w:cs="Sylfaen"/>
                <w:sz w:val="20"/>
                <w:szCs w:val="20"/>
                <w:lang w:val="hy-AM"/>
              </w:rPr>
              <w:t xml:space="preserve">Վճարման կատարման հիմքերը՝ </w:t>
            </w:r>
            <w:r w:rsidRPr="00C032F4">
              <w:rPr>
                <w:rFonts w:ascii="GHEA Grapalat" w:hAnsi="GHEA Grapalat" w:cs="Sylfaen"/>
                <w:sz w:val="20"/>
                <w:szCs w:val="20"/>
              </w:rPr>
              <w:t>(</w:t>
            </w:r>
            <w:r w:rsidRPr="00C032F4">
              <w:rPr>
                <w:rFonts w:ascii="GHEA Grapalat" w:hAnsi="GHEA Grapalat" w:cs="Sylfaen"/>
                <w:sz w:val="20"/>
                <w:szCs w:val="20"/>
                <w:lang w:val="hy-AM"/>
              </w:rPr>
              <w:t>Փաստաթղթերի</w:t>
            </w:r>
            <w:r w:rsidRPr="00C032F4">
              <w:rPr>
                <w:rFonts w:ascii="GHEA Grapalat" w:hAnsi="GHEA Grapalat" w:cs="Arial"/>
                <w:sz w:val="20"/>
                <w:szCs w:val="20"/>
                <w:lang w:val="hy-AM"/>
              </w:rPr>
              <w:t xml:space="preserve"> անվանումը</w:t>
            </w:r>
            <w:r w:rsidRPr="00C032F4">
              <w:rPr>
                <w:rFonts w:ascii="GHEA Grapalat" w:hAnsi="GHEA Grapalat" w:cs="Arial"/>
                <w:sz w:val="20"/>
                <w:szCs w:val="20"/>
              </w:rPr>
              <w:t>,</w:t>
            </w:r>
            <w:r w:rsidRPr="00C032F4">
              <w:rPr>
                <w:rFonts w:ascii="GHEA Grapalat" w:hAnsi="GHEA Grapalat" w:cs="Arial"/>
                <w:sz w:val="20"/>
                <w:szCs w:val="20"/>
                <w:lang w:val="hy-AM"/>
              </w:rPr>
              <w:t xml:space="preserve"> այդ թվում՝ տուժանքի մասին համաձայնագիրը, </w:t>
            </w:r>
            <w:r w:rsidRPr="00C032F4">
              <w:rPr>
                <w:rFonts w:ascii="GHEA Grapalat" w:hAnsi="GHEA Grapalat" w:cs="Sylfaen"/>
                <w:sz w:val="20"/>
                <w:szCs w:val="20"/>
                <w:lang w:val="hy-AM"/>
              </w:rPr>
              <w:t>դրանց</w:t>
            </w:r>
            <w:r w:rsidRPr="00C032F4">
              <w:rPr>
                <w:rFonts w:ascii="GHEA Grapalat" w:hAnsi="GHEA Grapalat" w:cs="Arial"/>
                <w:sz w:val="20"/>
                <w:szCs w:val="20"/>
                <w:lang w:val="hy-AM"/>
              </w:rPr>
              <w:t xml:space="preserve"> </w:t>
            </w:r>
            <w:r w:rsidRPr="00C032F4">
              <w:rPr>
                <w:rFonts w:ascii="GHEA Grapalat" w:hAnsi="GHEA Grapalat" w:cs="Sylfaen"/>
                <w:sz w:val="20"/>
                <w:szCs w:val="20"/>
                <w:lang w:val="hy-AM"/>
              </w:rPr>
              <w:t>համարները</w:t>
            </w:r>
            <w:r w:rsidRPr="00C032F4">
              <w:rPr>
                <w:rFonts w:ascii="GHEA Grapalat" w:hAnsi="GHEA Grapalat" w:cs="Arial"/>
                <w:sz w:val="20"/>
                <w:szCs w:val="20"/>
                <w:lang w:val="hy-AM"/>
              </w:rPr>
              <w:t xml:space="preserve">, </w:t>
            </w:r>
            <w:proofErr w:type="gramStart"/>
            <w:r w:rsidRPr="00C032F4">
              <w:rPr>
                <w:rFonts w:ascii="GHEA Grapalat" w:hAnsi="GHEA Grapalat" w:cs="Sylfaen"/>
                <w:sz w:val="20"/>
                <w:szCs w:val="20"/>
                <w:lang w:val="hy-AM"/>
              </w:rPr>
              <w:t>պ</w:t>
            </w:r>
            <w:proofErr w:type="spellStart"/>
            <w:r w:rsidRPr="00C032F4">
              <w:rPr>
                <w:rFonts w:ascii="GHEA Grapalat" w:hAnsi="GHEA Grapalat" w:cs="Sylfaen"/>
                <w:sz w:val="20"/>
                <w:szCs w:val="20"/>
              </w:rPr>
              <w:t>այմանագրի</w:t>
            </w:r>
            <w:proofErr w:type="spellEnd"/>
            <w:r w:rsidRPr="00C032F4">
              <w:rPr>
                <w:rFonts w:ascii="GHEA Grapalat" w:hAnsi="GHEA Grapalat" w:cs="Sylfaen"/>
                <w:sz w:val="20"/>
                <w:szCs w:val="20"/>
              </w:rPr>
              <w:t xml:space="preserve"> </w:t>
            </w:r>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ծածկագիրը</w:t>
            </w:r>
            <w:proofErr w:type="spellEnd"/>
            <w:proofErr w:type="gramEnd"/>
            <w:r w:rsidRPr="00C032F4">
              <w:rPr>
                <w:rFonts w:ascii="GHEA Grapalat" w:hAnsi="GHEA Grapalat" w:cs="Arial"/>
                <w:sz w:val="20"/>
                <w:szCs w:val="20"/>
                <w:lang w:val="hy-AM"/>
              </w:rPr>
              <w:t xml:space="preserve"> որի հիման վրա կատարվում </w:t>
            </w:r>
            <w:proofErr w:type="gramStart"/>
            <w:r w:rsidRPr="00C032F4">
              <w:rPr>
                <w:rFonts w:ascii="GHEA Grapalat" w:hAnsi="GHEA Grapalat" w:cs="Arial"/>
                <w:sz w:val="20"/>
                <w:szCs w:val="20"/>
                <w:lang w:val="hy-AM"/>
              </w:rPr>
              <w:t>է  գանձումը</w:t>
            </w:r>
            <w:proofErr w:type="gramEnd"/>
            <w:r w:rsidRPr="00C032F4">
              <w:rPr>
                <w:rFonts w:ascii="GHEA Grapalat" w:hAnsi="GHEA Grapalat" w:cs="Arial"/>
                <w:sz w:val="20"/>
                <w:szCs w:val="20"/>
              </w:rPr>
              <w:t>)</w:t>
            </w:r>
            <w:r w:rsidRPr="00C032F4">
              <w:rPr>
                <w:rFonts w:ascii="GHEA Grapalat" w:hAnsi="GHEA Grapalat" w:cs="Sylfaen"/>
                <w:sz w:val="20"/>
                <w:szCs w:val="20"/>
              </w:rPr>
              <w:t>`</w:t>
            </w:r>
            <w:r w:rsidRPr="00C032F4">
              <w:rPr>
                <w:rFonts w:ascii="GHEA Grapalat" w:hAnsi="GHEA Grapalat" w:cs="GHEA Grapalat"/>
                <w:b/>
                <w:sz w:val="20"/>
                <w:szCs w:val="20"/>
                <w:u w:val="single"/>
                <w:lang w:val="pt-BR"/>
              </w:rPr>
              <w:t xml:space="preserve"> </w:t>
            </w:r>
            <w:r w:rsidR="00476C24">
              <w:rPr>
                <w:rFonts w:ascii="GHEA Grapalat" w:hAnsi="GHEA Grapalat" w:cs="GHEA Grapalat"/>
                <w:b/>
                <w:sz w:val="20"/>
                <w:szCs w:val="20"/>
                <w:u w:val="single"/>
                <w:lang w:val="pt-BR"/>
              </w:rPr>
              <w:t>ԵՔ-ԳՀԽԾՁԲ-</w:t>
            </w:r>
            <w:r w:rsidR="000003D2">
              <w:rPr>
                <w:rFonts w:ascii="GHEA Grapalat" w:hAnsi="GHEA Grapalat" w:cs="GHEA Grapalat"/>
                <w:b/>
                <w:sz w:val="20"/>
                <w:szCs w:val="20"/>
                <w:u w:val="single"/>
                <w:lang w:val="pt-BR"/>
              </w:rPr>
              <w:t>26/4</w:t>
            </w:r>
            <w:r w:rsidRPr="00C032F4">
              <w:rPr>
                <w:rFonts w:ascii="GHEA Grapalat" w:hAnsi="GHEA Grapalat" w:cs="GHEA Grapalat"/>
                <w:sz w:val="20"/>
                <w:szCs w:val="20"/>
                <w:u w:val="single"/>
                <w:lang w:val="pt-BR"/>
              </w:rPr>
              <w:t xml:space="preserve">                          </w:t>
            </w:r>
          </w:p>
        </w:tc>
      </w:tr>
      <w:tr w:rsidR="00531040" w:rsidRPr="00C032F4" w14:paraId="659EB1FE" w14:textId="77777777" w:rsidTr="00531040">
        <w:trPr>
          <w:trHeight w:val="70"/>
        </w:trPr>
        <w:tc>
          <w:tcPr>
            <w:tcW w:w="10980" w:type="dxa"/>
            <w:gridSpan w:val="2"/>
            <w:tcBorders>
              <w:top w:val="nil"/>
              <w:left w:val="single" w:sz="4" w:space="0" w:color="auto"/>
              <w:bottom w:val="single" w:sz="4" w:space="0" w:color="auto"/>
              <w:right w:val="single" w:sz="4" w:space="0" w:color="000000"/>
            </w:tcBorders>
            <w:noWrap/>
            <w:vAlign w:val="bottom"/>
          </w:tcPr>
          <w:p w14:paraId="4AC794A7" w14:textId="77777777" w:rsidR="00531040" w:rsidRPr="00C032F4" w:rsidRDefault="00531040" w:rsidP="00531040">
            <w:pPr>
              <w:rPr>
                <w:rFonts w:ascii="GHEA Grapalat" w:hAnsi="GHEA Grapalat" w:cs="Arial"/>
                <w:sz w:val="20"/>
                <w:szCs w:val="20"/>
                <w:lang w:val="hy-AM"/>
              </w:rPr>
            </w:pPr>
          </w:p>
        </w:tc>
      </w:tr>
      <w:tr w:rsidR="00531040" w:rsidRPr="00C032F4" w14:paraId="439A66A3"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1F499F" w14:textId="77777777" w:rsidR="00531040" w:rsidRPr="00C032F4" w:rsidRDefault="00531040" w:rsidP="00531040">
            <w:pPr>
              <w:rPr>
                <w:rFonts w:ascii="GHEA Grapalat" w:hAnsi="GHEA Grapalat" w:cs="Sylfaen"/>
                <w:sz w:val="20"/>
                <w:szCs w:val="20"/>
                <w:lang w:val="hy-AM"/>
              </w:rPr>
            </w:pPr>
            <w:r w:rsidRPr="00C032F4">
              <w:rPr>
                <w:rFonts w:ascii="GHEA Grapalat" w:hAnsi="GHEA Grapalat" w:cs="Sylfaen"/>
                <w:sz w:val="20"/>
                <w:szCs w:val="20"/>
                <w:lang w:val="hy-AM"/>
              </w:rPr>
              <w:t>19. Վճարման պայմանները՝                                &lt;ակցեպտավորված վճարում&gt;</w:t>
            </w:r>
          </w:p>
          <w:p w14:paraId="0F582544" w14:textId="77777777" w:rsidR="00531040" w:rsidRPr="00C032F4" w:rsidRDefault="00531040" w:rsidP="00531040">
            <w:pPr>
              <w:rPr>
                <w:rFonts w:ascii="GHEA Grapalat" w:hAnsi="GHEA Grapalat" w:cs="Sylfaen"/>
                <w:sz w:val="20"/>
                <w:szCs w:val="20"/>
                <w:lang w:val="ru-RU"/>
              </w:rPr>
            </w:pPr>
          </w:p>
        </w:tc>
      </w:tr>
      <w:tr w:rsidR="00531040" w:rsidRPr="00C032F4" w14:paraId="181BD4BF"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05941"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lang w:val="hy-AM"/>
              </w:rPr>
              <w:t xml:space="preserve">20. Առդիր էջերի քանակը՝    </w:t>
            </w:r>
            <w:r w:rsidRPr="00C032F4">
              <w:rPr>
                <w:rFonts w:ascii="GHEA Grapalat" w:hAnsi="GHEA Grapalat" w:cs="Arial"/>
                <w:sz w:val="20"/>
                <w:szCs w:val="20"/>
              </w:rPr>
              <w:t xml:space="preserve">--- </w:t>
            </w:r>
            <w:r w:rsidRPr="00C032F4">
              <w:rPr>
                <w:rFonts w:ascii="GHEA Grapalat" w:hAnsi="GHEA Grapalat" w:cs="Arial"/>
                <w:sz w:val="20"/>
                <w:szCs w:val="20"/>
                <w:lang w:val="hy-AM"/>
              </w:rPr>
              <w:t xml:space="preserve">    </w:t>
            </w:r>
            <w:proofErr w:type="spellStart"/>
            <w:r w:rsidRPr="00C032F4">
              <w:rPr>
                <w:rFonts w:ascii="GHEA Grapalat" w:hAnsi="GHEA Grapalat" w:cs="Sylfaen"/>
                <w:sz w:val="20"/>
                <w:szCs w:val="20"/>
              </w:rPr>
              <w:t>էջ</w:t>
            </w:r>
            <w:proofErr w:type="spellEnd"/>
          </w:p>
          <w:p w14:paraId="2C4CC484" w14:textId="77777777" w:rsidR="00531040" w:rsidRPr="00C032F4" w:rsidRDefault="00531040" w:rsidP="00531040">
            <w:pPr>
              <w:rPr>
                <w:rFonts w:ascii="GHEA Grapalat" w:hAnsi="GHEA Grapalat" w:cs="Sylfaen"/>
                <w:sz w:val="20"/>
                <w:szCs w:val="20"/>
                <w:lang w:val="hy-AM"/>
              </w:rPr>
            </w:pPr>
          </w:p>
        </w:tc>
      </w:tr>
      <w:tr w:rsidR="00531040" w:rsidRPr="00C032F4" w14:paraId="4DA22ADB"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7EBD603A" w14:textId="77777777" w:rsidR="00531040" w:rsidRPr="00C032F4" w:rsidRDefault="00531040" w:rsidP="00531040">
            <w:pPr>
              <w:rPr>
                <w:rFonts w:ascii="GHEA Grapalat" w:hAnsi="GHEA Grapalat" w:cs="Sylfaen"/>
                <w:sz w:val="20"/>
                <w:szCs w:val="20"/>
              </w:rPr>
            </w:pPr>
            <w:r w:rsidRPr="00C032F4">
              <w:rPr>
                <w:rFonts w:ascii="Courier New" w:hAnsi="Courier New" w:cs="Courier New"/>
                <w:sz w:val="20"/>
                <w:szCs w:val="20"/>
              </w:rPr>
              <w:t> </w:t>
            </w:r>
            <w:r w:rsidRPr="00C032F4">
              <w:rPr>
                <w:rFonts w:ascii="GHEA Grapalat" w:hAnsi="GHEA Grapalat" w:cs="Arial"/>
                <w:sz w:val="20"/>
                <w:szCs w:val="20"/>
                <w:lang w:val="hy-AM"/>
              </w:rPr>
              <w:t>22</w:t>
            </w:r>
            <w:r w:rsidRPr="00C032F4">
              <w:rPr>
                <w:rFonts w:ascii="GHEA Grapalat" w:hAnsi="GHEA Grapalat" w:cs="Arial"/>
                <w:sz w:val="20"/>
                <w:szCs w:val="20"/>
              </w:rPr>
              <w:t>.</w:t>
            </w:r>
            <w:r w:rsidRPr="00C032F4">
              <w:rPr>
                <w:rFonts w:ascii="GHEA Grapalat" w:hAnsi="GHEA Grapalat" w:cs="Sylfaen"/>
                <w:sz w:val="20"/>
                <w:szCs w:val="20"/>
              </w:rPr>
              <w:t xml:space="preserve">ա. </w:t>
            </w:r>
            <w:proofErr w:type="spellStart"/>
            <w:r w:rsidRPr="00C032F4">
              <w:rPr>
                <w:rFonts w:ascii="GHEA Grapalat" w:hAnsi="GHEA Grapalat" w:cs="Sylfaen"/>
                <w:sz w:val="20"/>
                <w:szCs w:val="20"/>
              </w:rPr>
              <w:t>Շահառուի</w:t>
            </w:r>
            <w:proofErr w:type="spellEnd"/>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ստորագրությունները</w:t>
            </w:r>
            <w:proofErr w:type="spellEnd"/>
          </w:p>
          <w:p w14:paraId="42217DCB" w14:textId="77777777" w:rsidR="00531040" w:rsidRPr="00C032F4" w:rsidRDefault="00531040" w:rsidP="00531040">
            <w:pPr>
              <w:rPr>
                <w:rFonts w:ascii="GHEA Grapalat" w:hAnsi="GHEA Grapalat" w:cs="Sylfaen"/>
                <w:sz w:val="20"/>
                <w:szCs w:val="20"/>
              </w:rPr>
            </w:pPr>
          </w:p>
          <w:p w14:paraId="19E39DCE" w14:textId="77777777" w:rsidR="00531040" w:rsidRPr="00C032F4" w:rsidRDefault="00531040" w:rsidP="00531040">
            <w:pPr>
              <w:jc w:val="right"/>
              <w:rPr>
                <w:rFonts w:ascii="GHEA Grapalat" w:hAnsi="GHEA Grapalat" w:cs="Tahoma"/>
                <w:color w:val="000000"/>
                <w:sz w:val="20"/>
                <w:szCs w:val="20"/>
              </w:rPr>
            </w:pPr>
            <w:r w:rsidRPr="00C032F4">
              <w:rPr>
                <w:rFonts w:ascii="GHEA Grapalat" w:hAnsi="GHEA Grapalat" w:cs="Tahoma"/>
                <w:color w:val="000000"/>
                <w:sz w:val="20"/>
                <w:szCs w:val="20"/>
              </w:rPr>
              <w:t>/____________________/</w:t>
            </w:r>
          </w:p>
          <w:p w14:paraId="4C299F22" w14:textId="77777777" w:rsidR="00531040" w:rsidRPr="00C032F4" w:rsidRDefault="00531040" w:rsidP="00531040">
            <w:pPr>
              <w:rPr>
                <w:rFonts w:ascii="GHEA Grapalat" w:hAnsi="GHEA Grapalat" w:cs="Tahoma"/>
                <w:color w:val="000000"/>
                <w:sz w:val="20"/>
                <w:szCs w:val="20"/>
              </w:rPr>
            </w:pPr>
          </w:p>
          <w:p w14:paraId="73CAB723" w14:textId="77777777" w:rsidR="00531040" w:rsidRPr="00C032F4" w:rsidRDefault="00531040" w:rsidP="00531040">
            <w:pPr>
              <w:rPr>
                <w:rFonts w:ascii="GHEA Grapalat" w:hAnsi="GHEA Grapalat" w:cs="Sylfaen"/>
                <w:sz w:val="20"/>
                <w:szCs w:val="20"/>
              </w:rPr>
            </w:pPr>
          </w:p>
          <w:p w14:paraId="42E0A71C" w14:textId="77777777" w:rsidR="00531040" w:rsidRPr="00C032F4" w:rsidRDefault="00531040" w:rsidP="00531040">
            <w:pPr>
              <w:jc w:val="right"/>
              <w:rPr>
                <w:rFonts w:ascii="GHEA Grapalat" w:hAnsi="GHEA Grapalat" w:cs="Sylfaen"/>
                <w:sz w:val="20"/>
                <w:szCs w:val="20"/>
              </w:rPr>
            </w:pPr>
            <w:r w:rsidRPr="00C032F4">
              <w:rPr>
                <w:rFonts w:ascii="GHEA Grapalat" w:hAnsi="GHEA Grapalat" w:cs="Tahoma"/>
                <w:color w:val="000000"/>
                <w:sz w:val="20"/>
                <w:szCs w:val="20"/>
              </w:rPr>
              <w:t>/____________________/</w:t>
            </w:r>
          </w:p>
          <w:p w14:paraId="3F77BE81" w14:textId="77777777" w:rsidR="00531040" w:rsidRPr="00C032F4" w:rsidRDefault="00531040" w:rsidP="00531040">
            <w:pPr>
              <w:rPr>
                <w:rFonts w:ascii="GHEA Grapalat" w:hAnsi="GHEA Grapalat" w:cs="Sylfaen"/>
                <w:sz w:val="20"/>
                <w:szCs w:val="20"/>
              </w:rPr>
            </w:pPr>
          </w:p>
          <w:p w14:paraId="6FD432D4"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lang w:val="hy-AM"/>
              </w:rPr>
              <w:t>22</w:t>
            </w:r>
            <w:r w:rsidRPr="00C032F4">
              <w:rPr>
                <w:rFonts w:ascii="GHEA Grapalat" w:hAnsi="GHEA Grapalat" w:cs="Sylfaen"/>
                <w:sz w:val="20"/>
                <w:szCs w:val="20"/>
              </w:rPr>
              <w:t>.բ.</w:t>
            </w:r>
          </w:p>
          <w:p w14:paraId="3AAED24C"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Կ.Տ.</w:t>
            </w:r>
          </w:p>
          <w:p w14:paraId="5FC67B02" w14:textId="77777777" w:rsidR="00531040" w:rsidRPr="00C032F4" w:rsidRDefault="00531040" w:rsidP="0053104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C69EDEA" w14:textId="77777777" w:rsidR="00531040" w:rsidRPr="00C032F4" w:rsidRDefault="00531040" w:rsidP="00531040">
            <w:pPr>
              <w:rPr>
                <w:rFonts w:ascii="GHEA Grapalat" w:hAnsi="GHEA Grapalat" w:cs="Sylfaen"/>
                <w:sz w:val="20"/>
                <w:szCs w:val="20"/>
              </w:rPr>
            </w:pPr>
            <w:r w:rsidRPr="00C032F4">
              <w:rPr>
                <w:rFonts w:ascii="GHEA Grapalat" w:hAnsi="GHEA Grapalat" w:cs="Arial"/>
                <w:sz w:val="20"/>
                <w:szCs w:val="20"/>
                <w:lang w:val="hy-AM"/>
              </w:rPr>
              <w:t>2</w:t>
            </w:r>
            <w:r w:rsidRPr="00C032F4">
              <w:rPr>
                <w:rFonts w:ascii="GHEA Grapalat" w:hAnsi="GHEA Grapalat" w:cs="Arial"/>
                <w:sz w:val="20"/>
                <w:szCs w:val="20"/>
              </w:rPr>
              <w:t>1.</w:t>
            </w:r>
            <w:r w:rsidRPr="00C032F4">
              <w:rPr>
                <w:rFonts w:ascii="GHEA Grapalat" w:hAnsi="GHEA Grapalat" w:cs="Sylfaen"/>
                <w:sz w:val="20"/>
                <w:szCs w:val="20"/>
              </w:rPr>
              <w:t xml:space="preserve">ա. </w:t>
            </w:r>
            <w:r w:rsidRPr="00C032F4">
              <w:rPr>
                <w:rFonts w:ascii="Courier New" w:hAnsi="Courier New" w:cs="Courier New"/>
                <w:sz w:val="20"/>
                <w:szCs w:val="20"/>
              </w:rPr>
              <w:t> </w:t>
            </w:r>
            <w:proofErr w:type="spellStart"/>
            <w:r w:rsidRPr="00C032F4">
              <w:rPr>
                <w:rFonts w:ascii="GHEA Grapalat" w:hAnsi="GHEA Grapalat" w:cs="Sylfaen"/>
                <w:sz w:val="20"/>
                <w:szCs w:val="20"/>
              </w:rPr>
              <w:t>Վճարողի</w:t>
            </w:r>
            <w:proofErr w:type="spellEnd"/>
            <w:r w:rsidRPr="00C032F4">
              <w:rPr>
                <w:rFonts w:ascii="GHEA Grapalat" w:hAnsi="GHEA Grapalat" w:cs="Sylfaen"/>
                <w:sz w:val="20"/>
                <w:szCs w:val="20"/>
              </w:rPr>
              <w:t xml:space="preserve"> ստորագրությունները`</w:t>
            </w:r>
          </w:p>
          <w:p w14:paraId="66D92351" w14:textId="77777777" w:rsidR="00531040" w:rsidRPr="00C032F4" w:rsidRDefault="00531040" w:rsidP="00531040">
            <w:pPr>
              <w:jc w:val="right"/>
              <w:rPr>
                <w:rFonts w:ascii="GHEA Grapalat" w:hAnsi="GHEA Grapalat" w:cs="Sylfaen"/>
                <w:sz w:val="20"/>
                <w:szCs w:val="20"/>
              </w:rPr>
            </w:pPr>
          </w:p>
          <w:p w14:paraId="332CB730" w14:textId="77777777" w:rsidR="00531040" w:rsidRPr="00C032F4" w:rsidRDefault="00531040" w:rsidP="00531040">
            <w:pPr>
              <w:rPr>
                <w:rFonts w:ascii="GHEA Grapalat" w:hAnsi="GHEA Grapalat" w:cs="Sylfaen"/>
                <w:sz w:val="20"/>
                <w:szCs w:val="20"/>
              </w:rPr>
            </w:pPr>
            <w:r w:rsidRPr="00C032F4">
              <w:rPr>
                <w:rFonts w:ascii="GHEA Grapalat" w:hAnsi="GHEA Grapalat" w:cs="Tahoma"/>
                <w:color w:val="000000"/>
                <w:sz w:val="20"/>
                <w:szCs w:val="20"/>
              </w:rPr>
              <w:t xml:space="preserve">                                               /____________________/</w:t>
            </w:r>
          </w:p>
          <w:p w14:paraId="557C8155" w14:textId="77777777" w:rsidR="00531040" w:rsidRPr="00C032F4" w:rsidRDefault="00531040" w:rsidP="00531040">
            <w:pPr>
              <w:jc w:val="right"/>
              <w:rPr>
                <w:rFonts w:ascii="GHEA Grapalat" w:hAnsi="GHEA Grapalat" w:cs="Tahoma"/>
                <w:color w:val="000000"/>
                <w:sz w:val="20"/>
                <w:szCs w:val="20"/>
              </w:rPr>
            </w:pPr>
          </w:p>
          <w:p w14:paraId="247A6C01" w14:textId="77777777" w:rsidR="00531040" w:rsidRPr="00C032F4" w:rsidRDefault="00531040" w:rsidP="00531040">
            <w:pPr>
              <w:jc w:val="right"/>
              <w:rPr>
                <w:rFonts w:ascii="GHEA Grapalat" w:hAnsi="GHEA Grapalat" w:cs="Tahoma"/>
                <w:color w:val="000000"/>
                <w:sz w:val="20"/>
                <w:szCs w:val="20"/>
              </w:rPr>
            </w:pPr>
          </w:p>
          <w:p w14:paraId="078E18D7" w14:textId="77777777" w:rsidR="00531040" w:rsidRPr="00C032F4" w:rsidRDefault="00531040" w:rsidP="00531040">
            <w:pPr>
              <w:jc w:val="right"/>
              <w:rPr>
                <w:rFonts w:ascii="GHEA Grapalat" w:hAnsi="GHEA Grapalat" w:cs="Sylfaen"/>
                <w:sz w:val="20"/>
                <w:szCs w:val="20"/>
              </w:rPr>
            </w:pPr>
            <w:r w:rsidRPr="00C032F4">
              <w:rPr>
                <w:rFonts w:ascii="GHEA Grapalat" w:hAnsi="GHEA Grapalat" w:cs="Tahoma"/>
                <w:color w:val="000000"/>
                <w:sz w:val="20"/>
                <w:szCs w:val="20"/>
              </w:rPr>
              <w:t>/____________________/</w:t>
            </w:r>
          </w:p>
          <w:p w14:paraId="715BA59A" w14:textId="77777777" w:rsidR="00531040" w:rsidRPr="00C032F4" w:rsidRDefault="00531040" w:rsidP="00531040">
            <w:pPr>
              <w:jc w:val="right"/>
              <w:rPr>
                <w:rFonts w:ascii="GHEA Grapalat" w:hAnsi="GHEA Grapalat" w:cs="Sylfaen"/>
                <w:sz w:val="20"/>
                <w:szCs w:val="20"/>
              </w:rPr>
            </w:pPr>
          </w:p>
          <w:p w14:paraId="63ECF94F" w14:textId="77777777" w:rsidR="00531040" w:rsidRPr="00C032F4" w:rsidRDefault="00531040" w:rsidP="00531040">
            <w:pPr>
              <w:jc w:val="right"/>
              <w:rPr>
                <w:rFonts w:ascii="GHEA Grapalat" w:hAnsi="GHEA Grapalat" w:cs="Sylfaen"/>
                <w:sz w:val="20"/>
                <w:szCs w:val="20"/>
              </w:rPr>
            </w:pPr>
            <w:r w:rsidRPr="00C032F4">
              <w:rPr>
                <w:rFonts w:ascii="GHEA Grapalat" w:hAnsi="GHEA Grapalat" w:cs="Sylfaen"/>
                <w:sz w:val="20"/>
                <w:szCs w:val="20"/>
                <w:lang w:val="hy-AM"/>
              </w:rPr>
              <w:t>2</w:t>
            </w:r>
            <w:r w:rsidRPr="00C032F4">
              <w:rPr>
                <w:rFonts w:ascii="GHEA Grapalat" w:hAnsi="GHEA Grapalat" w:cs="Sylfaen"/>
                <w:sz w:val="20"/>
                <w:szCs w:val="20"/>
              </w:rPr>
              <w:t>1.բ.                                                                    Կ.Տ.</w:t>
            </w:r>
          </w:p>
          <w:p w14:paraId="152528FD" w14:textId="77777777" w:rsidR="00531040" w:rsidRPr="00C032F4" w:rsidRDefault="00531040" w:rsidP="00531040">
            <w:pPr>
              <w:jc w:val="right"/>
              <w:rPr>
                <w:rFonts w:ascii="GHEA Grapalat" w:hAnsi="GHEA Grapalat" w:cs="Sylfaen"/>
                <w:sz w:val="20"/>
                <w:szCs w:val="20"/>
              </w:rPr>
            </w:pPr>
          </w:p>
        </w:tc>
      </w:tr>
      <w:tr w:rsidR="00531040" w:rsidRPr="00C032F4" w14:paraId="26C10BDF" w14:textId="77777777" w:rsidTr="00531040">
        <w:trPr>
          <w:trHeight w:val="2058"/>
        </w:trPr>
        <w:tc>
          <w:tcPr>
            <w:tcW w:w="5616" w:type="dxa"/>
            <w:tcBorders>
              <w:top w:val="single" w:sz="4" w:space="0" w:color="auto"/>
              <w:left w:val="single" w:sz="4" w:space="0" w:color="auto"/>
              <w:bottom w:val="nil"/>
              <w:right w:val="single" w:sz="4" w:space="0" w:color="auto"/>
            </w:tcBorders>
            <w:noWrap/>
            <w:vAlign w:val="bottom"/>
          </w:tcPr>
          <w:p w14:paraId="6152EF32" w14:textId="77777777" w:rsidR="00531040" w:rsidRPr="00C032F4" w:rsidRDefault="00531040" w:rsidP="00531040">
            <w:pPr>
              <w:rPr>
                <w:rFonts w:ascii="GHEA Grapalat" w:hAnsi="GHEA Grapalat" w:cs="Tahoma"/>
                <w:color w:val="000000"/>
                <w:sz w:val="20"/>
                <w:szCs w:val="20"/>
              </w:rPr>
            </w:pPr>
            <w:r w:rsidRPr="00C032F4">
              <w:rPr>
                <w:rFonts w:ascii="GHEA Grapalat" w:hAnsi="GHEA Grapalat" w:cs="Tahoma"/>
                <w:color w:val="000000"/>
                <w:sz w:val="20"/>
                <w:szCs w:val="20"/>
              </w:rPr>
              <w:t>2</w:t>
            </w:r>
            <w:r w:rsidRPr="00C032F4">
              <w:rPr>
                <w:rFonts w:ascii="GHEA Grapalat" w:hAnsi="GHEA Grapalat" w:cs="Tahoma"/>
                <w:color w:val="000000"/>
                <w:sz w:val="20"/>
                <w:szCs w:val="20"/>
                <w:lang w:val="hy-AM"/>
              </w:rPr>
              <w:t>4</w:t>
            </w:r>
            <w:r w:rsidRPr="00C032F4">
              <w:rPr>
                <w:rFonts w:ascii="GHEA Grapalat" w:hAnsi="GHEA Grapalat" w:cs="Tahoma"/>
                <w:color w:val="000000"/>
                <w:sz w:val="20"/>
                <w:szCs w:val="20"/>
              </w:rPr>
              <w:t xml:space="preserve">.ա.   </w:t>
            </w:r>
            <w:r w:rsidRPr="00C032F4">
              <w:rPr>
                <w:rFonts w:ascii="GHEA Grapalat" w:hAnsi="GHEA Grapalat" w:cs="Tahoma"/>
                <w:color w:val="000000"/>
                <w:sz w:val="20"/>
                <w:szCs w:val="20"/>
                <w:lang w:val="hy-AM"/>
              </w:rPr>
              <w:t xml:space="preserve">Շահառուին  սպասարկող ֆինանսական կազմակերպություն </w:t>
            </w:r>
          </w:p>
          <w:p w14:paraId="45AF309F" w14:textId="77777777" w:rsidR="00531040" w:rsidRPr="00C032F4" w:rsidRDefault="00531040" w:rsidP="00531040">
            <w:pPr>
              <w:rPr>
                <w:rFonts w:ascii="GHEA Grapalat" w:hAnsi="GHEA Grapalat" w:cs="Tahoma"/>
                <w:color w:val="000000"/>
                <w:sz w:val="20"/>
                <w:szCs w:val="20"/>
                <w:lang w:val="hy-AM"/>
              </w:rPr>
            </w:pPr>
            <w:r w:rsidRPr="00C032F4">
              <w:rPr>
                <w:rFonts w:ascii="GHEA Grapalat" w:hAnsi="GHEA Grapalat" w:cs="Tahoma"/>
                <w:color w:val="000000"/>
                <w:sz w:val="20"/>
                <w:szCs w:val="20"/>
              </w:rPr>
              <w:t xml:space="preserve">                             </w:t>
            </w:r>
            <w:r w:rsidRPr="00C032F4">
              <w:rPr>
                <w:rFonts w:ascii="GHEA Grapalat" w:hAnsi="GHEA Grapalat" w:cs="Tahoma"/>
                <w:color w:val="000000"/>
                <w:sz w:val="20"/>
                <w:szCs w:val="20"/>
                <w:lang w:val="hy-AM"/>
              </w:rPr>
              <w:t xml:space="preserve">                 </w:t>
            </w:r>
          </w:p>
          <w:p w14:paraId="6CE92D55" w14:textId="77777777" w:rsidR="00531040" w:rsidRPr="00C032F4" w:rsidRDefault="00531040" w:rsidP="00531040">
            <w:pPr>
              <w:rPr>
                <w:rFonts w:ascii="GHEA Grapalat" w:hAnsi="GHEA Grapalat" w:cs="Tahoma"/>
                <w:color w:val="000000"/>
                <w:sz w:val="20"/>
                <w:szCs w:val="20"/>
              </w:rPr>
            </w:pPr>
            <w:r w:rsidRPr="00C032F4">
              <w:rPr>
                <w:rFonts w:ascii="GHEA Grapalat" w:hAnsi="GHEA Grapalat" w:cs="Tahoma"/>
                <w:color w:val="000000"/>
                <w:sz w:val="20"/>
                <w:szCs w:val="20"/>
                <w:lang w:val="hy-AM"/>
              </w:rPr>
              <w:t xml:space="preserve">                                                 </w:t>
            </w:r>
            <w:r w:rsidRPr="00C032F4">
              <w:rPr>
                <w:rFonts w:ascii="GHEA Grapalat" w:hAnsi="GHEA Grapalat" w:cs="Tahoma"/>
                <w:color w:val="000000"/>
                <w:sz w:val="20"/>
                <w:szCs w:val="20"/>
              </w:rPr>
              <w:t xml:space="preserve">   /____________________/</w:t>
            </w:r>
          </w:p>
          <w:p w14:paraId="487D1375"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w:t>
            </w:r>
          </w:p>
          <w:p w14:paraId="016059D5"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ստորագրություն</w:t>
            </w:r>
            <w:proofErr w:type="spellEnd"/>
            <w:r w:rsidRPr="00C032F4">
              <w:rPr>
                <w:rFonts w:ascii="GHEA Grapalat" w:hAnsi="GHEA Grapalat" w:cs="Sylfaen"/>
                <w:sz w:val="20"/>
                <w:szCs w:val="20"/>
              </w:rPr>
              <w:t>/</w:t>
            </w:r>
          </w:p>
          <w:p w14:paraId="6862EA30" w14:textId="77777777" w:rsidR="00531040" w:rsidRPr="00C032F4" w:rsidRDefault="00531040" w:rsidP="00531040">
            <w:pPr>
              <w:rPr>
                <w:rFonts w:ascii="GHEA Grapalat" w:hAnsi="GHEA Grapalat" w:cs="Tahoma"/>
                <w:color w:val="000000"/>
                <w:sz w:val="20"/>
                <w:szCs w:val="20"/>
              </w:rPr>
            </w:pPr>
          </w:p>
          <w:p w14:paraId="35BF1AEA" w14:textId="77777777" w:rsidR="00531040" w:rsidRPr="00C032F4" w:rsidRDefault="00531040" w:rsidP="00531040">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7F786263" w14:textId="77777777" w:rsidR="00531040" w:rsidRPr="00C032F4" w:rsidRDefault="00531040" w:rsidP="00531040">
            <w:pPr>
              <w:rPr>
                <w:rFonts w:ascii="GHEA Grapalat" w:hAnsi="GHEA Grapalat" w:cs="Tahoma"/>
                <w:color w:val="000000"/>
                <w:sz w:val="20"/>
                <w:szCs w:val="20"/>
              </w:rPr>
            </w:pPr>
            <w:r w:rsidRPr="00C032F4">
              <w:rPr>
                <w:rFonts w:ascii="GHEA Grapalat" w:hAnsi="GHEA Grapalat" w:cs="Tahoma"/>
                <w:color w:val="000000"/>
                <w:sz w:val="20"/>
                <w:szCs w:val="20"/>
              </w:rPr>
              <w:t>2</w:t>
            </w:r>
            <w:r w:rsidRPr="00C032F4">
              <w:rPr>
                <w:rFonts w:ascii="GHEA Grapalat" w:hAnsi="GHEA Grapalat" w:cs="Tahoma"/>
                <w:color w:val="000000"/>
                <w:sz w:val="20"/>
                <w:szCs w:val="20"/>
                <w:lang w:val="hy-AM"/>
              </w:rPr>
              <w:t>3</w:t>
            </w:r>
            <w:r w:rsidRPr="00C032F4">
              <w:rPr>
                <w:rFonts w:ascii="GHEA Grapalat" w:hAnsi="GHEA Grapalat" w:cs="Tahoma"/>
                <w:color w:val="000000"/>
                <w:sz w:val="20"/>
                <w:szCs w:val="20"/>
              </w:rPr>
              <w:t xml:space="preserve">.ա.   </w:t>
            </w:r>
            <w:r w:rsidRPr="00C032F4">
              <w:rPr>
                <w:rFonts w:ascii="GHEA Grapalat" w:hAnsi="GHEA Grapalat" w:cs="Tahoma"/>
                <w:color w:val="000000"/>
                <w:sz w:val="20"/>
                <w:szCs w:val="20"/>
                <w:lang w:val="hy-AM"/>
              </w:rPr>
              <w:t xml:space="preserve">Վճարողին  սպասարկող ֆինանսական կազմակերպություն </w:t>
            </w:r>
          </w:p>
          <w:p w14:paraId="486378EF" w14:textId="77777777" w:rsidR="00531040" w:rsidRPr="00C032F4" w:rsidRDefault="00531040" w:rsidP="00531040">
            <w:pPr>
              <w:jc w:val="right"/>
              <w:rPr>
                <w:rFonts w:ascii="GHEA Grapalat" w:hAnsi="GHEA Grapalat" w:cs="Tahoma"/>
                <w:color w:val="000000"/>
                <w:sz w:val="20"/>
                <w:szCs w:val="20"/>
              </w:rPr>
            </w:pPr>
          </w:p>
          <w:p w14:paraId="2B23442A" w14:textId="77777777" w:rsidR="00531040" w:rsidRPr="00C032F4" w:rsidRDefault="00531040" w:rsidP="00531040">
            <w:pPr>
              <w:jc w:val="right"/>
              <w:rPr>
                <w:rFonts w:ascii="GHEA Grapalat" w:hAnsi="GHEA Grapalat" w:cs="Tahoma"/>
                <w:color w:val="000000"/>
                <w:sz w:val="20"/>
                <w:szCs w:val="20"/>
              </w:rPr>
            </w:pPr>
          </w:p>
          <w:p w14:paraId="02FAC2D9" w14:textId="77777777" w:rsidR="00531040" w:rsidRPr="00C032F4" w:rsidRDefault="00531040" w:rsidP="00531040">
            <w:pPr>
              <w:jc w:val="right"/>
              <w:rPr>
                <w:rFonts w:ascii="GHEA Grapalat" w:hAnsi="GHEA Grapalat" w:cs="Tahoma"/>
                <w:color w:val="000000"/>
                <w:sz w:val="20"/>
                <w:szCs w:val="20"/>
              </w:rPr>
            </w:pPr>
            <w:r w:rsidRPr="00C032F4">
              <w:rPr>
                <w:rFonts w:ascii="GHEA Grapalat" w:hAnsi="GHEA Grapalat" w:cs="Tahoma"/>
                <w:color w:val="000000"/>
                <w:sz w:val="20"/>
                <w:szCs w:val="20"/>
              </w:rPr>
              <w:t>/____________________/</w:t>
            </w:r>
          </w:p>
          <w:p w14:paraId="6911AC29" w14:textId="77777777" w:rsidR="00531040" w:rsidRPr="00C032F4" w:rsidRDefault="00531040" w:rsidP="00531040">
            <w:pPr>
              <w:jc w:val="center"/>
              <w:rPr>
                <w:rFonts w:ascii="GHEA Grapalat" w:hAnsi="GHEA Grapalat" w:cs="Sylfaen"/>
                <w:sz w:val="20"/>
                <w:szCs w:val="20"/>
              </w:rPr>
            </w:pPr>
            <w:r w:rsidRPr="00C032F4">
              <w:rPr>
                <w:rFonts w:ascii="GHEA Grapalat" w:hAnsi="GHEA Grapalat" w:cs="Tahoma"/>
                <w:color w:val="000000"/>
                <w:sz w:val="20"/>
                <w:szCs w:val="20"/>
              </w:rPr>
              <w:t xml:space="preserve">                                                   </w:t>
            </w:r>
            <w:r w:rsidRPr="00C032F4">
              <w:rPr>
                <w:rFonts w:ascii="GHEA Grapalat" w:hAnsi="GHEA Grapalat" w:cs="Sylfaen"/>
                <w:sz w:val="20"/>
                <w:szCs w:val="20"/>
              </w:rPr>
              <w:t>/</w:t>
            </w:r>
            <w:proofErr w:type="spellStart"/>
            <w:r w:rsidRPr="00C032F4">
              <w:rPr>
                <w:rFonts w:ascii="GHEA Grapalat" w:hAnsi="GHEA Grapalat" w:cs="Sylfaen"/>
                <w:sz w:val="20"/>
                <w:szCs w:val="20"/>
              </w:rPr>
              <w:t>ստորագրություն</w:t>
            </w:r>
            <w:proofErr w:type="spellEnd"/>
            <w:r w:rsidRPr="00C032F4">
              <w:rPr>
                <w:rFonts w:ascii="GHEA Grapalat" w:hAnsi="GHEA Grapalat" w:cs="Sylfaen"/>
                <w:sz w:val="20"/>
                <w:szCs w:val="20"/>
              </w:rPr>
              <w:t>/</w:t>
            </w:r>
          </w:p>
          <w:p w14:paraId="66069CFA" w14:textId="77777777" w:rsidR="00531040" w:rsidRPr="00C032F4" w:rsidRDefault="00531040" w:rsidP="00531040">
            <w:pPr>
              <w:jc w:val="right"/>
              <w:rPr>
                <w:rFonts w:ascii="GHEA Grapalat" w:hAnsi="GHEA Grapalat" w:cs="Arial"/>
                <w:sz w:val="20"/>
                <w:szCs w:val="20"/>
                <w:lang w:val="hy-AM"/>
              </w:rPr>
            </w:pPr>
          </w:p>
        </w:tc>
      </w:tr>
      <w:tr w:rsidR="00531040" w:rsidRPr="00C032F4" w14:paraId="6199A070"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56F136D0"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lastRenderedPageBreak/>
              <w:t>24.բ.                                                       Կ.Տ.</w:t>
            </w:r>
          </w:p>
          <w:p w14:paraId="7ED0AA5E" w14:textId="77777777" w:rsidR="00531040" w:rsidRPr="00C032F4" w:rsidRDefault="00531040" w:rsidP="00531040">
            <w:pPr>
              <w:rPr>
                <w:rFonts w:ascii="GHEA Grapalat" w:hAnsi="GHEA Grapalat" w:cs="Sylfaen"/>
                <w:sz w:val="20"/>
                <w:szCs w:val="20"/>
              </w:rPr>
            </w:pPr>
          </w:p>
          <w:p w14:paraId="2624CC10" w14:textId="77777777" w:rsidR="00531040" w:rsidRPr="00C032F4" w:rsidRDefault="00531040" w:rsidP="00531040">
            <w:pPr>
              <w:rPr>
                <w:rFonts w:ascii="GHEA Grapalat" w:hAnsi="GHEA Grapalat" w:cs="Sylfaen"/>
                <w:sz w:val="20"/>
                <w:szCs w:val="20"/>
              </w:rPr>
            </w:pPr>
          </w:p>
          <w:p w14:paraId="6CB55BA6" w14:textId="77777777" w:rsidR="00531040" w:rsidRPr="00C032F4" w:rsidRDefault="00531040" w:rsidP="00531040">
            <w:pPr>
              <w:rPr>
                <w:rFonts w:ascii="GHEA Grapalat" w:hAnsi="GHEA Grapalat" w:cs="Sylfaen"/>
                <w:sz w:val="20"/>
                <w:szCs w:val="20"/>
              </w:rPr>
            </w:pPr>
            <w:r w:rsidRPr="00C032F4">
              <w:rPr>
                <w:rFonts w:ascii="GHEA Grapalat" w:hAnsi="GHEA Grapalat" w:cs="Tahoma"/>
                <w:color w:val="000000"/>
                <w:sz w:val="20"/>
                <w:szCs w:val="20"/>
              </w:rPr>
              <w:t xml:space="preserve"> </w:t>
            </w:r>
            <w:r w:rsidRPr="00C032F4">
              <w:rPr>
                <w:rFonts w:ascii="GHEA Grapalat" w:hAnsi="GHEA Grapalat" w:cs="Sylfaen"/>
                <w:sz w:val="20"/>
                <w:szCs w:val="20"/>
              </w:rPr>
              <w:t>2</w:t>
            </w:r>
            <w:r w:rsidRPr="00C032F4">
              <w:rPr>
                <w:rFonts w:ascii="GHEA Grapalat" w:hAnsi="GHEA Grapalat" w:cs="Sylfaen"/>
                <w:sz w:val="20"/>
                <w:szCs w:val="20"/>
                <w:lang w:val="hy-AM"/>
              </w:rPr>
              <w:t>4</w:t>
            </w:r>
            <w:r w:rsidRPr="00C032F4">
              <w:rPr>
                <w:rFonts w:ascii="GHEA Grapalat" w:hAnsi="GHEA Grapalat" w:cs="Sylfaen"/>
                <w:sz w:val="20"/>
                <w:szCs w:val="20"/>
              </w:rPr>
              <w:t>.</w:t>
            </w:r>
            <w:r w:rsidRPr="00C032F4">
              <w:rPr>
                <w:rFonts w:ascii="GHEA Grapalat" w:hAnsi="GHEA Grapalat" w:cs="Sylfaen"/>
                <w:sz w:val="20"/>
                <w:szCs w:val="20"/>
                <w:lang w:val="hy-AM"/>
              </w:rPr>
              <w:t>գ</w:t>
            </w:r>
            <w:r w:rsidRPr="00C032F4">
              <w:rPr>
                <w:rFonts w:ascii="GHEA Grapalat" w:hAnsi="GHEA Grapalat" w:cs="Tahoma"/>
                <w:color w:val="000000"/>
                <w:sz w:val="20"/>
                <w:szCs w:val="20"/>
              </w:rPr>
              <w:t xml:space="preserve">                                                 "___" </w:t>
            </w:r>
            <w:r w:rsidRPr="00C032F4">
              <w:rPr>
                <w:rFonts w:ascii="GHEA Grapalat" w:hAnsi="GHEA Grapalat" w:cs="Sylfaen"/>
                <w:color w:val="000000"/>
                <w:sz w:val="20"/>
                <w:szCs w:val="20"/>
              </w:rPr>
              <w:t xml:space="preserve">___ </w:t>
            </w:r>
            <w:r w:rsidRPr="00C032F4">
              <w:rPr>
                <w:rFonts w:ascii="GHEA Grapalat" w:hAnsi="GHEA Grapalat" w:cs="Tahoma"/>
                <w:color w:val="000000"/>
                <w:sz w:val="20"/>
                <w:szCs w:val="20"/>
              </w:rPr>
              <w:t xml:space="preserve">20___ </w:t>
            </w:r>
            <w:r w:rsidRPr="00C032F4">
              <w:rPr>
                <w:rFonts w:ascii="GHEA Grapalat" w:hAnsi="GHEA Grapalat" w:cs="Sylfaen"/>
                <w:color w:val="000000"/>
                <w:sz w:val="20"/>
                <w:szCs w:val="20"/>
              </w:rPr>
              <w:t>թ.</w:t>
            </w:r>
            <w:r w:rsidRPr="00C032F4">
              <w:rPr>
                <w:rFonts w:ascii="GHEA Grapalat" w:hAnsi="GHEA Grapalat" w:cs="Sylfaen"/>
                <w:sz w:val="20"/>
                <w:szCs w:val="20"/>
              </w:rPr>
              <w:t xml:space="preserve"> </w:t>
            </w:r>
          </w:p>
          <w:p w14:paraId="0489E758" w14:textId="77777777" w:rsidR="00531040" w:rsidRPr="00C032F4" w:rsidRDefault="00531040" w:rsidP="00531040">
            <w:pPr>
              <w:rPr>
                <w:rFonts w:ascii="GHEA Grapalat" w:hAnsi="GHEA Grapalat" w:cs="Sylfaen"/>
                <w:sz w:val="20"/>
                <w:szCs w:val="20"/>
              </w:rPr>
            </w:pPr>
          </w:p>
          <w:p w14:paraId="397CCE25"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w:t>
            </w:r>
          </w:p>
          <w:p w14:paraId="03FD3D9B" w14:textId="77777777" w:rsidR="00531040" w:rsidRPr="00C032F4" w:rsidRDefault="00531040" w:rsidP="0053104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3126D2"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23.բ.                                                                 Կ.Տ.    </w:t>
            </w:r>
          </w:p>
          <w:p w14:paraId="69AB1303" w14:textId="77777777" w:rsidR="00531040" w:rsidRPr="00C032F4" w:rsidRDefault="00531040" w:rsidP="00531040">
            <w:pPr>
              <w:rPr>
                <w:rFonts w:ascii="GHEA Grapalat" w:hAnsi="GHEA Grapalat" w:cs="Sylfaen"/>
                <w:sz w:val="20"/>
                <w:szCs w:val="20"/>
              </w:rPr>
            </w:pPr>
          </w:p>
          <w:p w14:paraId="63055A4A"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w:t>
            </w:r>
          </w:p>
          <w:p w14:paraId="5F65C0EB" w14:textId="77777777" w:rsidR="00531040" w:rsidRPr="00C032F4" w:rsidRDefault="00531040" w:rsidP="00531040">
            <w:pPr>
              <w:rPr>
                <w:rFonts w:ascii="GHEA Grapalat" w:hAnsi="GHEA Grapalat" w:cs="Sylfaen"/>
                <w:color w:val="000000"/>
                <w:sz w:val="20"/>
                <w:szCs w:val="20"/>
              </w:rPr>
            </w:pPr>
            <w:r w:rsidRPr="00C032F4">
              <w:rPr>
                <w:rFonts w:ascii="GHEA Grapalat" w:hAnsi="GHEA Grapalat" w:cs="Sylfaen"/>
                <w:sz w:val="20"/>
                <w:szCs w:val="20"/>
              </w:rPr>
              <w:t>23.</w:t>
            </w:r>
            <w:proofErr w:type="gramStart"/>
            <w:r w:rsidRPr="00C032F4">
              <w:rPr>
                <w:rFonts w:ascii="GHEA Grapalat" w:hAnsi="GHEA Grapalat" w:cs="Sylfaen"/>
                <w:sz w:val="20"/>
                <w:szCs w:val="20"/>
                <w:lang w:val="hy-AM"/>
              </w:rPr>
              <w:t>գ</w:t>
            </w:r>
            <w:r w:rsidRPr="00C032F4">
              <w:rPr>
                <w:rFonts w:ascii="GHEA Grapalat" w:hAnsi="GHEA Grapalat" w:cs="Sylfaen"/>
                <w:sz w:val="20"/>
                <w:szCs w:val="20"/>
              </w:rPr>
              <w:t>.</w:t>
            </w:r>
            <w:proofErr w:type="spellStart"/>
            <w:r w:rsidRPr="00C032F4">
              <w:rPr>
                <w:rFonts w:ascii="GHEA Grapalat" w:hAnsi="GHEA Grapalat" w:cs="Sylfaen"/>
                <w:sz w:val="20"/>
                <w:szCs w:val="20"/>
              </w:rPr>
              <w:t>Կատարման</w:t>
            </w:r>
            <w:proofErr w:type="spellEnd"/>
            <w:proofErr w:type="gramEnd"/>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ամսաթիվը</w:t>
            </w:r>
            <w:proofErr w:type="spellEnd"/>
            <w:r w:rsidRPr="00C032F4">
              <w:rPr>
                <w:rFonts w:ascii="GHEA Grapalat" w:hAnsi="GHEA Grapalat" w:cs="Sylfaen"/>
                <w:sz w:val="20"/>
                <w:szCs w:val="20"/>
              </w:rPr>
              <w:t xml:space="preserve">`           </w:t>
            </w:r>
            <w:r w:rsidRPr="00C032F4">
              <w:rPr>
                <w:rFonts w:ascii="GHEA Grapalat" w:hAnsi="GHEA Grapalat" w:cs="Tahoma"/>
                <w:color w:val="000000"/>
                <w:sz w:val="20"/>
                <w:szCs w:val="20"/>
              </w:rPr>
              <w:t xml:space="preserve">"___" </w:t>
            </w:r>
            <w:r w:rsidRPr="00C032F4">
              <w:rPr>
                <w:rFonts w:ascii="GHEA Grapalat" w:hAnsi="GHEA Grapalat" w:cs="Sylfaen"/>
                <w:color w:val="000000"/>
                <w:sz w:val="20"/>
                <w:szCs w:val="20"/>
              </w:rPr>
              <w:t xml:space="preserve">___ </w:t>
            </w:r>
            <w:r w:rsidRPr="00C032F4">
              <w:rPr>
                <w:rFonts w:ascii="GHEA Grapalat" w:hAnsi="GHEA Grapalat" w:cs="Tahoma"/>
                <w:color w:val="000000"/>
                <w:sz w:val="20"/>
                <w:szCs w:val="20"/>
              </w:rPr>
              <w:t>20___</w:t>
            </w:r>
            <w:r w:rsidRPr="00C032F4">
              <w:rPr>
                <w:rFonts w:ascii="GHEA Grapalat" w:hAnsi="GHEA Grapalat" w:cs="Sylfaen"/>
                <w:color w:val="000000"/>
                <w:sz w:val="20"/>
                <w:szCs w:val="20"/>
              </w:rPr>
              <w:t>թ.</w:t>
            </w:r>
          </w:p>
          <w:p w14:paraId="5DA6D0C2" w14:textId="77777777" w:rsidR="00531040" w:rsidRPr="00C032F4" w:rsidRDefault="00531040" w:rsidP="00531040">
            <w:pPr>
              <w:rPr>
                <w:rFonts w:ascii="GHEA Grapalat" w:hAnsi="GHEA Grapalat" w:cs="Sylfaen"/>
                <w:color w:val="000000"/>
                <w:sz w:val="20"/>
                <w:szCs w:val="20"/>
              </w:rPr>
            </w:pPr>
          </w:p>
          <w:p w14:paraId="63A39710" w14:textId="77777777" w:rsidR="00531040" w:rsidRPr="00C032F4" w:rsidRDefault="00531040" w:rsidP="00531040">
            <w:pPr>
              <w:rPr>
                <w:rFonts w:ascii="GHEA Grapalat" w:hAnsi="GHEA Grapalat" w:cs="Sylfaen"/>
                <w:sz w:val="20"/>
                <w:szCs w:val="20"/>
              </w:rPr>
            </w:pPr>
          </w:p>
          <w:p w14:paraId="15E732EE" w14:textId="77777777" w:rsidR="00531040" w:rsidRPr="00C032F4" w:rsidRDefault="00531040" w:rsidP="00531040">
            <w:pPr>
              <w:jc w:val="right"/>
              <w:rPr>
                <w:rFonts w:ascii="GHEA Grapalat" w:hAnsi="GHEA Grapalat" w:cs="Arial"/>
                <w:sz w:val="20"/>
                <w:szCs w:val="20"/>
              </w:rPr>
            </w:pPr>
          </w:p>
        </w:tc>
      </w:tr>
    </w:tbl>
    <w:p w14:paraId="5DACC991"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BDBA8F"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1AAD598"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D0F34D"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128499"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75C132"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C032F4">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5815CF4" w14:textId="77777777" w:rsidR="00531040" w:rsidRPr="00C032F4" w:rsidRDefault="00531040" w:rsidP="00531040">
      <w:pPr>
        <w:jc w:val="center"/>
        <w:rPr>
          <w:rFonts w:ascii="GHEA Grapalat" w:hAnsi="GHEA Grapalat"/>
          <w:b/>
          <w:sz w:val="22"/>
          <w:szCs w:val="22"/>
          <w:lang w:val="nl-NL"/>
        </w:rPr>
      </w:pPr>
      <w:r w:rsidRPr="00C032F4">
        <w:rPr>
          <w:rFonts w:ascii="GHEA Grapalat" w:hAnsi="GHEA Grapalat"/>
          <w:b/>
          <w:lang w:val="hy-AM"/>
        </w:rPr>
        <w:br w:type="page"/>
      </w:r>
      <w:r w:rsidRPr="00C032F4">
        <w:rPr>
          <w:rFonts w:ascii="GHEA Grapalat" w:hAnsi="GHEA Grapalat"/>
          <w:b/>
          <w:sz w:val="22"/>
          <w:szCs w:val="22"/>
          <w:lang w:val="hy-AM"/>
        </w:rPr>
        <w:lastRenderedPageBreak/>
        <w:t>Վճարման</w:t>
      </w:r>
      <w:r w:rsidRPr="00C032F4">
        <w:rPr>
          <w:rFonts w:ascii="GHEA Grapalat" w:hAnsi="GHEA Grapalat"/>
          <w:b/>
          <w:sz w:val="22"/>
          <w:szCs w:val="22"/>
          <w:lang w:val="nl-NL"/>
        </w:rPr>
        <w:t xml:space="preserve"> </w:t>
      </w:r>
      <w:r w:rsidRPr="00C032F4">
        <w:rPr>
          <w:rFonts w:ascii="GHEA Grapalat" w:hAnsi="GHEA Grapalat"/>
          <w:b/>
          <w:sz w:val="22"/>
          <w:szCs w:val="22"/>
          <w:lang w:val="hy-AM"/>
        </w:rPr>
        <w:t>պահանջագրի</w:t>
      </w:r>
      <w:r w:rsidRPr="00C032F4">
        <w:rPr>
          <w:rFonts w:ascii="GHEA Grapalat" w:hAnsi="GHEA Grapalat"/>
          <w:b/>
          <w:sz w:val="22"/>
          <w:szCs w:val="22"/>
          <w:lang w:val="nl-NL"/>
        </w:rPr>
        <w:t xml:space="preserve"> </w:t>
      </w:r>
      <w:r w:rsidRPr="00C032F4">
        <w:rPr>
          <w:rFonts w:ascii="GHEA Grapalat" w:hAnsi="GHEA Grapalat"/>
          <w:b/>
          <w:sz w:val="22"/>
          <w:szCs w:val="22"/>
          <w:lang w:val="hy-AM"/>
        </w:rPr>
        <w:t>պարտադիր</w:t>
      </w:r>
      <w:r w:rsidRPr="00C032F4">
        <w:rPr>
          <w:rFonts w:ascii="GHEA Grapalat" w:hAnsi="GHEA Grapalat"/>
          <w:b/>
          <w:sz w:val="22"/>
          <w:szCs w:val="22"/>
          <w:lang w:val="nl-NL"/>
        </w:rPr>
        <w:t xml:space="preserve"> </w:t>
      </w:r>
      <w:r w:rsidRPr="00C032F4">
        <w:rPr>
          <w:rFonts w:ascii="GHEA Grapalat" w:hAnsi="GHEA Grapalat"/>
          <w:b/>
          <w:sz w:val="22"/>
          <w:szCs w:val="22"/>
          <w:lang w:val="hy-AM"/>
        </w:rPr>
        <w:t>վավերապայմանները</w:t>
      </w:r>
      <w:r w:rsidRPr="00C032F4">
        <w:rPr>
          <w:rFonts w:ascii="GHEA Grapalat" w:hAnsi="GHEA Grapalat"/>
          <w:b/>
          <w:sz w:val="22"/>
          <w:szCs w:val="22"/>
          <w:lang w:val="nl-NL"/>
        </w:rPr>
        <w:t xml:space="preserve"> </w:t>
      </w:r>
      <w:r w:rsidRPr="00C032F4">
        <w:rPr>
          <w:rFonts w:ascii="GHEA Grapalat" w:hAnsi="GHEA Grapalat"/>
          <w:b/>
          <w:sz w:val="22"/>
          <w:szCs w:val="22"/>
          <w:lang w:val="hy-AM"/>
        </w:rPr>
        <w:t>և</w:t>
      </w:r>
      <w:r w:rsidRPr="00C032F4">
        <w:rPr>
          <w:rFonts w:ascii="GHEA Grapalat" w:hAnsi="GHEA Grapalat"/>
          <w:b/>
          <w:sz w:val="22"/>
          <w:szCs w:val="22"/>
          <w:lang w:val="nl-NL"/>
        </w:rPr>
        <w:t xml:space="preserve"> </w:t>
      </w:r>
      <w:r w:rsidRPr="00C032F4">
        <w:rPr>
          <w:rFonts w:ascii="GHEA Grapalat" w:hAnsi="GHEA Grapalat"/>
          <w:b/>
          <w:sz w:val="22"/>
          <w:szCs w:val="22"/>
          <w:lang w:val="hy-AM"/>
        </w:rPr>
        <w:t>լրացման</w:t>
      </w:r>
      <w:r w:rsidRPr="00C032F4">
        <w:rPr>
          <w:rFonts w:ascii="GHEA Grapalat" w:hAnsi="GHEA Grapalat"/>
          <w:b/>
          <w:sz w:val="22"/>
          <w:szCs w:val="22"/>
          <w:lang w:val="nl-NL"/>
        </w:rPr>
        <w:t xml:space="preserve"> </w:t>
      </w:r>
      <w:r w:rsidRPr="00C032F4">
        <w:rPr>
          <w:rFonts w:ascii="GHEA Grapalat" w:hAnsi="GHEA Grapalat"/>
          <w:b/>
          <w:sz w:val="22"/>
          <w:szCs w:val="22"/>
          <w:lang w:val="hy-AM"/>
        </w:rPr>
        <w:t>ուղեցույցը</w:t>
      </w:r>
    </w:p>
    <w:p w14:paraId="4ED7C28C" w14:textId="77777777" w:rsidR="00531040" w:rsidRPr="00C032F4" w:rsidRDefault="00531040" w:rsidP="00531040">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531040" w:rsidRPr="00C032F4" w14:paraId="279C9F9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64F60C2" w14:textId="77777777" w:rsidR="00531040" w:rsidRPr="00C032F4" w:rsidRDefault="00531040" w:rsidP="00531040">
            <w:pPr>
              <w:jc w:val="both"/>
              <w:rPr>
                <w:rFonts w:ascii="GHEA Grapalat" w:hAnsi="GHEA Grapalat"/>
                <w:sz w:val="20"/>
                <w:szCs w:val="20"/>
              </w:rPr>
            </w:pPr>
            <w:r w:rsidRPr="00C032F4">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6E3FBB87"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&lt;&lt;</w:t>
            </w:r>
            <w:proofErr w:type="spellStart"/>
            <w:r w:rsidRPr="00C032F4">
              <w:rPr>
                <w:rFonts w:ascii="GHEA Grapalat" w:hAnsi="GHEA Grapalat"/>
                <w:b/>
                <w:sz w:val="20"/>
                <w:szCs w:val="20"/>
              </w:rPr>
              <w:t>Վճարման</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պահանջագիր</w:t>
            </w:r>
            <w:proofErr w:type="spellEnd"/>
            <w:r w:rsidRPr="00C032F4">
              <w:rPr>
                <w:rFonts w:ascii="GHEA Grapalat" w:hAnsi="GHEA Grapalat"/>
                <w:b/>
                <w:sz w:val="20"/>
                <w:szCs w:val="20"/>
              </w:rPr>
              <w:t xml:space="preserve">&gt;&gt; </w:t>
            </w:r>
            <w:proofErr w:type="spellStart"/>
            <w:r w:rsidRPr="00C032F4">
              <w:rPr>
                <w:rFonts w:ascii="GHEA Grapalat" w:hAnsi="GHEA Grapalat"/>
                <w:b/>
                <w:sz w:val="20"/>
                <w:szCs w:val="20"/>
              </w:rPr>
              <w:t>փաստաթղթի</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E0A2E12" w14:textId="77777777" w:rsidR="00531040" w:rsidRPr="00C032F4" w:rsidRDefault="00531040" w:rsidP="00531040">
            <w:pPr>
              <w:jc w:val="center"/>
              <w:rPr>
                <w:rFonts w:ascii="GHEA Grapalat" w:hAnsi="GHEA Grapalat"/>
                <w:b/>
                <w:sz w:val="20"/>
                <w:szCs w:val="20"/>
              </w:rPr>
            </w:pPr>
            <w:proofErr w:type="spellStart"/>
            <w:r w:rsidRPr="00C032F4">
              <w:rPr>
                <w:rFonts w:ascii="GHEA Grapalat" w:hAnsi="GHEA Grapalat"/>
                <w:b/>
                <w:sz w:val="20"/>
                <w:szCs w:val="20"/>
              </w:rPr>
              <w:t>Նշված</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դաշտի</w:t>
            </w:r>
            <w:proofErr w:type="spellEnd"/>
            <w:r w:rsidRPr="00C032F4">
              <w:rPr>
                <w:rFonts w:ascii="GHEA Grapalat" w:hAnsi="GHEA Grapalat"/>
                <w:b/>
                <w:sz w:val="20"/>
                <w:szCs w:val="20"/>
              </w:rPr>
              <w:t>/</w:t>
            </w:r>
          </w:p>
          <w:p w14:paraId="07961E1E" w14:textId="77777777" w:rsidR="00531040" w:rsidRPr="00C032F4" w:rsidRDefault="00531040" w:rsidP="00531040">
            <w:pPr>
              <w:jc w:val="center"/>
              <w:rPr>
                <w:rFonts w:ascii="GHEA Grapalat" w:hAnsi="GHEA Grapalat"/>
                <w:b/>
                <w:sz w:val="20"/>
                <w:szCs w:val="20"/>
              </w:rPr>
            </w:pPr>
            <w:proofErr w:type="spellStart"/>
            <w:r w:rsidRPr="00C032F4">
              <w:rPr>
                <w:rFonts w:ascii="GHEA Grapalat" w:hAnsi="GHEA Grapalat"/>
                <w:b/>
                <w:sz w:val="20"/>
                <w:szCs w:val="20"/>
              </w:rPr>
              <w:t>վավերապայմանի</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առկայությունը</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0E1381" w14:textId="77777777" w:rsidR="00531040" w:rsidRPr="00C032F4" w:rsidRDefault="00531040" w:rsidP="00531040">
            <w:pPr>
              <w:jc w:val="center"/>
              <w:rPr>
                <w:rFonts w:ascii="GHEA Grapalat" w:hAnsi="GHEA Grapalat"/>
                <w:b/>
                <w:sz w:val="20"/>
                <w:szCs w:val="20"/>
                <w:lang w:val="hy-AM"/>
              </w:rPr>
            </w:pPr>
            <w:proofErr w:type="spellStart"/>
            <w:r w:rsidRPr="00C032F4">
              <w:rPr>
                <w:rFonts w:ascii="GHEA Grapalat" w:hAnsi="GHEA Grapalat"/>
                <w:b/>
                <w:sz w:val="20"/>
                <w:szCs w:val="20"/>
              </w:rPr>
              <w:t>Վավերապայմանի</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լրացման</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պահանջը</w:t>
            </w:r>
            <w:proofErr w:type="spellEnd"/>
            <w:r w:rsidRPr="00C032F4">
              <w:rPr>
                <w:rFonts w:ascii="GHEA Grapalat" w:hAnsi="GHEA Grapalat"/>
                <w:b/>
                <w:sz w:val="20"/>
                <w:szCs w:val="20"/>
                <w:lang w:val="hy-AM"/>
              </w:rPr>
              <w:t xml:space="preserve"> </w:t>
            </w:r>
          </w:p>
          <w:p w14:paraId="280F14F4"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w:t>
            </w:r>
            <w:r w:rsidRPr="00C032F4">
              <w:rPr>
                <w:rFonts w:ascii="GHEA Grapalat" w:hAnsi="GHEA Grapalat"/>
                <w:b/>
                <w:sz w:val="20"/>
                <w:szCs w:val="20"/>
                <w:lang w:val="hy-AM"/>
              </w:rPr>
              <w:t>գնումների գործընթացի հետ կապված</w:t>
            </w:r>
            <w:r w:rsidRPr="00C032F4">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5A3AD5B" w14:textId="77777777" w:rsidR="00531040" w:rsidRPr="00C032F4" w:rsidRDefault="00531040" w:rsidP="00531040">
            <w:pPr>
              <w:ind w:left="-588" w:firstLine="588"/>
              <w:jc w:val="center"/>
              <w:rPr>
                <w:rFonts w:ascii="GHEA Grapalat" w:hAnsi="GHEA Grapalat"/>
                <w:b/>
                <w:sz w:val="20"/>
                <w:szCs w:val="20"/>
              </w:rPr>
            </w:pPr>
            <w:proofErr w:type="spellStart"/>
            <w:r w:rsidRPr="00C032F4">
              <w:rPr>
                <w:rFonts w:ascii="GHEA Grapalat" w:hAnsi="GHEA Grapalat"/>
                <w:b/>
                <w:sz w:val="20"/>
                <w:szCs w:val="20"/>
              </w:rPr>
              <w:t>Վավերապայմանը</w:t>
            </w:r>
            <w:proofErr w:type="spellEnd"/>
          </w:p>
          <w:p w14:paraId="533E584B" w14:textId="77777777" w:rsidR="00531040" w:rsidRPr="00C032F4" w:rsidRDefault="00531040" w:rsidP="00531040">
            <w:pPr>
              <w:ind w:left="-588" w:firstLine="588"/>
              <w:jc w:val="center"/>
              <w:rPr>
                <w:rFonts w:ascii="GHEA Grapalat" w:hAnsi="GHEA Grapalat"/>
                <w:b/>
                <w:sz w:val="20"/>
                <w:szCs w:val="20"/>
              </w:rPr>
            </w:pPr>
            <w:proofErr w:type="spellStart"/>
            <w:r w:rsidRPr="00C032F4">
              <w:rPr>
                <w:rFonts w:ascii="GHEA Grapalat" w:hAnsi="GHEA Grapalat"/>
                <w:b/>
                <w:sz w:val="20"/>
                <w:szCs w:val="20"/>
              </w:rPr>
              <w:t>լրացնող</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կողմը</w:t>
            </w:r>
            <w:proofErr w:type="spellEnd"/>
            <w:r w:rsidRPr="00C032F4">
              <w:rPr>
                <w:rFonts w:ascii="GHEA Grapalat" w:hAnsi="GHEA Grapalat"/>
                <w:b/>
                <w:sz w:val="20"/>
                <w:szCs w:val="20"/>
              </w:rPr>
              <w:t xml:space="preserve">` </w:t>
            </w:r>
          </w:p>
          <w:p w14:paraId="19CE2617" w14:textId="77777777" w:rsidR="00531040" w:rsidRPr="00C032F4" w:rsidRDefault="00531040" w:rsidP="00531040">
            <w:pPr>
              <w:ind w:left="-588" w:firstLine="588"/>
              <w:jc w:val="center"/>
              <w:rPr>
                <w:rFonts w:ascii="GHEA Grapalat" w:hAnsi="GHEA Grapalat"/>
                <w:b/>
                <w:sz w:val="20"/>
                <w:szCs w:val="20"/>
              </w:rPr>
            </w:pPr>
            <w:proofErr w:type="spellStart"/>
            <w:r w:rsidRPr="00C032F4">
              <w:rPr>
                <w:rFonts w:ascii="GHEA Grapalat" w:hAnsi="GHEA Grapalat"/>
                <w:b/>
                <w:sz w:val="20"/>
                <w:szCs w:val="20"/>
              </w:rPr>
              <w:t>շահառուն</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կամ</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վճարողը</w:t>
            </w:r>
            <w:proofErr w:type="spellEnd"/>
          </w:p>
          <w:p w14:paraId="149808F7" w14:textId="77777777" w:rsidR="00531040" w:rsidRPr="00C032F4" w:rsidRDefault="00531040" w:rsidP="00531040">
            <w:pPr>
              <w:ind w:left="-588" w:firstLine="588"/>
              <w:jc w:val="center"/>
              <w:rPr>
                <w:rFonts w:ascii="GHEA Grapalat" w:hAnsi="GHEA Grapalat"/>
                <w:b/>
                <w:sz w:val="20"/>
                <w:szCs w:val="20"/>
              </w:rPr>
            </w:pPr>
            <w:r w:rsidRPr="00C032F4">
              <w:rPr>
                <w:rFonts w:ascii="GHEA Grapalat" w:hAnsi="GHEA Grapalat"/>
                <w:b/>
                <w:sz w:val="20"/>
                <w:szCs w:val="20"/>
              </w:rPr>
              <w:t>(</w:t>
            </w:r>
            <w:r w:rsidRPr="00C032F4">
              <w:rPr>
                <w:rFonts w:ascii="GHEA Grapalat" w:hAnsi="GHEA Grapalat"/>
                <w:b/>
                <w:sz w:val="20"/>
                <w:szCs w:val="20"/>
                <w:lang w:val="hy-AM"/>
              </w:rPr>
              <w:t>գնումների գործընթացի հետ կապված</w:t>
            </w:r>
            <w:r w:rsidRPr="00C032F4">
              <w:rPr>
                <w:rFonts w:ascii="GHEA Grapalat" w:hAnsi="GHEA Grapalat"/>
                <w:b/>
                <w:sz w:val="20"/>
                <w:szCs w:val="20"/>
              </w:rPr>
              <w:t>)</w:t>
            </w:r>
          </w:p>
        </w:tc>
      </w:tr>
      <w:tr w:rsidR="00531040" w:rsidRPr="00C032F4" w14:paraId="256A653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EA2E548"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0A42BFF2"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3DCA50A6"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1584D0D1"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234B939B"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5</w:t>
            </w:r>
          </w:p>
        </w:tc>
      </w:tr>
      <w:tr w:rsidR="00531040" w:rsidRPr="00C032F4" w14:paraId="3B4601C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DB8F85E"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3C1D19BF"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437187E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578A39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0294B99"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Փաստաթղթի վրա նախապես լրացված է &lt;Վճարման պահանջագիր&gt;</w:t>
            </w:r>
          </w:p>
        </w:tc>
      </w:tr>
      <w:tr w:rsidR="00531040" w:rsidRPr="00C032F4" w14:paraId="71F6DF37" w14:textId="77777777" w:rsidTr="00531040">
        <w:tc>
          <w:tcPr>
            <w:tcW w:w="720" w:type="dxa"/>
            <w:tcBorders>
              <w:top w:val="single" w:sz="4" w:space="0" w:color="auto"/>
              <w:left w:val="single" w:sz="4" w:space="0" w:color="auto"/>
              <w:bottom w:val="single" w:sz="4" w:space="0" w:color="auto"/>
              <w:right w:val="single" w:sz="4" w:space="0" w:color="auto"/>
            </w:tcBorders>
          </w:tcPr>
          <w:p w14:paraId="07BEF6EE" w14:textId="77777777" w:rsidR="00531040" w:rsidRPr="00C032F4" w:rsidRDefault="00531040" w:rsidP="00531040">
            <w:pPr>
              <w:numPr>
                <w:ilvl w:val="0"/>
                <w:numId w:val="35"/>
              </w:numPr>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4413AE73" w14:textId="77777777" w:rsidR="00531040" w:rsidRPr="00C032F4" w:rsidRDefault="00531040" w:rsidP="00531040">
            <w:pPr>
              <w:jc w:val="both"/>
              <w:rPr>
                <w:rFonts w:ascii="GHEA Grapalat" w:hAnsi="GHEA Grapalat"/>
                <w:sz w:val="20"/>
                <w:szCs w:val="20"/>
              </w:rPr>
            </w:pP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2184F2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9A0D7F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A8B02C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ներկայացնելիս</w:t>
            </w:r>
            <w:proofErr w:type="spellEnd"/>
          </w:p>
        </w:tc>
      </w:tr>
      <w:tr w:rsidR="00531040" w:rsidRPr="00C032F4" w14:paraId="236B25BF" w14:textId="77777777" w:rsidTr="00531040">
        <w:tc>
          <w:tcPr>
            <w:tcW w:w="720" w:type="dxa"/>
            <w:tcBorders>
              <w:top w:val="single" w:sz="4" w:space="0" w:color="auto"/>
              <w:left w:val="single" w:sz="4" w:space="0" w:color="auto"/>
              <w:bottom w:val="single" w:sz="4" w:space="0" w:color="auto"/>
              <w:right w:val="single" w:sz="4" w:space="0" w:color="auto"/>
            </w:tcBorders>
          </w:tcPr>
          <w:p w14:paraId="26DE2709" w14:textId="77777777" w:rsidR="00531040" w:rsidRPr="00C032F4"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338C4708" w14:textId="77777777" w:rsidR="00531040" w:rsidRPr="00C032F4" w:rsidRDefault="00531040" w:rsidP="00531040">
            <w:pPr>
              <w:jc w:val="both"/>
              <w:rPr>
                <w:rFonts w:ascii="GHEA Grapalat" w:hAnsi="GHEA Grapalat"/>
                <w:sz w:val="20"/>
                <w:szCs w:val="20"/>
              </w:rPr>
            </w:pP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78DD1A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B1B68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6AB473B1" w14:textId="77777777" w:rsidR="00531040" w:rsidRPr="00C032F4" w:rsidRDefault="00531040" w:rsidP="00531040">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27C749E9" w14:textId="77777777" w:rsidR="00531040" w:rsidRPr="00C032F4" w:rsidRDefault="00531040" w:rsidP="00531040">
            <w:pPr>
              <w:ind w:left="132" w:hanging="132"/>
              <w:jc w:val="center"/>
              <w:rPr>
                <w:rFonts w:ascii="GHEA Grapalat" w:hAnsi="GHEA Grapalat"/>
                <w:sz w:val="20"/>
                <w:szCs w:val="20"/>
                <w:lang w:val="hy-AM"/>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օրը</w:t>
            </w:r>
            <w:proofErr w:type="spellEnd"/>
            <w:r w:rsidRPr="00C032F4">
              <w:rPr>
                <w:rFonts w:ascii="GHEA Grapalat" w:hAnsi="GHEA Grapalat"/>
                <w:sz w:val="20"/>
                <w:szCs w:val="20"/>
                <w:lang w:val="hy-AM"/>
              </w:rPr>
              <w:t xml:space="preserve">: </w:t>
            </w:r>
          </w:p>
        </w:tc>
      </w:tr>
      <w:tr w:rsidR="00531040" w:rsidRPr="00C032F4" w14:paraId="1B354443" w14:textId="77777777" w:rsidTr="00531040">
        <w:tc>
          <w:tcPr>
            <w:tcW w:w="720" w:type="dxa"/>
            <w:tcBorders>
              <w:top w:val="single" w:sz="4" w:space="0" w:color="auto"/>
              <w:left w:val="single" w:sz="4" w:space="0" w:color="auto"/>
              <w:bottom w:val="single" w:sz="4" w:space="0" w:color="auto"/>
              <w:right w:val="single" w:sz="4" w:space="0" w:color="auto"/>
            </w:tcBorders>
          </w:tcPr>
          <w:p w14:paraId="6093C968" w14:textId="77777777" w:rsidR="00531040" w:rsidRPr="00C032F4"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20A27D64" w14:textId="77777777" w:rsidR="00531040" w:rsidRPr="00C032F4" w:rsidRDefault="00531040" w:rsidP="00531040">
            <w:pPr>
              <w:jc w:val="both"/>
              <w:rPr>
                <w:rFonts w:ascii="GHEA Grapalat" w:hAnsi="GHEA Grapalat"/>
                <w:sz w:val="20"/>
                <w:szCs w:val="20"/>
              </w:rPr>
            </w:pPr>
            <w:r w:rsidRPr="00C032F4">
              <w:rPr>
                <w:rFonts w:ascii="GHEA Grapalat" w:hAnsi="GHEA Grapalat" w:cs="Sylfaen"/>
                <w:sz w:val="20"/>
                <w:szCs w:val="20"/>
                <w:lang w:val="hy-AM"/>
              </w:rPr>
              <w:t>Վճարողի անվանումը</w:t>
            </w:r>
            <w:r w:rsidRPr="00C032F4">
              <w:rPr>
                <w:rFonts w:ascii="GHEA Grapalat" w:hAnsi="GHEA Grapalat" w:cs="Sylfaen"/>
                <w:sz w:val="20"/>
                <w:szCs w:val="20"/>
              </w:rPr>
              <w:t>,</w:t>
            </w:r>
            <w:r w:rsidRPr="00C032F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14B11A4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94AE5E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7963626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այն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անունը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հաշվից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պետք</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գանձվի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նշված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գումարը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անունը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ազգանունը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եթե</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ֆիզիկական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կամ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անվանումը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եթե</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իրավաբանական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w:t>
            </w:r>
            <w:proofErr w:type="spellEnd"/>
            <w:r w:rsidRPr="00C032F4">
              <w:rPr>
                <w:rFonts w:ascii="GHEA Grapalat" w:hAnsi="GHEA Grapalat"/>
                <w:sz w:val="20"/>
                <w:szCs w:val="20"/>
              </w:rPr>
              <w:t xml:space="preserve"> է: Նշվում </w:t>
            </w:r>
            <w:proofErr w:type="spellStart"/>
            <w:r w:rsidRPr="00C032F4">
              <w:rPr>
                <w:rFonts w:ascii="GHEA Grapalat" w:hAnsi="GHEA Grapalat"/>
                <w:sz w:val="20"/>
                <w:szCs w:val="20"/>
              </w:rPr>
              <w:t>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տվյալներ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ըստ</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անհրաժեշտության</w:t>
            </w:r>
            <w:proofErr w:type="spellEnd"/>
            <w:r w:rsidRPr="00C032F4">
              <w:rPr>
                <w:rFonts w:ascii="GHEA Grapalat" w:hAnsi="GHEA Grapalat"/>
                <w:sz w:val="20"/>
                <w:szCs w:val="20"/>
              </w:rPr>
              <w:t>:</w:t>
            </w:r>
            <w:r w:rsidRPr="00C032F4">
              <w:rPr>
                <w:rFonts w:ascii="GHEA Grapalat" w:hAnsi="GHEA Grapalat"/>
                <w:sz w:val="20"/>
                <w:szCs w:val="20"/>
                <w:lang w:val="hy-AM"/>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C3EBAD" w14:textId="77777777" w:rsidR="00531040" w:rsidRPr="00C032F4" w:rsidRDefault="00531040" w:rsidP="00531040">
            <w:pPr>
              <w:ind w:left="252" w:hanging="252"/>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488B385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5886DEB"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3DEDB75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անվանումը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բանկը</w:t>
            </w:r>
            <w:proofErr w:type="spellEnd"/>
            <w:r w:rsidRPr="00C032F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39EB4A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A85722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C78922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1821B5E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FFDEDA0"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6B91E28C"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հաշվի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6AD0361"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667771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0A50281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հաշվի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կազմակերպությունում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պետք</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գանձվի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նշված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գումարը</w:t>
            </w:r>
            <w:proofErr w:type="spellEnd"/>
            <w:r w:rsidRPr="00C032F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01F9EF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1DCF70C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04B5E44"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466C354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40442E0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A6582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128F831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նորմատիվ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իրավական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ակտերով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սահմաված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հանդիսանում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հաշվառված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6A4DD6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11E0B87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26FF8D"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05269BF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hideMark/>
          </w:tcPr>
          <w:p w14:paraId="353A211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14E28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46420C3C"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lastRenderedPageBreak/>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նորմատիվ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իրավական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ակտերով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հանդիսանում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ֆիզիկական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EDC3B6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lastRenderedPageBreak/>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0BEC4FF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51073A1"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14:paraId="1330EA9E" w14:textId="77777777" w:rsidR="00531040" w:rsidRPr="00C032F4" w:rsidRDefault="00531040" w:rsidP="00531040">
            <w:pPr>
              <w:jc w:val="center"/>
              <w:rPr>
                <w:rFonts w:ascii="GHEA Grapalat" w:hAnsi="GHEA Grapalat"/>
                <w:sz w:val="20"/>
                <w:szCs w:val="20"/>
              </w:rPr>
            </w:pPr>
            <w:proofErr w:type="spellStart"/>
            <w:proofErr w:type="gramStart"/>
            <w:r w:rsidRPr="00C032F4">
              <w:rPr>
                <w:rFonts w:ascii="GHEA Grapalat" w:hAnsi="GHEA Grapalat"/>
                <w:sz w:val="20"/>
                <w:szCs w:val="20"/>
              </w:rPr>
              <w:t>շահառու</w:t>
            </w:r>
            <w:proofErr w:type="spellEnd"/>
            <w:r w:rsidRPr="00C032F4">
              <w:rPr>
                <w:rFonts w:ascii="GHEA Grapalat" w:hAnsi="GHEA Grapalat" w:cs="Sylfaen"/>
                <w:sz w:val="20"/>
                <w:szCs w:val="20"/>
                <w:lang w:val="hy-AM"/>
              </w:rPr>
              <w:t>ի  անվանումը</w:t>
            </w:r>
            <w:proofErr w:type="gramEnd"/>
            <w:r w:rsidRPr="00C032F4">
              <w:rPr>
                <w:rFonts w:ascii="GHEA Grapalat" w:hAnsi="GHEA Grapalat" w:cs="Sylfaen"/>
                <w:sz w:val="20"/>
                <w:szCs w:val="20"/>
              </w:rPr>
              <w:t>,</w:t>
            </w:r>
            <w:r w:rsidRPr="00C032F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56A55E1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117055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0B3415C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հանդիսացող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վճարումը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ստացողի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անվանումը</w:t>
            </w:r>
            <w:proofErr w:type="spellEnd"/>
            <w:r w:rsidRPr="00C032F4">
              <w:rPr>
                <w:rFonts w:ascii="GHEA Grapalat" w:hAnsi="GHEA Grapalat"/>
                <w:sz w:val="20"/>
                <w:szCs w:val="20"/>
              </w:rPr>
              <w:t xml:space="preserve">: Նշվում </w:t>
            </w:r>
            <w:proofErr w:type="spellStart"/>
            <w:r w:rsidRPr="00C032F4">
              <w:rPr>
                <w:rFonts w:ascii="GHEA Grapalat" w:hAnsi="GHEA Grapalat"/>
                <w:sz w:val="20"/>
                <w:szCs w:val="20"/>
              </w:rPr>
              <w:t>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տվյալներ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ըստ</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8331CF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նախապես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հրավերով</w:t>
            </w:r>
            <w:proofErr w:type="spellEnd"/>
          </w:p>
        </w:tc>
      </w:tr>
      <w:tr w:rsidR="00531040" w:rsidRPr="00C032F4" w14:paraId="3DE6696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3C4445F"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1B7FA63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Հ</w:t>
            </w:r>
            <w:r w:rsidRPr="00C032F4">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0B192EB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021803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00417DA1" w14:textId="77777777" w:rsidR="00531040" w:rsidRPr="00C032F4" w:rsidRDefault="00531040" w:rsidP="00531040">
            <w:pPr>
              <w:jc w:val="center"/>
              <w:rPr>
                <w:rFonts w:ascii="GHEA Grapalat" w:hAnsi="GHEA Grapalat"/>
                <w:sz w:val="20"/>
                <w:szCs w:val="20"/>
              </w:rPr>
            </w:pPr>
            <w:r w:rsidRPr="00C032F4">
              <w:rPr>
                <w:rFonts w:ascii="GHEA Grapalat" w:hAnsi="GHEA Grapalat" w:cs="Sylfaen"/>
                <w:sz w:val="20"/>
                <w:szCs w:val="20"/>
              </w:rPr>
              <w:t xml:space="preserve"> (</w:t>
            </w:r>
            <w:r w:rsidRPr="00C032F4">
              <w:rPr>
                <w:rFonts w:ascii="GHEA Grapalat" w:hAnsi="GHEA Grapalat" w:cs="Sylfaen"/>
                <w:sz w:val="20"/>
                <w:szCs w:val="20"/>
                <w:lang w:val="hy-AM"/>
              </w:rPr>
              <w:t>գնումների հետ կապված գործընթացում չի լրացվում</w:t>
            </w:r>
            <w:r w:rsidRPr="00C032F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B7D3851" w14:textId="77777777" w:rsidR="00531040" w:rsidRPr="00C032F4" w:rsidRDefault="00531040" w:rsidP="00531040">
            <w:pPr>
              <w:jc w:val="center"/>
              <w:rPr>
                <w:rFonts w:ascii="GHEA Grapalat" w:hAnsi="GHEA Grapalat"/>
                <w:sz w:val="20"/>
                <w:szCs w:val="20"/>
              </w:rPr>
            </w:pPr>
            <w:r w:rsidRPr="00C032F4">
              <w:rPr>
                <w:rFonts w:ascii="GHEA Grapalat" w:hAnsi="GHEA Grapalat" w:cs="Sylfaen"/>
                <w:sz w:val="20"/>
                <w:szCs w:val="20"/>
                <w:lang w:val="ru-RU"/>
              </w:rPr>
              <w:t>(</w:t>
            </w:r>
            <w:r w:rsidRPr="00C032F4">
              <w:rPr>
                <w:rFonts w:ascii="GHEA Grapalat" w:hAnsi="GHEA Grapalat" w:cs="Sylfaen"/>
                <w:sz w:val="20"/>
                <w:szCs w:val="20"/>
                <w:lang w:val="hy-AM"/>
              </w:rPr>
              <w:t>չի լրացվում</w:t>
            </w:r>
            <w:r w:rsidRPr="00C032F4">
              <w:rPr>
                <w:rFonts w:ascii="GHEA Grapalat" w:hAnsi="GHEA Grapalat" w:cs="Sylfaen"/>
                <w:sz w:val="20"/>
                <w:szCs w:val="20"/>
                <w:lang w:val="ru-RU"/>
              </w:rPr>
              <w:t>)</w:t>
            </w:r>
          </w:p>
        </w:tc>
      </w:tr>
      <w:tr w:rsidR="00531040" w:rsidRPr="00C032F4" w14:paraId="3730D9D3"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B672EF9"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5081DF0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2155B77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CBC6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1684A9A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նորմատիվ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իրավական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ակտերով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շահառուն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հանդիսանում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հաշվառված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հարկատու</w:t>
            </w:r>
            <w:proofErr w:type="spellEnd"/>
            <w:r w:rsidRPr="00C032F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7A6CB38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նախապես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հրավերով</w:t>
            </w:r>
            <w:proofErr w:type="spellEnd"/>
          </w:p>
        </w:tc>
      </w:tr>
      <w:tr w:rsidR="00531040" w:rsidRPr="00C032F4" w14:paraId="15DEAEA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8215714"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62169BE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անվանումը</w:t>
            </w:r>
            <w:proofErr w:type="spellEnd"/>
            <w:r w:rsidRPr="00C032F4">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18675CD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060490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8DDF3C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նախապես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հրավերով</w:t>
            </w:r>
            <w:proofErr w:type="spellEnd"/>
          </w:p>
        </w:tc>
      </w:tr>
      <w:tr w:rsidR="00531040" w:rsidRPr="00C032F4" w14:paraId="0C7057BA"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AE00D53"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206BE0E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հաշվի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59FB6C9"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B34380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5D572E4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բանկային</w:t>
            </w:r>
            <w:proofErr w:type="spellEnd"/>
            <w:r w:rsidRPr="00C032F4">
              <w:rPr>
                <w:rFonts w:ascii="GHEA Grapalat" w:hAnsi="GHEA Grapalat"/>
                <w:sz w:val="20"/>
                <w:szCs w:val="20"/>
              </w:rPr>
              <w:t xml:space="preserve"> (</w:t>
            </w:r>
            <w:r w:rsidRPr="00C032F4">
              <w:rPr>
                <w:rFonts w:ascii="GHEA Grapalat" w:hAnsi="GHEA Grapalat"/>
                <w:sz w:val="20"/>
                <w:szCs w:val="20"/>
                <w:lang w:val="hy-AM"/>
              </w:rPr>
              <w:t>գանձապետական</w:t>
            </w:r>
            <w:r w:rsidRPr="00C032F4">
              <w:rPr>
                <w:rFonts w:ascii="GHEA Grapalat" w:hAnsi="GHEA Grapalat"/>
                <w:sz w:val="20"/>
                <w:szCs w:val="20"/>
              </w:rPr>
              <w:t xml:space="preserve">) </w:t>
            </w:r>
            <w:proofErr w:type="spellStart"/>
            <w:r w:rsidRPr="00C032F4">
              <w:rPr>
                <w:rFonts w:ascii="GHEA Grapalat" w:hAnsi="GHEA Grapalat"/>
                <w:sz w:val="20"/>
                <w:szCs w:val="20"/>
              </w:rPr>
              <w:t>հաշվի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վրա</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պետք</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փոխանցվեն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գանձված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98292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նախապես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հրավերով</w:t>
            </w:r>
            <w:proofErr w:type="spellEnd"/>
          </w:p>
        </w:tc>
      </w:tr>
      <w:tr w:rsidR="00531040" w:rsidRPr="00C032F4" w14:paraId="3E4344F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CE22CD9"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1BDF561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գումարը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թվերով</w:t>
            </w:r>
            <w:proofErr w:type="spellEnd"/>
            <w:r w:rsidRPr="00C032F4">
              <w:rPr>
                <w:rFonts w:ascii="GHEA Grapalat" w:hAnsi="GHEA Grapalat"/>
                <w:sz w:val="20"/>
                <w:szCs w:val="20"/>
              </w:rPr>
              <w:t xml:space="preserve"> և </w:t>
            </w:r>
            <w:proofErr w:type="spellStart"/>
            <w:r w:rsidRPr="00C032F4">
              <w:rPr>
                <w:rFonts w:ascii="GHEA Grapalat" w:hAnsi="GHEA Grapalat"/>
                <w:sz w:val="20"/>
                <w:szCs w:val="20"/>
              </w:rPr>
              <w:t>բառերով</w:t>
            </w:r>
            <w:proofErr w:type="spellEnd"/>
            <w:r w:rsidRPr="00C032F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1F6F20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9B07E9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62F5449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ենթակա</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655379C"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lang w:val="hy-AM"/>
              </w:rPr>
              <w:t xml:space="preserve"> </w:t>
            </w:r>
          </w:p>
        </w:tc>
      </w:tr>
      <w:tr w:rsidR="00531040" w:rsidRPr="0091171C" w14:paraId="5128E47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5B8D9B2"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0F845D14"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cs="Sylfaen"/>
                <w:sz w:val="20"/>
                <w:szCs w:val="20"/>
                <w:lang w:val="hy-AM"/>
              </w:rPr>
              <w:t>Ակցեպտավորված գումարը՝  (թվերով</w:t>
            </w:r>
            <w:r w:rsidRPr="00C032F4">
              <w:rPr>
                <w:rFonts w:ascii="GHEA Grapalat" w:hAnsi="GHEA Grapalat" w:cs="Arial"/>
                <w:sz w:val="20"/>
                <w:szCs w:val="20"/>
                <w:lang w:val="hy-AM"/>
              </w:rPr>
              <w:t xml:space="preserve"> </w:t>
            </w:r>
            <w:r w:rsidRPr="00C032F4">
              <w:rPr>
                <w:rFonts w:ascii="GHEA Grapalat" w:hAnsi="GHEA Grapalat" w:cs="Sylfaen"/>
                <w:sz w:val="20"/>
                <w:szCs w:val="20"/>
                <w:lang w:val="hy-AM"/>
              </w:rPr>
              <w:t>և</w:t>
            </w:r>
            <w:r w:rsidRPr="00C032F4">
              <w:rPr>
                <w:rFonts w:ascii="GHEA Grapalat" w:hAnsi="GHEA Grapalat" w:cs="Arial"/>
                <w:sz w:val="20"/>
                <w:szCs w:val="20"/>
                <w:lang w:val="hy-AM"/>
              </w:rPr>
              <w:t xml:space="preserve"> </w:t>
            </w:r>
            <w:r w:rsidRPr="00C032F4">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63F392D1"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5451DE"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ոչ պարտադիր</w:t>
            </w:r>
          </w:p>
          <w:p w14:paraId="47D56161"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600594C3"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cs="Sylfaen"/>
                <w:sz w:val="20"/>
                <w:szCs w:val="20"/>
                <w:lang w:val="hy-AM"/>
              </w:rPr>
              <w:t>(չի լրացվում եւ չի կիրառվում)</w:t>
            </w:r>
          </w:p>
        </w:tc>
      </w:tr>
      <w:tr w:rsidR="00531040" w:rsidRPr="00C032F4" w14:paraId="6E8D7B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8D18B17"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09D1AD6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արժույթը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բառերով</w:t>
            </w:r>
            <w:proofErr w:type="spellEnd"/>
            <w:r w:rsidRPr="00C032F4">
              <w:rPr>
                <w:rFonts w:ascii="GHEA Grapalat" w:hAnsi="GHEA Grapalat"/>
                <w:sz w:val="20"/>
                <w:szCs w:val="20"/>
              </w:rPr>
              <w:t xml:space="preserve"> և </w:t>
            </w:r>
            <w:proofErr w:type="spellStart"/>
            <w:r w:rsidRPr="00C032F4">
              <w:rPr>
                <w:rFonts w:ascii="GHEA Grapalat" w:hAnsi="GHEA Grapalat"/>
                <w:sz w:val="20"/>
                <w:szCs w:val="20"/>
              </w:rPr>
              <w:t>կոդով</w:t>
            </w:r>
            <w:proofErr w:type="spellEnd"/>
            <w:r w:rsidRPr="00C032F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4BF5024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16660A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F9692E1"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91171C" w14:paraId="796BB7E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4CDC588"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251FC2A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գործարքի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E7B6F1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27B55"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լրացվում է </w:t>
            </w:r>
            <w:r w:rsidRPr="00C032F4">
              <w:rPr>
                <w:rFonts w:ascii="GHEA Grapalat" w:hAnsi="GHEA Grapalat"/>
                <w:sz w:val="20"/>
                <w:szCs w:val="20"/>
              </w:rPr>
              <w:t>«</w:t>
            </w:r>
            <w:r w:rsidRPr="00C032F4">
              <w:rPr>
                <w:rFonts w:ascii="GHEA Grapalat" w:hAnsi="GHEA Grapalat"/>
                <w:sz w:val="20"/>
                <w:szCs w:val="20"/>
                <w:lang w:val="hy-AM"/>
              </w:rPr>
              <w:t>պայմանագրի կատարման ապահովման համար</w:t>
            </w:r>
            <w:r w:rsidRPr="00C032F4">
              <w:rPr>
                <w:rFonts w:ascii="GHEA Grapalat" w:hAnsi="GHEA Grapalat"/>
                <w:sz w:val="20"/>
                <w:szCs w:val="20"/>
              </w:rPr>
              <w:t>»</w:t>
            </w:r>
            <w:r w:rsidRPr="00C032F4">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0D2256E1"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նախապես լրացվում է շահառուի կողմից` հրավերով</w:t>
            </w:r>
          </w:p>
        </w:tc>
      </w:tr>
      <w:tr w:rsidR="00531040" w:rsidRPr="00C032F4" w14:paraId="7C49F2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47ADB4E"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683C16C6" w14:textId="77777777" w:rsidR="00531040" w:rsidRPr="00C032F4" w:rsidRDefault="00531040" w:rsidP="00531040">
            <w:pPr>
              <w:jc w:val="center"/>
              <w:rPr>
                <w:rFonts w:ascii="GHEA Grapalat" w:hAnsi="GHEA Grapalat"/>
                <w:sz w:val="20"/>
                <w:szCs w:val="20"/>
              </w:rPr>
            </w:pPr>
            <w:r w:rsidRPr="00C032F4">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6442A92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C604DB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4591DAF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պահանջագրով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նշված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գումարի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գանձման</w:t>
            </w:r>
            <w:proofErr w:type="spellEnd"/>
            <w:r w:rsidRPr="00C032F4">
              <w:rPr>
                <w:rFonts w:ascii="GHEA Grapalat" w:hAnsi="GHEA Grapalat"/>
                <w:sz w:val="20"/>
                <w:szCs w:val="20"/>
              </w:rPr>
              <w:t xml:space="preserve"> և </w:t>
            </w: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հիմք</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հանդիսացող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փաստաթղթի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տվյալները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որոնց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հիման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վրա</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շահառուն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ներկայացնում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lastRenderedPageBreak/>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պահանջագրի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հիմք</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հանդիսացող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պայմանագրի</w:t>
            </w:r>
            <w:proofErr w:type="spellEnd"/>
            <w:r w:rsidRPr="00C032F4">
              <w:rPr>
                <w:rFonts w:ascii="GHEA Grapalat" w:hAnsi="GHEA Grapalat"/>
                <w:sz w:val="20"/>
                <w:szCs w:val="20"/>
              </w:rPr>
              <w:t xml:space="preserve"> </w:t>
            </w:r>
            <w:proofErr w:type="spellStart"/>
            <w:proofErr w:type="gramStart"/>
            <w:r w:rsidRPr="00C032F4">
              <w:rPr>
                <w:rFonts w:ascii="GHEA Grapalat" w:hAnsi="GHEA Grapalat"/>
                <w:sz w:val="20"/>
                <w:szCs w:val="20"/>
              </w:rPr>
              <w:t>համարը</w:t>
            </w:r>
            <w:proofErr w:type="spellEnd"/>
            <w:r w:rsidRPr="00C032F4">
              <w:rPr>
                <w:rFonts w:ascii="GHEA Grapalat" w:hAnsi="GHEA Grapalat"/>
                <w:sz w:val="20"/>
                <w:szCs w:val="20"/>
                <w:lang w:val="hy-AM"/>
              </w:rPr>
              <w:t>,</w:t>
            </w:r>
            <w:r w:rsidRPr="00C032F4">
              <w:rPr>
                <w:rFonts w:ascii="GHEA Grapalat" w:hAnsi="GHEA Grapalat" w:cs="Arial"/>
                <w:sz w:val="20"/>
                <w:szCs w:val="20"/>
                <w:lang w:val="hy-AM"/>
              </w:rPr>
              <w:t xml:space="preserve"> </w:t>
            </w:r>
            <w:r w:rsidRPr="00C032F4">
              <w:rPr>
                <w:rFonts w:ascii="GHEA Grapalat" w:hAnsi="GHEA Grapalat"/>
                <w:sz w:val="20"/>
                <w:szCs w:val="20"/>
              </w:rPr>
              <w:t xml:space="preserve"> </w:t>
            </w:r>
            <w:proofErr w:type="spellStart"/>
            <w:r w:rsidRPr="00C032F4">
              <w:rPr>
                <w:rFonts w:ascii="GHEA Grapalat" w:hAnsi="GHEA Grapalat"/>
                <w:sz w:val="20"/>
                <w:szCs w:val="20"/>
              </w:rPr>
              <w:t>գնման</w:t>
            </w:r>
            <w:proofErr w:type="spellEnd"/>
            <w:proofErr w:type="gramEnd"/>
            <w:r w:rsidRPr="00C032F4">
              <w:rPr>
                <w:rFonts w:ascii="GHEA Grapalat" w:hAnsi="GHEA Grapalat"/>
                <w:sz w:val="20"/>
                <w:szCs w:val="20"/>
              </w:rPr>
              <w:t xml:space="preserve"> </w:t>
            </w:r>
            <w:proofErr w:type="spellStart"/>
            <w:r w:rsidRPr="00C032F4">
              <w:rPr>
                <w:rFonts w:ascii="GHEA Grapalat" w:hAnsi="GHEA Grapalat"/>
                <w:sz w:val="20"/>
                <w:szCs w:val="20"/>
              </w:rPr>
              <w:t>ընթացակարգի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ծածկագիրը</w:t>
            </w:r>
            <w:proofErr w:type="spellEnd"/>
            <w:r w:rsidRPr="00C032F4">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078B0BA2"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lastRenderedPageBreak/>
              <w:t>լրացվում</w:t>
            </w:r>
            <w:proofErr w:type="spellEnd"/>
            <w:r w:rsidRPr="00C032F4">
              <w:rPr>
                <w:rFonts w:ascii="GHEA Grapalat" w:hAnsi="GHEA Grapalat"/>
                <w:sz w:val="20"/>
                <w:szCs w:val="20"/>
              </w:rPr>
              <w:t xml:space="preserve"> է </w:t>
            </w:r>
            <w:r w:rsidRPr="00C032F4">
              <w:rPr>
                <w:rFonts w:ascii="GHEA Grapalat" w:hAnsi="GHEA Grapalat"/>
                <w:sz w:val="20"/>
                <w:szCs w:val="20"/>
                <w:lang w:val="hy-AM"/>
              </w:rPr>
              <w:t>շահառու</w:t>
            </w:r>
            <w:r w:rsidRPr="00C032F4">
              <w:rPr>
                <w:rFonts w:ascii="GHEA Grapalat" w:hAnsi="GHEA Grapalat"/>
                <w:sz w:val="20"/>
                <w:szCs w:val="20"/>
              </w:rPr>
              <w:t xml:space="preserve">ի </w:t>
            </w:r>
            <w:proofErr w:type="spellStart"/>
            <w:r w:rsidRPr="00C032F4">
              <w:rPr>
                <w:rFonts w:ascii="GHEA Grapalat" w:hAnsi="GHEA Grapalat"/>
                <w:sz w:val="20"/>
                <w:szCs w:val="20"/>
              </w:rPr>
              <w:t>կողմից</w:t>
            </w:r>
            <w:proofErr w:type="spellEnd"/>
          </w:p>
        </w:tc>
      </w:tr>
      <w:tr w:rsidR="00531040" w:rsidRPr="0091171C" w14:paraId="5FEC4E6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BEF08B3"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14:paraId="5C2D83A2" w14:textId="77777777" w:rsidR="00531040" w:rsidRPr="00C032F4" w:rsidRDefault="00531040" w:rsidP="00531040">
            <w:pPr>
              <w:jc w:val="center"/>
              <w:rPr>
                <w:rFonts w:ascii="GHEA Grapalat" w:hAnsi="GHEA Grapalat"/>
                <w:sz w:val="20"/>
                <w:szCs w:val="20"/>
              </w:rPr>
            </w:pPr>
            <w:r w:rsidRPr="00C032F4">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591FB81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0E53254" w14:textId="77777777" w:rsidR="00531040" w:rsidRPr="00C032F4" w:rsidRDefault="00531040" w:rsidP="00531040">
            <w:pPr>
              <w:jc w:val="center"/>
              <w:rPr>
                <w:rFonts w:ascii="GHEA Grapalat" w:hAnsi="GHEA Grapalat" w:cs="Sylfaen"/>
                <w:sz w:val="20"/>
                <w:szCs w:val="20"/>
                <w:lang w:val="hy-AM"/>
              </w:rPr>
            </w:pPr>
            <w:proofErr w:type="spellStart"/>
            <w:r w:rsidRPr="00C032F4">
              <w:rPr>
                <w:rFonts w:ascii="GHEA Grapalat" w:hAnsi="GHEA Grapalat"/>
                <w:sz w:val="20"/>
                <w:szCs w:val="20"/>
              </w:rPr>
              <w:t>պարտադիր</w:t>
            </w:r>
            <w:proofErr w:type="spellEnd"/>
            <w:r w:rsidRPr="00C032F4">
              <w:rPr>
                <w:rFonts w:ascii="GHEA Grapalat" w:hAnsi="GHEA Grapalat" w:cs="Sylfaen"/>
                <w:sz w:val="20"/>
                <w:szCs w:val="20"/>
                <w:lang w:val="hy-AM"/>
              </w:rPr>
              <w:t xml:space="preserve"> </w:t>
            </w:r>
          </w:p>
          <w:p w14:paraId="63C8854C" w14:textId="77777777" w:rsidR="00531040" w:rsidRPr="00C032F4" w:rsidRDefault="00531040" w:rsidP="00531040">
            <w:pPr>
              <w:jc w:val="center"/>
              <w:rPr>
                <w:rFonts w:ascii="GHEA Grapalat" w:hAnsi="GHEA Grapalat" w:cs="Sylfaen"/>
                <w:sz w:val="20"/>
                <w:szCs w:val="20"/>
                <w:lang w:val="hy-AM"/>
              </w:rPr>
            </w:pPr>
            <w:r w:rsidRPr="00C032F4">
              <w:rPr>
                <w:rFonts w:ascii="GHEA Grapalat" w:hAnsi="GHEA Grapalat" w:cs="Sylfaen"/>
                <w:sz w:val="20"/>
                <w:szCs w:val="20"/>
                <w:lang w:val="hy-AM"/>
              </w:rPr>
              <w:t xml:space="preserve">լրացվում է &lt;ակցեպտավորված վճարում&gt; բառերը, </w:t>
            </w:r>
          </w:p>
          <w:p w14:paraId="1EAEAB13"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2DE5B20C"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 xml:space="preserve">նախապես լրացվում է շահառուի կողմից </w:t>
            </w:r>
          </w:p>
        </w:tc>
      </w:tr>
      <w:tr w:rsidR="00531040" w:rsidRPr="00C032F4" w14:paraId="29CAADC9"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788894F"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1C083E8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առդիր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էջերի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3541FBC"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D521C7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621B627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պահանջագրին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փաստաթղթերի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էջերի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քանակը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որոնք</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պետք</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տրամադրվեն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վճարողին</w:t>
            </w:r>
            <w:proofErr w:type="spellEnd"/>
            <w:r w:rsidRPr="00C032F4">
              <w:rPr>
                <w:rFonts w:ascii="GHEA Grapalat" w:hAnsi="GHEA Grapalat"/>
                <w:sz w:val="20"/>
                <w:szCs w:val="20"/>
                <w:lang w:val="hy-AM"/>
              </w:rPr>
              <w:t xml:space="preserve"> </w:t>
            </w:r>
            <w:r w:rsidRPr="00C032F4">
              <w:rPr>
                <w:rFonts w:ascii="GHEA Grapalat" w:hAnsi="GHEA Grapalat"/>
                <w:sz w:val="20"/>
                <w:szCs w:val="20"/>
              </w:rPr>
              <w:t>(</w:t>
            </w:r>
            <w:r w:rsidRPr="00C032F4">
              <w:rPr>
                <w:rFonts w:ascii="GHEA Grapalat" w:hAnsi="GHEA Grapalat"/>
                <w:sz w:val="20"/>
                <w:szCs w:val="20"/>
                <w:lang w:val="hy-AM"/>
              </w:rPr>
              <w:t>վճարողի բանկին</w:t>
            </w:r>
            <w:r w:rsidRPr="00C032F4">
              <w:rPr>
                <w:rFonts w:ascii="GHEA Grapalat" w:hAnsi="GHEA Grapalat"/>
                <w:sz w:val="20"/>
                <w:szCs w:val="20"/>
              </w:rPr>
              <w:t>)</w:t>
            </w:r>
          </w:p>
          <w:p w14:paraId="4F9D6085"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Եթ ե լրացվել է &lt;</w:t>
            </w:r>
            <w:r w:rsidRPr="00C032F4">
              <w:rPr>
                <w:rFonts w:ascii="GHEA Grapalat" w:hAnsi="GHEA Grapalat" w:cs="Sylfaen"/>
                <w:sz w:val="20"/>
                <w:szCs w:val="20"/>
                <w:lang w:val="hy-AM"/>
              </w:rPr>
              <w:t>Վճարման կատարման հիմքեր&gt; դաշտը ապա այս տվյալը պարտադիր լրացվում է</w:t>
            </w:r>
            <w:r w:rsidRPr="00C032F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38CC0B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lang w:val="hy-AM"/>
              </w:rPr>
              <w:t xml:space="preserve"> </w:t>
            </w:r>
            <w:proofErr w:type="spellStart"/>
            <w:r w:rsidRPr="00C032F4">
              <w:rPr>
                <w:rFonts w:ascii="GHEA Grapalat" w:hAnsi="GHEA Grapalat"/>
                <w:sz w:val="20"/>
                <w:szCs w:val="20"/>
              </w:rPr>
              <w:t>կողմից</w:t>
            </w:r>
            <w:proofErr w:type="spellEnd"/>
          </w:p>
        </w:tc>
      </w:tr>
      <w:tr w:rsidR="00531040" w:rsidRPr="0091171C" w14:paraId="6079C94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F79C86A"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2</w:t>
            </w:r>
            <w:r w:rsidRPr="00C032F4">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5E0A86E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4E5A062"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46BB5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1C8E26D1"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այս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դաշտը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lang w:val="hy-AM"/>
              </w:rPr>
              <w:t xml:space="preserve"> է վճարողի կողմից պահանջագրի ներկայացման դեպքում: Ընդ որում</w:t>
            </w:r>
            <w:r w:rsidRPr="00C032F4">
              <w:rPr>
                <w:rFonts w:ascii="GHEA Grapalat" w:hAnsi="GHEA Grapalat"/>
                <w:sz w:val="20"/>
                <w:szCs w:val="20"/>
              </w:rPr>
              <w:t xml:space="preserve"> </w:t>
            </w:r>
            <w:proofErr w:type="spellStart"/>
            <w:r w:rsidRPr="00C032F4">
              <w:rPr>
                <w:rFonts w:ascii="GHEA Grapalat" w:hAnsi="GHEA Grapalat"/>
                <w:sz w:val="20"/>
                <w:szCs w:val="20"/>
              </w:rPr>
              <w:t>եթե</w:t>
            </w:r>
            <w:proofErr w:type="spellEnd"/>
            <w:r w:rsidRPr="00C032F4">
              <w:rPr>
                <w:rFonts w:ascii="GHEA Grapalat" w:hAnsi="GHEA Grapalat"/>
                <w:sz w:val="20"/>
                <w:szCs w:val="20"/>
              </w:rPr>
              <w:t xml:space="preserve"> </w:t>
            </w:r>
            <w:r w:rsidRPr="00C032F4">
              <w:rPr>
                <w:rFonts w:ascii="GHEA Grapalat" w:hAnsi="GHEA Grapalat" w:cs="Sylfaen"/>
                <w:sz w:val="20"/>
                <w:szCs w:val="20"/>
                <w:lang w:val="hy-AM"/>
              </w:rPr>
              <w:t xml:space="preserve">Վճարման պայմաններ դաշտում </w:t>
            </w:r>
            <w:r w:rsidRPr="00C032F4">
              <w:rPr>
                <w:rFonts w:ascii="GHEA Grapalat" w:hAnsi="GHEA Grapalat"/>
                <w:sz w:val="20"/>
                <w:szCs w:val="20"/>
                <w:lang w:val="hy-AM"/>
              </w:rPr>
              <w:t>նշված է &lt;ակցեպտավորված վճարում&gt; ապա</w:t>
            </w:r>
            <w:r w:rsidRPr="00C032F4">
              <w:rPr>
                <w:rFonts w:ascii="GHEA Grapalat" w:hAnsi="GHEA Grapalat" w:cs="Sylfaen"/>
                <w:sz w:val="20"/>
                <w:szCs w:val="20"/>
                <w:lang w:val="hy-AM"/>
              </w:rPr>
              <w:t xml:space="preserve"> </w:t>
            </w:r>
            <w:proofErr w:type="spellStart"/>
            <w:r w:rsidRPr="00C032F4">
              <w:rPr>
                <w:rFonts w:ascii="GHEA Grapalat" w:hAnsi="GHEA Grapalat"/>
                <w:sz w:val="20"/>
                <w:szCs w:val="20"/>
              </w:rPr>
              <w:t>վճարող</w:t>
            </w:r>
            <w:proofErr w:type="spellEnd"/>
            <w:r w:rsidRPr="00C032F4">
              <w:rPr>
                <w:rFonts w:ascii="GHEA Grapalat" w:hAnsi="GHEA Grapalat"/>
                <w:sz w:val="20"/>
                <w:szCs w:val="20"/>
                <w:lang w:val="hy-AM"/>
              </w:rPr>
              <w:t xml:space="preserve">ը ստորագրելով՝ </w:t>
            </w:r>
            <w:r w:rsidRPr="00C032F4">
              <w:rPr>
                <w:rFonts w:ascii="GHEA Grapalat" w:hAnsi="GHEA Grapalat" w:cs="Sylfaen"/>
                <w:sz w:val="20"/>
                <w:szCs w:val="20"/>
                <w:lang w:val="hy-AM"/>
              </w:rPr>
              <w:t xml:space="preserve">նախապես </w:t>
            </w:r>
            <w:r w:rsidRPr="00C032F4">
              <w:rPr>
                <w:rFonts w:ascii="GHEA Grapalat" w:hAnsi="GHEA Grapalat"/>
                <w:sz w:val="20"/>
                <w:szCs w:val="20"/>
                <w:lang w:val="hy-AM"/>
              </w:rPr>
              <w:t xml:space="preserve">համաձայնվում  </w:t>
            </w:r>
            <w:r w:rsidRPr="00C032F4">
              <w:rPr>
                <w:rFonts w:ascii="GHEA Grapalat" w:hAnsi="GHEA Grapalat" w:cs="Sylfaen"/>
                <w:sz w:val="20"/>
                <w:szCs w:val="20"/>
                <w:lang w:val="hy-AM"/>
              </w:rPr>
              <w:t xml:space="preserve">  </w:t>
            </w:r>
            <w:r w:rsidRPr="00C032F4">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473DF78" w14:textId="77777777" w:rsidR="00531040" w:rsidRPr="00C032F4" w:rsidRDefault="00531040" w:rsidP="00531040">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C50B345"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 xml:space="preserve">ստորագրվում է վճարողի կողմից կամ </w:t>
            </w:r>
          </w:p>
          <w:p w14:paraId="7EFA2C23"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դրվում է վճարողի էլեկտրոնային ստորագրությունը</w:t>
            </w:r>
          </w:p>
          <w:p w14:paraId="5E7C4541" w14:textId="77777777" w:rsidR="00531040" w:rsidRPr="00C032F4" w:rsidRDefault="00531040" w:rsidP="00531040">
            <w:pPr>
              <w:jc w:val="center"/>
              <w:rPr>
                <w:rFonts w:ascii="GHEA Grapalat" w:hAnsi="GHEA Grapalat"/>
                <w:sz w:val="20"/>
                <w:szCs w:val="20"/>
                <w:lang w:val="hy-AM"/>
              </w:rPr>
            </w:pPr>
          </w:p>
        </w:tc>
      </w:tr>
      <w:tr w:rsidR="00531040" w:rsidRPr="0091171C" w14:paraId="0BF4C0FB"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3B2B432B" w14:textId="77777777" w:rsidR="00531040" w:rsidRPr="00C032F4" w:rsidRDefault="00531040" w:rsidP="00531040">
            <w:pPr>
              <w:rPr>
                <w:rFonts w:ascii="GHEA Grapalat" w:hAnsi="GHEA Grapalat"/>
                <w:sz w:val="20"/>
                <w:szCs w:val="20"/>
              </w:rPr>
            </w:pPr>
            <w:r w:rsidRPr="00C032F4">
              <w:rPr>
                <w:rFonts w:ascii="GHEA Grapalat" w:hAnsi="GHEA Grapalat"/>
                <w:sz w:val="20"/>
                <w:szCs w:val="20"/>
                <w:lang w:val="hy-AM"/>
              </w:rPr>
              <w:t>2</w:t>
            </w:r>
            <w:r w:rsidRPr="00C032F4">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05BCA011"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0555EA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61DFD0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p>
          <w:p w14:paraId="5780916A"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կնիքի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առկայության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7A577F39"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 xml:space="preserve">կնքվում է վճարողի կողմից </w:t>
            </w:r>
          </w:p>
          <w:p w14:paraId="09B8A73F"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թղթային եղանակով ներկայացնելիս</w:t>
            </w:r>
          </w:p>
        </w:tc>
      </w:tr>
      <w:tr w:rsidR="00531040" w:rsidRPr="00C032F4" w14:paraId="28C131E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79C0D4A"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22</w:t>
            </w:r>
            <w:r w:rsidRPr="00C032F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8B69AE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060C97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C1E7DC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lang w:val="hy-AM"/>
              </w:rPr>
              <w:t xml:space="preserve">՝ </w:t>
            </w:r>
          </w:p>
          <w:p w14:paraId="78CC0C1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բանկ</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6F7BAAC"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ստորագրվում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0BAF0FD7"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16A32C9A" w14:textId="77777777" w:rsidR="00531040" w:rsidRPr="00C032F4" w:rsidRDefault="00531040" w:rsidP="00531040">
            <w:pPr>
              <w:rPr>
                <w:rFonts w:ascii="GHEA Grapalat" w:hAnsi="GHEA Grapalat"/>
                <w:sz w:val="20"/>
                <w:szCs w:val="20"/>
              </w:rPr>
            </w:pPr>
            <w:r w:rsidRPr="00C032F4">
              <w:rPr>
                <w:rFonts w:ascii="GHEA Grapalat" w:hAnsi="GHEA Grapalat"/>
                <w:sz w:val="20"/>
                <w:szCs w:val="20"/>
                <w:lang w:val="hy-AM"/>
              </w:rPr>
              <w:t>22</w:t>
            </w:r>
            <w:r w:rsidRPr="00C032F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0CF2DBB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BE32E01"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568BD3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p>
          <w:p w14:paraId="0E30EE69"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կնիքի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առկայության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636E16E"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կնքվում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lang w:val="hy-AM"/>
              </w:rPr>
              <w:t xml:space="preserve"> </w:t>
            </w:r>
          </w:p>
          <w:p w14:paraId="0272DDAE"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թղթային եղանակով բանկ ներկայացնելիս</w:t>
            </w:r>
          </w:p>
        </w:tc>
      </w:tr>
      <w:tr w:rsidR="00531040" w:rsidRPr="00C032F4" w14:paraId="7A5C43D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FF645A"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3</w:t>
            </w:r>
            <w:r w:rsidRPr="00C032F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B9B8D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w:t>
            </w:r>
            <w:r w:rsidRPr="00C032F4">
              <w:rPr>
                <w:rFonts w:ascii="GHEA Grapalat" w:hAnsi="GHEA Grapalat"/>
                <w:sz w:val="20"/>
                <w:szCs w:val="20"/>
              </w:rPr>
              <w:lastRenderedPageBreak/>
              <w:t>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աշխատակցի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F4C6B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78B75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231F7D4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lastRenderedPageBreak/>
              <w:t>կազմակերպության</w:t>
            </w:r>
            <w:proofErr w:type="spellEnd"/>
            <w:r w:rsidRPr="00C032F4">
              <w:rPr>
                <w:rFonts w:ascii="GHEA Grapalat" w:hAnsi="GHEA Grapalat"/>
                <w:sz w:val="20"/>
                <w:szCs w:val="20"/>
                <w:lang w:val="hy-AM"/>
              </w:rPr>
              <w:t>ը</w:t>
            </w:r>
            <w:r w:rsidRPr="00C032F4">
              <w:rPr>
                <w:rFonts w:ascii="GHEA Grapalat" w:hAnsi="GHEA Grapalat"/>
                <w:sz w:val="20"/>
                <w:szCs w:val="20"/>
              </w:rPr>
              <w:t xml:space="preserve">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proofErr w:type="gram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w:t>
            </w:r>
            <w:proofErr w:type="gramEnd"/>
            <w:r w:rsidRPr="00C032F4">
              <w:rPr>
                <w:rFonts w:ascii="GHEA Grapalat" w:hAnsi="GHEA Grapalat"/>
                <w:sz w:val="20"/>
                <w:szCs w:val="20"/>
                <w:lang w:val="hy-AM"/>
              </w:rPr>
              <w:t xml:space="preserve"> լի</w:t>
            </w:r>
            <w:proofErr w:type="spellStart"/>
            <w:r w:rsidRPr="00C032F4">
              <w:rPr>
                <w:rFonts w:ascii="GHEA Grapalat" w:hAnsi="GHEA Grapalat"/>
                <w:sz w:val="20"/>
                <w:szCs w:val="20"/>
              </w:rPr>
              <w:t>նելու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A159E08" w14:textId="77777777" w:rsidR="00531040" w:rsidRPr="00C032F4" w:rsidRDefault="00531040" w:rsidP="00531040">
            <w:pPr>
              <w:jc w:val="center"/>
              <w:rPr>
                <w:rFonts w:ascii="GHEA Grapalat" w:hAnsi="GHEA Grapalat"/>
                <w:sz w:val="20"/>
                <w:szCs w:val="20"/>
              </w:rPr>
            </w:pPr>
          </w:p>
        </w:tc>
      </w:tr>
      <w:tr w:rsidR="00531040" w:rsidRPr="00C032F4" w14:paraId="5519AE49"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40A36C04" w14:textId="77777777" w:rsidR="00531040" w:rsidRPr="00C032F4" w:rsidRDefault="00531040" w:rsidP="00531040">
            <w:pP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3</w:t>
            </w:r>
            <w:r w:rsidRPr="00C032F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5873B84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r w:rsidRPr="00C032F4">
              <w:rPr>
                <w:rFonts w:ascii="GHEA Grapalat" w:hAnsi="GHEA Grapalat"/>
                <w:sz w:val="20"/>
                <w:szCs w:val="20"/>
                <w:lang w:val="hy-AM"/>
              </w:rPr>
              <w:t>դրոշմա</w:t>
            </w:r>
            <w:proofErr w:type="spellStart"/>
            <w:r w:rsidRPr="00C032F4">
              <w:rPr>
                <w:rFonts w:ascii="GHEA Grapalat" w:hAnsi="GHEA Grapalat"/>
                <w:sz w:val="20"/>
                <w:szCs w:val="20"/>
              </w:rPr>
              <w:t>կնիքը</w:t>
            </w:r>
            <w:proofErr w:type="spellEnd"/>
            <w:r w:rsidRPr="00C032F4">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6A71926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20A30A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7BF8D86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lang w:val="hy-AM"/>
              </w:rPr>
              <w:t>ը</w:t>
            </w:r>
            <w:r w:rsidRPr="00C032F4">
              <w:rPr>
                <w:rFonts w:ascii="GHEA Grapalat" w:hAnsi="GHEA Grapalat"/>
                <w:sz w:val="20"/>
                <w:szCs w:val="20"/>
              </w:rPr>
              <w:t xml:space="preserve">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 լի</w:t>
            </w:r>
            <w:proofErr w:type="spellStart"/>
            <w:r w:rsidRPr="00C032F4">
              <w:rPr>
                <w:rFonts w:ascii="GHEA Grapalat" w:hAnsi="GHEA Grapalat"/>
                <w:sz w:val="20"/>
                <w:szCs w:val="20"/>
              </w:rPr>
              <w:t>նելու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4928C36" w14:textId="77777777" w:rsidR="00531040" w:rsidRPr="00C032F4" w:rsidRDefault="00531040" w:rsidP="00531040">
            <w:pPr>
              <w:jc w:val="center"/>
              <w:rPr>
                <w:rFonts w:ascii="GHEA Grapalat" w:hAnsi="GHEA Grapalat"/>
                <w:sz w:val="20"/>
                <w:szCs w:val="20"/>
              </w:rPr>
            </w:pPr>
          </w:p>
        </w:tc>
      </w:tr>
      <w:tr w:rsidR="00531040" w:rsidRPr="00C032F4" w14:paraId="497C22F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4008F9"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rPr>
              <w:t>2</w:t>
            </w:r>
            <w:r w:rsidRPr="00C032F4">
              <w:rPr>
                <w:rFonts w:ascii="GHEA Grapalat" w:hAnsi="GHEA Grapalat"/>
                <w:sz w:val="20"/>
                <w:szCs w:val="20"/>
                <w:lang w:val="hy-AM"/>
              </w:rPr>
              <w:t>3</w:t>
            </w:r>
            <w:r w:rsidRPr="00C032F4">
              <w:rPr>
                <w:rFonts w:ascii="GHEA Grapalat" w:hAnsi="GHEA Grapalat"/>
                <w:sz w:val="20"/>
                <w:szCs w:val="20"/>
              </w:rPr>
              <w:t>.</w:t>
            </w:r>
            <w:r w:rsidRPr="00C032F4">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14A52C39"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1F9E5289"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7D124B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4D7A5D3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նշվում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պահանջագրի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կատարման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ամսաթիվը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ժամը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A57E86A" w14:textId="77777777" w:rsidR="00531040" w:rsidRPr="00C032F4" w:rsidRDefault="00531040" w:rsidP="00531040">
            <w:pPr>
              <w:jc w:val="center"/>
              <w:rPr>
                <w:rFonts w:ascii="GHEA Grapalat" w:hAnsi="GHEA Grapalat"/>
                <w:sz w:val="20"/>
                <w:szCs w:val="20"/>
              </w:rPr>
            </w:pPr>
          </w:p>
        </w:tc>
      </w:tr>
      <w:tr w:rsidR="00531040" w:rsidRPr="00C032F4" w14:paraId="7FFF454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57471C"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4</w:t>
            </w:r>
            <w:r w:rsidRPr="00C032F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4FD909"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աշխատակցի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F45FC4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AEBC04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313C3C22"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լրացվում է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lang w:val="hy-AM"/>
              </w:rPr>
              <w:t xml:space="preserve">ը </w:t>
            </w:r>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w:t>
            </w:r>
            <w:proofErr w:type="spellStart"/>
            <w:r w:rsidRPr="00C032F4">
              <w:rPr>
                <w:rFonts w:ascii="GHEA Grapalat" w:hAnsi="GHEA Grapalat"/>
                <w:sz w:val="20"/>
                <w:szCs w:val="20"/>
              </w:rPr>
              <w:t>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hy-AM"/>
              </w:rPr>
              <w:t xml:space="preserve">, որտեղ   </w:t>
            </w:r>
            <w:proofErr w:type="spellStart"/>
            <w:r w:rsidRPr="00C032F4">
              <w:rPr>
                <w:rFonts w:ascii="GHEA Grapalat" w:hAnsi="GHEA Grapalat"/>
                <w:sz w:val="20"/>
                <w:szCs w:val="20"/>
              </w:rPr>
              <w:t>աշխատակցի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դրվում է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DBC41B" w14:textId="77777777" w:rsidR="00531040" w:rsidRPr="00C032F4" w:rsidRDefault="00531040" w:rsidP="00531040">
            <w:pPr>
              <w:jc w:val="center"/>
              <w:rPr>
                <w:rFonts w:ascii="GHEA Grapalat" w:hAnsi="GHEA Grapalat"/>
                <w:sz w:val="20"/>
                <w:szCs w:val="20"/>
              </w:rPr>
            </w:pPr>
          </w:p>
        </w:tc>
      </w:tr>
      <w:tr w:rsidR="00531040" w:rsidRPr="00C032F4" w14:paraId="6B867DB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F10BBC8"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4</w:t>
            </w:r>
            <w:r w:rsidRPr="00C032F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4000DA8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շահառռւին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r w:rsidRPr="00C032F4">
              <w:rPr>
                <w:rFonts w:ascii="GHEA Grapalat" w:hAnsi="GHEA Grapalat"/>
                <w:sz w:val="20"/>
                <w:szCs w:val="20"/>
                <w:lang w:val="hy-AM"/>
              </w:rPr>
              <w:t>դրոշմա</w:t>
            </w:r>
            <w:proofErr w:type="spellStart"/>
            <w:r w:rsidRPr="00C032F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BCC0BA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DE943F0"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ոչ </w:t>
            </w:r>
            <w:proofErr w:type="spellStart"/>
            <w:r w:rsidRPr="00C032F4">
              <w:rPr>
                <w:rFonts w:ascii="GHEA Grapalat" w:hAnsi="GHEA Grapalat"/>
                <w:sz w:val="20"/>
                <w:szCs w:val="20"/>
              </w:rPr>
              <w:t>պարտադիր</w:t>
            </w:r>
            <w:proofErr w:type="spellEnd"/>
          </w:p>
          <w:p w14:paraId="58E048B2"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լրացվում է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վերջինիս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w:t>
            </w:r>
            <w:proofErr w:type="spellStart"/>
            <w:r w:rsidRPr="00C032F4">
              <w:rPr>
                <w:rFonts w:ascii="GHEA Grapalat" w:hAnsi="GHEA Grapalat"/>
                <w:sz w:val="20"/>
                <w:szCs w:val="20"/>
              </w:rPr>
              <w:t>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hy-AM"/>
              </w:rPr>
              <w:t xml:space="preserve">, որտեղ   դրոշմակնիքը դրվում է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F51ADD4" w14:textId="77777777" w:rsidR="00531040" w:rsidRPr="00C032F4" w:rsidRDefault="00531040" w:rsidP="00531040">
            <w:pPr>
              <w:jc w:val="center"/>
              <w:rPr>
                <w:rFonts w:ascii="GHEA Grapalat" w:hAnsi="GHEA Grapalat"/>
                <w:sz w:val="20"/>
                <w:szCs w:val="20"/>
              </w:rPr>
            </w:pPr>
          </w:p>
        </w:tc>
      </w:tr>
      <w:tr w:rsidR="00531040" w:rsidRPr="00C032F4" w14:paraId="0A3B476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1911425"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4</w:t>
            </w:r>
            <w:r w:rsidRPr="00C032F4">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55BE9A4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շահառռւին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ամսաթիվը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ժամը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321AB2"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936E445"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ոչ </w:t>
            </w:r>
            <w:proofErr w:type="spellStart"/>
            <w:r w:rsidRPr="00C032F4">
              <w:rPr>
                <w:rFonts w:ascii="GHEA Grapalat" w:hAnsi="GHEA Grapalat"/>
                <w:sz w:val="20"/>
                <w:szCs w:val="20"/>
              </w:rPr>
              <w:t>պարտադիր</w:t>
            </w:r>
            <w:proofErr w:type="spellEnd"/>
          </w:p>
          <w:p w14:paraId="49E02174"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լրացվում է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վերջինիս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w:t>
            </w:r>
            <w:proofErr w:type="spellStart"/>
            <w:r w:rsidRPr="00C032F4">
              <w:rPr>
                <w:rFonts w:ascii="GHEA Grapalat" w:hAnsi="GHEA Grapalat"/>
                <w:sz w:val="20"/>
                <w:szCs w:val="20"/>
              </w:rPr>
              <w:t>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hy-AM"/>
              </w:rPr>
              <w:t xml:space="preserve">,   որտեղ   սույն տվյալները դրվում են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67038AE" w14:textId="77777777" w:rsidR="00531040" w:rsidRPr="00C032F4" w:rsidRDefault="00531040" w:rsidP="00531040">
            <w:pPr>
              <w:jc w:val="center"/>
              <w:rPr>
                <w:rFonts w:ascii="GHEA Grapalat" w:hAnsi="GHEA Grapalat"/>
                <w:sz w:val="20"/>
                <w:szCs w:val="20"/>
              </w:rPr>
            </w:pPr>
          </w:p>
        </w:tc>
      </w:tr>
    </w:tbl>
    <w:p w14:paraId="1F2DF163"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40922FB1"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33C7324"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19FDC1" w14:textId="77777777" w:rsidR="00531040" w:rsidRPr="00C032F4" w:rsidRDefault="00531040" w:rsidP="00531040">
      <w:pPr>
        <w:ind w:firstLine="567"/>
        <w:jc w:val="right"/>
        <w:rPr>
          <w:rFonts w:ascii="GHEA Grapalat" w:hAnsi="GHEA Grapalat"/>
          <w:b/>
          <w:sz w:val="20"/>
          <w:szCs w:val="20"/>
          <w:lang w:val="hy-AM"/>
        </w:rPr>
      </w:pPr>
      <w:r w:rsidRPr="00C032F4">
        <w:rPr>
          <w:rFonts w:ascii="GHEA Grapalat" w:hAnsi="GHEA Grapalat"/>
          <w:b/>
          <w:sz w:val="20"/>
          <w:szCs w:val="20"/>
          <w:lang w:val="hy-AM"/>
        </w:rPr>
        <w:br w:type="page"/>
      </w:r>
    </w:p>
    <w:p w14:paraId="16B9FB53" w14:textId="5FFC5BA2" w:rsidR="002B0E49" w:rsidRPr="00C032F4"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C032F4"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C032F4">
        <w:rPr>
          <w:rFonts w:ascii="GHEA Grapalat" w:hAnsi="GHEA Grapalat" w:cs="Sylfaen"/>
          <w:b/>
          <w:lang w:val="hy-AM"/>
        </w:rPr>
        <w:tab/>
      </w:r>
      <w:r w:rsidR="00071D1C" w:rsidRPr="00C032F4">
        <w:rPr>
          <w:rFonts w:ascii="GHEA Grapalat" w:hAnsi="GHEA Grapalat" w:cs="Sylfaen"/>
          <w:b/>
          <w:lang w:val="hy-AM"/>
        </w:rPr>
        <w:t xml:space="preserve">Հավելված </w:t>
      </w:r>
      <w:r w:rsidR="00F15AC0" w:rsidRPr="00C032F4">
        <w:rPr>
          <w:rFonts w:ascii="GHEA Grapalat" w:hAnsi="GHEA Grapalat" w:cs="Sylfaen"/>
          <w:b/>
          <w:lang w:val="hy-AM"/>
        </w:rPr>
        <w:t>6</w:t>
      </w:r>
    </w:p>
    <w:p w14:paraId="1AF5CED8" w14:textId="68119A7A" w:rsidR="00071D1C" w:rsidRPr="00C032F4" w:rsidRDefault="00071D1C" w:rsidP="00EF3662">
      <w:pPr>
        <w:pStyle w:val="BodyTextIndent3"/>
        <w:spacing w:line="240" w:lineRule="auto"/>
        <w:jc w:val="right"/>
        <w:rPr>
          <w:rFonts w:ascii="GHEA Grapalat" w:hAnsi="GHEA Grapalat" w:cs="Sylfaen"/>
          <w:b/>
          <w:lang w:val="hy-AM"/>
        </w:rPr>
      </w:pPr>
      <w:r w:rsidRPr="00C032F4">
        <w:rPr>
          <w:rFonts w:ascii="GHEA Grapalat" w:hAnsi="GHEA Grapalat" w:cs="Sylfaen"/>
          <w:b/>
          <w:lang w:val="hy-AM"/>
        </w:rPr>
        <w:t>«</w:t>
      </w:r>
      <w:r w:rsidR="00476C24">
        <w:rPr>
          <w:rFonts w:ascii="GHEA Grapalat" w:hAnsi="GHEA Grapalat" w:cs="Sylfaen"/>
          <w:b/>
          <w:lang w:val="hy-AM"/>
        </w:rPr>
        <w:t>ԵՔ-ԳՀԽԾՁԲ-</w:t>
      </w:r>
      <w:r w:rsidR="000003D2">
        <w:rPr>
          <w:rFonts w:ascii="GHEA Grapalat" w:hAnsi="GHEA Grapalat" w:cs="Sylfaen"/>
          <w:b/>
          <w:lang w:val="hy-AM"/>
        </w:rPr>
        <w:t>26/4</w:t>
      </w:r>
      <w:r w:rsidRPr="00C032F4">
        <w:rPr>
          <w:rFonts w:ascii="GHEA Grapalat" w:hAnsi="GHEA Grapalat" w:cs="Sylfaen"/>
          <w:b/>
          <w:lang w:val="hy-AM"/>
        </w:rPr>
        <w:t>»</w:t>
      </w:r>
      <w:r w:rsidR="00130202" w:rsidRPr="00C032F4">
        <w:rPr>
          <w:rFonts w:ascii="GHEA Grapalat" w:hAnsi="GHEA Grapalat" w:cs="Sylfaen"/>
          <w:b/>
          <w:lang w:val="hy-AM"/>
        </w:rPr>
        <w:t>*</w:t>
      </w:r>
      <w:r w:rsidRPr="00C032F4">
        <w:rPr>
          <w:rFonts w:ascii="GHEA Grapalat" w:hAnsi="GHEA Grapalat" w:cs="Sylfaen"/>
          <w:b/>
          <w:lang w:val="hy-AM"/>
        </w:rPr>
        <w:t xml:space="preserve">  ծածկագրով</w:t>
      </w:r>
    </w:p>
    <w:p w14:paraId="630CE518" w14:textId="2D824879" w:rsidR="00071D1C" w:rsidRPr="00C032F4" w:rsidRDefault="006D67EF" w:rsidP="00EF3662">
      <w:pPr>
        <w:pStyle w:val="BodyTextIndent3"/>
        <w:spacing w:line="240" w:lineRule="auto"/>
        <w:jc w:val="right"/>
        <w:rPr>
          <w:rFonts w:ascii="GHEA Grapalat" w:hAnsi="GHEA Grapalat" w:cs="Sylfaen"/>
          <w:b/>
          <w:lang w:val="hy-AM"/>
        </w:rPr>
      </w:pPr>
      <w:r w:rsidRPr="00C032F4">
        <w:rPr>
          <w:rFonts w:ascii="GHEA Grapalat" w:hAnsi="GHEA Grapalat" w:cs="Sylfaen"/>
          <w:b/>
          <w:lang w:val="hy-AM"/>
        </w:rPr>
        <w:t xml:space="preserve">գնանշման հարցման </w:t>
      </w:r>
      <w:r w:rsidR="00071D1C" w:rsidRPr="00C032F4">
        <w:rPr>
          <w:rFonts w:ascii="GHEA Grapalat" w:hAnsi="GHEA Grapalat" w:cs="Sylfaen"/>
          <w:b/>
          <w:lang w:val="hy-AM"/>
        </w:rPr>
        <w:t>հրավերի</w:t>
      </w:r>
    </w:p>
    <w:p w14:paraId="5715CA1D" w14:textId="77777777" w:rsidR="003A39DC" w:rsidRPr="00C032F4" w:rsidRDefault="003A39DC" w:rsidP="00EF3662">
      <w:pPr>
        <w:pStyle w:val="BodyTextIndent3"/>
        <w:spacing w:line="240" w:lineRule="auto"/>
        <w:jc w:val="right"/>
        <w:rPr>
          <w:rFonts w:ascii="GHEA Grapalat" w:hAnsi="GHEA Grapalat" w:cs="Sylfaen"/>
          <w:b/>
          <w:lang w:val="hy-AM"/>
        </w:rPr>
      </w:pPr>
    </w:p>
    <w:p w14:paraId="00BDC581" w14:textId="77777777" w:rsidR="007678FA" w:rsidRPr="00C032F4" w:rsidRDefault="007678FA" w:rsidP="00F02279">
      <w:pPr>
        <w:ind w:left="-142" w:firstLine="142"/>
        <w:jc w:val="center"/>
        <w:rPr>
          <w:rFonts w:ascii="GHEA Grapalat" w:hAnsi="GHEA Grapalat" w:cs="Sylfaen"/>
          <w:b/>
          <w:lang w:val="hy-AM"/>
        </w:rPr>
      </w:pPr>
    </w:p>
    <w:p w14:paraId="2A25C0E7" w14:textId="77777777" w:rsidR="003A39DC" w:rsidRPr="00C032F4" w:rsidRDefault="003A39DC" w:rsidP="003A39DC">
      <w:pPr>
        <w:ind w:left="-142" w:firstLine="142"/>
        <w:jc w:val="center"/>
        <w:rPr>
          <w:rFonts w:ascii="GHEA Grapalat" w:hAnsi="GHEA Grapalat" w:cs="Sylfaen"/>
          <w:b/>
          <w:lang w:val="hy-AM"/>
        </w:rPr>
      </w:pPr>
      <w:r w:rsidRPr="00C032F4">
        <w:rPr>
          <w:rFonts w:ascii="GHEA Grapalat" w:hAnsi="GHEA Grapalat" w:cs="Sylfaen"/>
          <w:b/>
          <w:lang w:val="hy-AM"/>
        </w:rPr>
        <w:t xml:space="preserve">ԾԱՌԱՅՈՒԹՅՈՒՆՆԵՐԻ </w:t>
      </w:r>
    </w:p>
    <w:p w14:paraId="05662FE5" w14:textId="77777777" w:rsidR="003A39DC" w:rsidRPr="00C032F4" w:rsidRDefault="003A39DC" w:rsidP="003A39DC">
      <w:pPr>
        <w:ind w:left="-142" w:firstLine="142"/>
        <w:jc w:val="center"/>
        <w:rPr>
          <w:rFonts w:ascii="GHEA Grapalat" w:hAnsi="GHEA Grapalat" w:cs="Sylfaen"/>
          <w:b/>
          <w:lang w:val="hy-AM"/>
        </w:rPr>
      </w:pPr>
      <w:r w:rsidRPr="00C032F4">
        <w:rPr>
          <w:rFonts w:ascii="GHEA Grapalat" w:hAnsi="GHEA Grapalat" w:cs="Sylfaen"/>
          <w:b/>
          <w:lang w:val="hy-AM"/>
        </w:rPr>
        <w:t>ՄԱՏՈՒՑՄԱՆ</w:t>
      </w:r>
    </w:p>
    <w:p w14:paraId="3C480CBA" w14:textId="70285A41" w:rsidR="003A39DC" w:rsidRPr="00C032F4" w:rsidRDefault="003A39DC" w:rsidP="003A39DC">
      <w:pPr>
        <w:ind w:left="-142" w:firstLine="142"/>
        <w:jc w:val="center"/>
        <w:rPr>
          <w:rFonts w:ascii="GHEA Grapalat" w:hAnsi="GHEA Grapalat" w:cs="Sylfaen"/>
          <w:b/>
          <w:lang w:val="hy-AM"/>
        </w:rPr>
      </w:pPr>
      <w:r w:rsidRPr="00C032F4">
        <w:rPr>
          <w:rFonts w:ascii="GHEA Grapalat" w:hAnsi="GHEA Grapalat" w:cs="Sylfaen"/>
          <w:b/>
          <w:lang w:val="hy-AM"/>
        </w:rPr>
        <w:t xml:space="preserve"> ԳՆՄԱՆ ՊԱՅՄԱՆԱԳԻՐ  </w:t>
      </w:r>
      <w:r w:rsidRPr="00C032F4">
        <w:rPr>
          <w:rFonts w:ascii="GHEA Grapalat" w:hAnsi="GHEA Grapalat" w:cs="Sylfaen"/>
          <w:b/>
          <w:lang w:val="hy-AM"/>
        </w:rPr>
        <w:br/>
      </w:r>
    </w:p>
    <w:p w14:paraId="5A901CBF" w14:textId="77777777" w:rsidR="007678FA" w:rsidRPr="00C032F4" w:rsidRDefault="007678FA" w:rsidP="007678FA">
      <w:pPr>
        <w:ind w:left="-142" w:firstLine="142"/>
        <w:jc w:val="center"/>
        <w:rPr>
          <w:rFonts w:ascii="GHEA Grapalat" w:hAnsi="GHEA Grapalat"/>
          <w:b/>
          <w:u w:val="single"/>
          <w:lang w:val="hy-AM"/>
        </w:rPr>
      </w:pPr>
      <w:r w:rsidRPr="00C032F4">
        <w:rPr>
          <w:rFonts w:ascii="GHEA Grapalat" w:hAnsi="GHEA Grapalat"/>
          <w:b/>
          <w:lang w:val="hy-AM"/>
        </w:rPr>
        <w:t xml:space="preserve">N </w:t>
      </w:r>
      <w:r w:rsidRPr="00C032F4">
        <w:rPr>
          <w:rFonts w:ascii="GHEA Grapalat" w:hAnsi="GHEA Grapalat"/>
          <w:b/>
          <w:u w:val="single"/>
          <w:lang w:val="hy-AM"/>
        </w:rPr>
        <w:tab/>
      </w:r>
      <w:r w:rsidRPr="00C032F4">
        <w:rPr>
          <w:rFonts w:ascii="GHEA Grapalat" w:hAnsi="GHEA Grapalat"/>
          <w:b/>
          <w:u w:val="single"/>
          <w:lang w:val="hy-AM"/>
        </w:rPr>
        <w:tab/>
      </w:r>
      <w:r w:rsidRPr="00C032F4">
        <w:rPr>
          <w:rFonts w:ascii="GHEA Grapalat" w:hAnsi="GHEA Grapalat"/>
          <w:b/>
          <w:u w:val="single"/>
          <w:lang w:val="hy-AM"/>
        </w:rPr>
        <w:tab/>
      </w:r>
      <w:r w:rsidRPr="00C032F4">
        <w:rPr>
          <w:rFonts w:ascii="GHEA Grapalat" w:hAnsi="GHEA Grapalat"/>
          <w:b/>
          <w:u w:val="single"/>
          <w:lang w:val="hy-AM"/>
        </w:rPr>
        <w:tab/>
      </w:r>
    </w:p>
    <w:p w14:paraId="65ABB5C8" w14:textId="77777777" w:rsidR="007678FA" w:rsidRPr="00C032F4" w:rsidRDefault="007678FA" w:rsidP="007678FA">
      <w:pPr>
        <w:tabs>
          <w:tab w:val="left" w:pos="720"/>
          <w:tab w:val="left" w:pos="1440"/>
          <w:tab w:val="left" w:pos="8865"/>
        </w:tabs>
        <w:jc w:val="both"/>
        <w:rPr>
          <w:rFonts w:ascii="GHEA Grapalat" w:hAnsi="GHEA Grapalat" w:cs="Sylfaen"/>
          <w:sz w:val="20"/>
          <w:lang w:val="hy-AM"/>
        </w:rPr>
      </w:pPr>
      <w:r w:rsidRPr="00C032F4">
        <w:rPr>
          <w:rFonts w:ascii="GHEA Grapalat" w:hAnsi="GHEA Grapalat" w:cs="Sylfaen"/>
          <w:sz w:val="20"/>
          <w:lang w:val="hy-AM"/>
        </w:rPr>
        <w:t xml:space="preserve">         ք. </w:t>
      </w:r>
      <w:r w:rsidRPr="00C032F4">
        <w:rPr>
          <w:rFonts w:ascii="GHEA Grapalat" w:hAnsi="GHEA Grapalat" w:cs="Sylfaen"/>
          <w:sz w:val="20"/>
          <w:u w:val="single"/>
          <w:lang w:val="hy-AM"/>
        </w:rPr>
        <w:t xml:space="preserve">           </w:t>
      </w:r>
      <w:r w:rsidRPr="00C032F4">
        <w:rPr>
          <w:rFonts w:ascii="GHEA Grapalat" w:hAnsi="GHEA Grapalat" w:cs="Sylfaen"/>
          <w:sz w:val="20"/>
          <w:lang w:val="hy-AM"/>
        </w:rPr>
        <w:t xml:space="preserve">                                                                                          </w:t>
      </w:r>
      <w:r w:rsidRPr="00C032F4">
        <w:rPr>
          <w:rFonts w:ascii="GHEA Grapalat" w:hAnsi="GHEA Grapalat"/>
          <w:lang w:val="hy-AM"/>
        </w:rPr>
        <w:t>«</w:t>
      </w:r>
      <w:r w:rsidRPr="00C032F4">
        <w:rPr>
          <w:rFonts w:ascii="GHEA Grapalat" w:hAnsi="GHEA Grapalat"/>
          <w:u w:val="single"/>
          <w:lang w:val="hy-AM"/>
        </w:rPr>
        <w:t xml:space="preserve">     </w:t>
      </w:r>
      <w:r w:rsidRPr="00C032F4">
        <w:rPr>
          <w:rFonts w:ascii="GHEA Grapalat" w:hAnsi="GHEA Grapalat"/>
          <w:lang w:val="hy-AM"/>
        </w:rPr>
        <w:t xml:space="preserve">» </w:t>
      </w:r>
      <w:r w:rsidRPr="00C032F4">
        <w:rPr>
          <w:rFonts w:ascii="GHEA Grapalat" w:hAnsi="GHEA Grapalat"/>
          <w:u w:val="single"/>
          <w:lang w:val="hy-AM"/>
        </w:rPr>
        <w:t xml:space="preserve">          </w:t>
      </w:r>
      <w:r w:rsidRPr="00C032F4">
        <w:rPr>
          <w:rFonts w:ascii="GHEA Grapalat" w:hAnsi="GHEA Grapalat"/>
          <w:lang w:val="hy-AM"/>
        </w:rPr>
        <w:t xml:space="preserve"> </w:t>
      </w:r>
      <w:r w:rsidRPr="00C032F4">
        <w:rPr>
          <w:rFonts w:ascii="GHEA Grapalat" w:hAnsi="GHEA Grapalat" w:cs="Sylfaen"/>
          <w:sz w:val="20"/>
          <w:lang w:val="hy-AM"/>
        </w:rPr>
        <w:t>20   թ.</w:t>
      </w:r>
    </w:p>
    <w:p w14:paraId="0769B72A" w14:textId="77777777" w:rsidR="007678FA" w:rsidRPr="00C032F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lang w:val="hy-AM"/>
        </w:rPr>
        <w:t>«</w:t>
      </w:r>
      <w:r w:rsidRPr="00C032F4">
        <w:rPr>
          <w:rFonts w:ascii="GHEA Grapalat" w:hAnsi="GHEA Grapalat" w:cs="Sylfaen"/>
          <w:sz w:val="20"/>
          <w:lang w:val="hy-AM"/>
        </w:rPr>
        <w:t>________________________________________</w:t>
      </w:r>
      <w:r w:rsidRPr="00C032F4">
        <w:rPr>
          <w:rFonts w:ascii="GHEA Grapalat" w:hAnsi="GHEA Grapalat"/>
          <w:lang w:val="hy-AM"/>
        </w:rPr>
        <w:t>»</w:t>
      </w:r>
      <w:r w:rsidRPr="00C032F4">
        <w:rPr>
          <w:rFonts w:ascii="GHEA Grapalat" w:hAnsi="GHEA Grapalat" w:cs="Times Armenian"/>
          <w:sz w:val="20"/>
          <w:lang w:val="hy-AM"/>
        </w:rPr>
        <w:t xml:space="preserve">, </w:t>
      </w:r>
      <w:r w:rsidRPr="00C032F4">
        <w:rPr>
          <w:rFonts w:ascii="GHEA Grapalat" w:hAnsi="GHEA Grapalat" w:cs="Sylfaen"/>
          <w:sz w:val="20"/>
          <w:lang w:val="hy-AM"/>
        </w:rPr>
        <w:t>ի</w:t>
      </w:r>
      <w:r w:rsidRPr="00C032F4">
        <w:rPr>
          <w:rFonts w:ascii="GHEA Grapalat" w:hAnsi="GHEA Grapalat" w:cs="Times Armenian"/>
          <w:sz w:val="20"/>
          <w:lang w:val="hy-AM"/>
        </w:rPr>
        <w:t xml:space="preserve"> </w:t>
      </w:r>
      <w:r w:rsidRPr="00C032F4">
        <w:rPr>
          <w:rFonts w:ascii="GHEA Grapalat" w:hAnsi="GHEA Grapalat" w:cs="Sylfaen"/>
          <w:sz w:val="20"/>
          <w:lang w:val="hy-AM"/>
        </w:rPr>
        <w:t>դեմս</w:t>
      </w:r>
      <w:r w:rsidRPr="00C032F4">
        <w:rPr>
          <w:rFonts w:ascii="GHEA Grapalat" w:hAnsi="GHEA Grapalat" w:cs="Times Armenian"/>
          <w:sz w:val="20"/>
          <w:lang w:val="hy-AM"/>
        </w:rPr>
        <w:t xml:space="preserve"> ------------------------ -</w:t>
      </w:r>
      <w:r w:rsidRPr="00C032F4">
        <w:rPr>
          <w:rFonts w:ascii="GHEA Grapalat" w:hAnsi="GHEA Grapalat" w:cs="Sylfaen"/>
          <w:sz w:val="20"/>
          <w:lang w:val="hy-AM"/>
        </w:rPr>
        <w:t>ի</w:t>
      </w:r>
      <w:r w:rsidRPr="00C032F4">
        <w:rPr>
          <w:rFonts w:ascii="GHEA Grapalat" w:hAnsi="GHEA Grapalat" w:cs="Times Armenian"/>
          <w:sz w:val="20"/>
          <w:lang w:val="hy-AM"/>
        </w:rPr>
        <w:t xml:space="preserve">, </w:t>
      </w:r>
      <w:r w:rsidRPr="00C032F4">
        <w:rPr>
          <w:rFonts w:ascii="GHEA Grapalat" w:hAnsi="GHEA Grapalat" w:cs="Sylfaen"/>
          <w:sz w:val="20"/>
          <w:lang w:val="hy-AM"/>
        </w:rPr>
        <w:t>որը</w:t>
      </w:r>
      <w:r w:rsidRPr="00C032F4">
        <w:rPr>
          <w:rFonts w:ascii="GHEA Grapalat" w:hAnsi="GHEA Grapalat" w:cs="Times Armenian"/>
          <w:sz w:val="20"/>
          <w:lang w:val="hy-AM"/>
        </w:rPr>
        <w:t xml:space="preserve"> </w:t>
      </w:r>
      <w:r w:rsidRPr="00C032F4">
        <w:rPr>
          <w:rFonts w:ascii="GHEA Grapalat" w:hAnsi="GHEA Grapalat" w:cs="Sylfaen"/>
          <w:sz w:val="20"/>
          <w:lang w:val="hy-AM"/>
        </w:rPr>
        <w:t>գործում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 </w:t>
      </w:r>
      <w:r w:rsidRPr="00C032F4">
        <w:rPr>
          <w:rFonts w:ascii="GHEA Grapalat" w:hAnsi="GHEA Grapalat" w:cs="Sylfaen"/>
          <w:sz w:val="20"/>
          <w:lang w:val="hy-AM"/>
        </w:rPr>
        <w:t>կանոնադրության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հիման</w:t>
      </w:r>
      <w:r w:rsidRPr="00C032F4">
        <w:rPr>
          <w:rFonts w:ascii="GHEA Grapalat" w:hAnsi="GHEA Grapalat" w:cs="Times Armenian"/>
          <w:sz w:val="20"/>
          <w:lang w:val="hy-AM"/>
        </w:rPr>
        <w:t xml:space="preserve"> </w:t>
      </w:r>
      <w:r w:rsidRPr="00C032F4">
        <w:rPr>
          <w:rFonts w:ascii="GHEA Grapalat" w:hAnsi="GHEA Grapalat" w:cs="Sylfaen"/>
          <w:sz w:val="20"/>
          <w:lang w:val="hy-AM"/>
        </w:rPr>
        <w:t>վրա</w:t>
      </w:r>
      <w:r w:rsidRPr="00C032F4">
        <w:rPr>
          <w:rFonts w:ascii="GHEA Grapalat" w:hAnsi="GHEA Grapalat" w:cs="Times Armenian"/>
          <w:sz w:val="20"/>
          <w:lang w:val="hy-AM"/>
        </w:rPr>
        <w:t xml:space="preserve"> (</w:t>
      </w:r>
      <w:r w:rsidRPr="00C032F4">
        <w:rPr>
          <w:rFonts w:ascii="GHEA Grapalat" w:hAnsi="GHEA Grapalat" w:cs="Sylfaen"/>
          <w:sz w:val="20"/>
          <w:lang w:val="hy-AM"/>
        </w:rPr>
        <w:t>այսուհետ՝</w:t>
      </w:r>
      <w:r w:rsidRPr="00C032F4">
        <w:rPr>
          <w:rFonts w:ascii="GHEA Grapalat" w:hAnsi="GHEA Grapalat" w:cs="Times Armenian"/>
          <w:sz w:val="20"/>
          <w:lang w:val="hy-AM"/>
        </w:rPr>
        <w:t xml:space="preserve"> </w:t>
      </w:r>
      <w:r w:rsidRPr="00C032F4">
        <w:rPr>
          <w:rFonts w:ascii="GHEA Grapalat" w:hAnsi="GHEA Grapalat" w:cs="Sylfaen"/>
          <w:sz w:val="20"/>
          <w:lang w:val="hy-AM"/>
        </w:rPr>
        <w:t>Պատվիրատու</w:t>
      </w:r>
      <w:r w:rsidRPr="00C032F4">
        <w:rPr>
          <w:rFonts w:ascii="GHEA Grapalat" w:hAnsi="GHEA Grapalat" w:cs="Times Armenian"/>
          <w:sz w:val="20"/>
          <w:lang w:val="hy-AM"/>
        </w:rPr>
        <w:t xml:space="preserve">), </w:t>
      </w:r>
      <w:r w:rsidRPr="00C032F4">
        <w:rPr>
          <w:rFonts w:ascii="GHEA Grapalat" w:hAnsi="GHEA Grapalat" w:cs="Sylfaen"/>
          <w:sz w:val="20"/>
          <w:lang w:val="hy-AM"/>
        </w:rPr>
        <w:t>մի</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կողմից</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ն</w:t>
      </w:r>
      <w:r w:rsidRPr="00C032F4">
        <w:rPr>
          <w:rFonts w:ascii="GHEA Grapalat" w:hAnsi="GHEA Grapalat" w:cs="Times Armenian"/>
          <w:sz w:val="20"/>
          <w:lang w:val="hy-AM"/>
        </w:rPr>
        <w:t>,</w:t>
      </w:r>
      <w:r w:rsidRPr="00C032F4">
        <w:rPr>
          <w:rFonts w:ascii="GHEA Grapalat" w:hAnsi="GHEA Grapalat"/>
          <w:sz w:val="20"/>
          <w:lang w:val="hy-AM"/>
        </w:rPr>
        <w:t xml:space="preserve"> </w:t>
      </w:r>
      <w:r w:rsidRPr="00C032F4">
        <w:rPr>
          <w:rFonts w:ascii="GHEA Grapalat" w:hAnsi="GHEA Grapalat" w:cs="Sylfaen"/>
          <w:sz w:val="20"/>
          <w:lang w:val="hy-AM"/>
        </w:rPr>
        <w:t>ի</w:t>
      </w:r>
      <w:r w:rsidRPr="00C032F4">
        <w:rPr>
          <w:rFonts w:ascii="GHEA Grapalat" w:hAnsi="GHEA Grapalat" w:cs="Times Armenian"/>
          <w:sz w:val="20"/>
          <w:lang w:val="hy-AM"/>
        </w:rPr>
        <w:t xml:space="preserve"> </w:t>
      </w:r>
      <w:r w:rsidRPr="00C032F4">
        <w:rPr>
          <w:rFonts w:ascii="GHEA Grapalat" w:hAnsi="GHEA Grapalat" w:cs="Sylfaen"/>
          <w:sz w:val="20"/>
          <w:lang w:val="hy-AM"/>
        </w:rPr>
        <w:t>դեմս</w:t>
      </w:r>
      <w:r w:rsidRPr="00C032F4">
        <w:rPr>
          <w:rFonts w:ascii="GHEA Grapalat" w:hAnsi="GHEA Grapalat" w:cs="Times Armenian"/>
          <w:sz w:val="20"/>
          <w:lang w:val="hy-AM"/>
        </w:rPr>
        <w:t xml:space="preserve"> </w:t>
      </w:r>
      <w:r w:rsidRPr="00C032F4">
        <w:rPr>
          <w:rFonts w:ascii="GHEA Grapalat" w:hAnsi="GHEA Grapalat" w:cs="Sylfaen"/>
          <w:sz w:val="20"/>
          <w:lang w:val="hy-AM"/>
        </w:rPr>
        <w:t>տնօրեն</w:t>
      </w:r>
      <w:r w:rsidRPr="00C032F4">
        <w:rPr>
          <w:rFonts w:ascii="GHEA Grapalat" w:hAnsi="GHEA Grapalat" w:cs="Times Armenian"/>
          <w:sz w:val="20"/>
          <w:lang w:val="hy-AM"/>
        </w:rPr>
        <w:t xml:space="preserve"> ------------------------</w:t>
      </w:r>
      <w:r w:rsidRPr="00C032F4">
        <w:rPr>
          <w:rFonts w:ascii="GHEA Grapalat" w:hAnsi="GHEA Grapalat" w:cs="Sylfaen"/>
          <w:sz w:val="20"/>
          <w:lang w:val="hy-AM"/>
        </w:rPr>
        <w:t>ի, որը</w:t>
      </w:r>
      <w:r w:rsidRPr="00C032F4">
        <w:rPr>
          <w:rFonts w:ascii="GHEA Grapalat" w:hAnsi="GHEA Grapalat" w:cs="Times Armenian"/>
          <w:sz w:val="20"/>
          <w:lang w:val="hy-AM"/>
        </w:rPr>
        <w:t xml:space="preserve"> </w:t>
      </w:r>
      <w:r w:rsidRPr="00C032F4">
        <w:rPr>
          <w:rFonts w:ascii="GHEA Grapalat" w:hAnsi="GHEA Grapalat" w:cs="Sylfaen"/>
          <w:sz w:val="20"/>
          <w:lang w:val="hy-AM"/>
        </w:rPr>
        <w:t>գործում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 </w:t>
      </w:r>
      <w:r w:rsidRPr="00C032F4">
        <w:rPr>
          <w:rFonts w:ascii="GHEA Grapalat" w:hAnsi="GHEA Grapalat" w:cs="Sylfaen"/>
          <w:sz w:val="20"/>
          <w:lang w:val="hy-AM"/>
        </w:rPr>
        <w:t>կանոնադրության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հիման</w:t>
      </w:r>
      <w:r w:rsidRPr="00C032F4">
        <w:rPr>
          <w:rFonts w:ascii="GHEA Grapalat" w:hAnsi="GHEA Grapalat" w:cs="Times Armenian"/>
          <w:sz w:val="20"/>
          <w:lang w:val="hy-AM"/>
        </w:rPr>
        <w:t xml:space="preserve"> </w:t>
      </w:r>
      <w:r w:rsidRPr="00C032F4">
        <w:rPr>
          <w:rFonts w:ascii="GHEA Grapalat" w:hAnsi="GHEA Grapalat" w:cs="Sylfaen"/>
          <w:sz w:val="20"/>
          <w:lang w:val="hy-AM"/>
        </w:rPr>
        <w:t>վրա</w:t>
      </w:r>
      <w:r w:rsidRPr="00C032F4">
        <w:rPr>
          <w:rFonts w:ascii="GHEA Grapalat" w:hAnsi="GHEA Grapalat" w:cs="Times Armenian"/>
          <w:sz w:val="20"/>
          <w:lang w:val="hy-AM"/>
        </w:rPr>
        <w:t xml:space="preserve"> (</w:t>
      </w:r>
      <w:r w:rsidRPr="00C032F4">
        <w:rPr>
          <w:rFonts w:ascii="GHEA Grapalat" w:hAnsi="GHEA Grapalat" w:cs="Sylfaen"/>
          <w:sz w:val="20"/>
          <w:lang w:val="hy-AM"/>
        </w:rPr>
        <w:t>այսուհետ՝</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մյուս</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կողմից</w:t>
      </w:r>
      <w:r w:rsidRPr="00C032F4">
        <w:rPr>
          <w:rFonts w:ascii="GHEA Grapalat" w:hAnsi="GHEA Grapalat" w:cs="Times Armenian"/>
          <w:sz w:val="20"/>
          <w:lang w:val="hy-AM"/>
        </w:rPr>
        <w:t xml:space="preserve">, </w:t>
      </w:r>
      <w:r w:rsidRPr="00C032F4">
        <w:rPr>
          <w:rFonts w:ascii="GHEA Grapalat" w:hAnsi="GHEA Grapalat" w:cs="Sylfaen"/>
          <w:sz w:val="20"/>
          <w:lang w:val="hy-AM"/>
        </w:rPr>
        <w:t>կնքեցին</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հետևյալի</w:t>
      </w:r>
      <w:r w:rsidRPr="00C032F4">
        <w:rPr>
          <w:rFonts w:ascii="GHEA Grapalat" w:hAnsi="GHEA Grapalat" w:cs="Times Armenian"/>
          <w:sz w:val="20"/>
          <w:lang w:val="hy-AM"/>
        </w:rPr>
        <w:t xml:space="preserve"> </w:t>
      </w:r>
      <w:r w:rsidRPr="00C032F4">
        <w:rPr>
          <w:rFonts w:ascii="GHEA Grapalat" w:hAnsi="GHEA Grapalat" w:cs="Sylfaen"/>
          <w:sz w:val="20"/>
          <w:lang w:val="hy-AM"/>
        </w:rPr>
        <w:t>մասին</w:t>
      </w:r>
      <w:r w:rsidRPr="00C032F4">
        <w:rPr>
          <w:rFonts w:ascii="GHEA Grapalat" w:hAnsi="GHEA Grapalat" w:cs="Times Armenian"/>
          <w:sz w:val="20"/>
          <w:lang w:val="hy-AM"/>
        </w:rPr>
        <w:t>։</w:t>
      </w:r>
    </w:p>
    <w:p w14:paraId="2B4C028C" w14:textId="77777777" w:rsidR="007678FA" w:rsidRPr="00C032F4" w:rsidRDefault="007678FA" w:rsidP="007678FA">
      <w:pPr>
        <w:jc w:val="both"/>
        <w:rPr>
          <w:rFonts w:ascii="GHEA Grapalat" w:hAnsi="GHEA Grapalat"/>
          <w:i/>
          <w:sz w:val="20"/>
          <w:lang w:val="hy-AM" w:eastAsia="zh-CN"/>
        </w:rPr>
      </w:pPr>
    </w:p>
    <w:p w14:paraId="1E0A75AD" w14:textId="77777777" w:rsidR="007678FA" w:rsidRPr="00C032F4" w:rsidRDefault="007678FA" w:rsidP="007678FA">
      <w:pPr>
        <w:ind w:firstLine="720"/>
        <w:jc w:val="both"/>
        <w:rPr>
          <w:rFonts w:ascii="GHEA Grapalat" w:hAnsi="GHEA Grapalat" w:cs="Sylfaen"/>
          <w:b/>
          <w:smallCaps/>
          <w:sz w:val="20"/>
          <w:lang w:val="hy-AM"/>
        </w:rPr>
      </w:pPr>
      <w:r w:rsidRPr="00C032F4">
        <w:rPr>
          <w:rFonts w:ascii="GHEA Grapalat" w:hAnsi="GHEA Grapalat" w:cs="Sylfaen"/>
          <w:b/>
          <w:smallCaps/>
          <w:sz w:val="20"/>
          <w:lang w:val="hy-AM"/>
        </w:rPr>
        <w:t>1. Պայմանագրի առարկան</w:t>
      </w:r>
    </w:p>
    <w:p w14:paraId="27BE3C5E" w14:textId="77777777" w:rsidR="003A39DC" w:rsidRPr="00C032F4" w:rsidRDefault="003A39DC" w:rsidP="003A39DC">
      <w:pPr>
        <w:ind w:firstLine="720"/>
        <w:jc w:val="both"/>
        <w:rPr>
          <w:rFonts w:ascii="GHEA Grapalat" w:hAnsi="GHEA Grapalat" w:cs="Sylfaen"/>
          <w:sz w:val="20"/>
          <w:lang w:val="hy-AM"/>
        </w:rPr>
      </w:pPr>
      <w:r w:rsidRPr="00C032F4">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C032F4" w:rsidRDefault="003A39DC" w:rsidP="003A39DC">
      <w:pPr>
        <w:ind w:firstLine="720"/>
        <w:jc w:val="both"/>
        <w:rPr>
          <w:rFonts w:ascii="GHEA Grapalat" w:hAnsi="GHEA Grapalat"/>
          <w:sz w:val="20"/>
          <w:vertAlign w:val="superscript"/>
          <w:lang w:val="hy-AM"/>
        </w:rPr>
      </w:pPr>
      <w:r w:rsidRPr="00C032F4">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C032F4">
        <w:rPr>
          <w:rFonts w:ascii="GHEA Grapalat" w:hAnsi="GHEA Grapalat"/>
          <w:sz w:val="20"/>
          <w:lang w:val="hy-AM"/>
        </w:rPr>
        <w:t>:</w:t>
      </w:r>
    </w:p>
    <w:p w14:paraId="5FD6395F" w14:textId="77777777" w:rsidR="007678FA" w:rsidRPr="00C032F4" w:rsidRDefault="007678FA" w:rsidP="007678FA">
      <w:pPr>
        <w:ind w:firstLine="720"/>
        <w:jc w:val="both"/>
        <w:rPr>
          <w:rFonts w:ascii="GHEA Grapalat" w:hAnsi="GHEA Grapalat" w:cs="Sylfaen"/>
          <w:sz w:val="20"/>
          <w:lang w:val="hy-AM"/>
        </w:rPr>
      </w:pPr>
    </w:p>
    <w:p w14:paraId="3863D697" w14:textId="77777777" w:rsidR="007678FA" w:rsidRPr="00C032F4" w:rsidRDefault="007678FA" w:rsidP="007678FA">
      <w:pPr>
        <w:ind w:firstLine="720"/>
        <w:jc w:val="both"/>
        <w:rPr>
          <w:rFonts w:ascii="GHEA Grapalat" w:hAnsi="GHEA Grapalat" w:cs="Sylfaen"/>
          <w:b/>
          <w:smallCaps/>
          <w:sz w:val="20"/>
          <w:lang w:val="hy-AM"/>
        </w:rPr>
      </w:pPr>
      <w:r w:rsidRPr="00C032F4">
        <w:rPr>
          <w:rFonts w:ascii="GHEA Grapalat" w:hAnsi="GHEA Grapalat" w:cs="Sylfaen"/>
          <w:b/>
          <w:smallCaps/>
          <w:sz w:val="20"/>
          <w:lang w:val="hy-AM"/>
        </w:rPr>
        <w:t>2. ԿՈՂՄԵՐԻ ԻՐԱՎՈՒՆՔՆԵՐԸ ԵՎ ՊԱՐՏԱԿԱՆՈՒԹՅՈՒՆՆԵՐԸ</w:t>
      </w:r>
    </w:p>
    <w:p w14:paraId="692C39F7"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2.1 Պատվիրատուն իրավունք ունի`</w:t>
      </w:r>
    </w:p>
    <w:p w14:paraId="60B8B423"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2.1.2 Եթե</w:t>
      </w:r>
      <w:r w:rsidRPr="00C032F4">
        <w:rPr>
          <w:rFonts w:ascii="GHEA Grapalat" w:hAnsi="GHEA Grapalat" w:cs="Times Armenian"/>
          <w:sz w:val="20"/>
          <w:lang w:val="hy-AM"/>
        </w:rPr>
        <w:t xml:space="preserve"> մատուցվել է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N 1 հավելվածում </w:t>
      </w:r>
      <w:r w:rsidRPr="00C032F4">
        <w:rPr>
          <w:rFonts w:ascii="GHEA Grapalat" w:hAnsi="GHEA Grapalat" w:cs="Sylfaen"/>
          <w:sz w:val="20"/>
          <w:lang w:val="hy-AM"/>
        </w:rPr>
        <w:t>նշված</w:t>
      </w:r>
      <w:r w:rsidRPr="00C032F4">
        <w:rPr>
          <w:rFonts w:ascii="GHEA Grapalat" w:hAnsi="GHEA Grapalat" w:cs="Times Armenian"/>
          <w:sz w:val="20"/>
          <w:lang w:val="hy-AM"/>
        </w:rPr>
        <w:t xml:space="preserve"> </w:t>
      </w:r>
      <w:r w:rsidRPr="00C032F4">
        <w:rPr>
          <w:rFonts w:ascii="GHEA Grapalat" w:hAnsi="GHEA Grapalat" w:cs="Sylfaen"/>
          <w:sz w:val="20"/>
          <w:lang w:val="hy-AM"/>
        </w:rPr>
        <w:t>Տեխնիկական բնութագիր-</w:t>
      </w:r>
      <w:r w:rsidRPr="00C032F4">
        <w:rPr>
          <w:rFonts w:ascii="GHEA Grapalat" w:hAnsi="GHEA Grapalat"/>
          <w:sz w:val="20"/>
          <w:lang w:val="hy-AM"/>
        </w:rPr>
        <w:t>գնման ժամանակացույցի</w:t>
      </w:r>
      <w:r w:rsidRPr="00C032F4">
        <w:rPr>
          <w:rFonts w:ascii="GHEA Grapalat" w:hAnsi="GHEA Grapalat" w:cs="Sylfaen"/>
          <w:sz w:val="20"/>
          <w:lang w:val="hy-AM"/>
        </w:rPr>
        <w:t>ն</w:t>
      </w:r>
      <w:r w:rsidRPr="00C032F4">
        <w:rPr>
          <w:rFonts w:ascii="GHEA Grapalat" w:hAnsi="GHEA Grapalat" w:cs="Times Armenian"/>
          <w:sz w:val="20"/>
          <w:lang w:val="hy-AM"/>
        </w:rPr>
        <w:t xml:space="preserve"> </w:t>
      </w:r>
      <w:r w:rsidRPr="00C032F4">
        <w:rPr>
          <w:rFonts w:ascii="GHEA Grapalat" w:hAnsi="GHEA Grapalat" w:cs="Sylfaen"/>
          <w:sz w:val="20"/>
          <w:lang w:val="hy-AM"/>
        </w:rPr>
        <w:t>չհամապատասխանող</w:t>
      </w:r>
      <w:r w:rsidRPr="00C032F4">
        <w:rPr>
          <w:rFonts w:ascii="GHEA Grapalat" w:hAnsi="GHEA Grapalat" w:cs="Times Armenian"/>
          <w:sz w:val="20"/>
          <w:lang w:val="hy-AM"/>
        </w:rPr>
        <w:t xml:space="preserve"> ծառայություն.</w:t>
      </w:r>
      <w:r w:rsidRPr="00C032F4">
        <w:rPr>
          <w:rFonts w:ascii="GHEA Grapalat" w:hAnsi="GHEA Grapalat"/>
          <w:sz w:val="20"/>
          <w:lang w:val="hy-AM"/>
        </w:rPr>
        <w:t xml:space="preserve"> </w:t>
      </w:r>
    </w:p>
    <w:p w14:paraId="3B1CBA86" w14:textId="1F3C380F"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ա</w:t>
      </w:r>
      <w:r w:rsidRPr="00C032F4">
        <w:rPr>
          <w:rFonts w:ascii="GHEA Grapalat" w:hAnsi="GHEA Grapalat" w:cs="Times Armenian"/>
          <w:sz w:val="20"/>
          <w:lang w:val="hy-AM"/>
        </w:rPr>
        <w:t xml:space="preserve">) </w:t>
      </w:r>
      <w:r w:rsidR="003A39DC" w:rsidRPr="00C032F4">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C032F4">
        <w:rPr>
          <w:rFonts w:ascii="GHEA Grapalat" w:hAnsi="GHEA Grapalat" w:cs="Times Armenian"/>
          <w:sz w:val="20"/>
          <w:lang w:val="hy-AM"/>
        </w:rPr>
        <w:t>.</w:t>
      </w:r>
    </w:p>
    <w:p w14:paraId="582C834A" w14:textId="77777777" w:rsidR="007678FA" w:rsidRPr="00C032F4" w:rsidRDefault="007678FA" w:rsidP="007678FA">
      <w:pPr>
        <w:tabs>
          <w:tab w:val="left" w:pos="1080"/>
        </w:tabs>
        <w:ind w:firstLine="720"/>
        <w:jc w:val="both"/>
        <w:rPr>
          <w:rFonts w:ascii="GHEA Grapalat" w:hAnsi="GHEA Grapalat"/>
          <w:sz w:val="20"/>
          <w:lang w:val="hy-AM"/>
        </w:rPr>
      </w:pPr>
      <w:r w:rsidRPr="00C032F4">
        <w:rPr>
          <w:rFonts w:ascii="GHEA Grapalat" w:hAnsi="GHEA Grapalat" w:cs="Sylfaen"/>
          <w:sz w:val="20"/>
          <w:lang w:val="hy-AM"/>
        </w:rPr>
        <w:t>բ</w:t>
      </w:r>
      <w:r w:rsidRPr="00C032F4">
        <w:rPr>
          <w:rFonts w:ascii="GHEA Grapalat" w:hAnsi="GHEA Grapalat"/>
          <w:sz w:val="20"/>
          <w:lang w:val="hy-AM"/>
        </w:rPr>
        <w:t>)</w:t>
      </w:r>
      <w:r w:rsidRPr="00C032F4">
        <w:rPr>
          <w:rFonts w:ascii="GHEA Grapalat" w:hAnsi="GHEA Grapalat"/>
          <w:sz w:val="20"/>
          <w:lang w:val="hy-AM"/>
        </w:rPr>
        <w:tab/>
      </w:r>
      <w:r w:rsidRPr="00C032F4">
        <w:rPr>
          <w:rFonts w:ascii="GHEA Grapalat" w:hAnsi="GHEA Grapalat" w:cs="Sylfaen"/>
          <w:sz w:val="20"/>
          <w:lang w:val="hy-AM"/>
        </w:rPr>
        <w:t>Հրաժարվել</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կատարելուց</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պահանջել</w:t>
      </w:r>
      <w:r w:rsidRPr="00C032F4">
        <w:rPr>
          <w:rFonts w:ascii="GHEA Grapalat" w:hAnsi="GHEA Grapalat" w:cs="Times Armenian"/>
          <w:sz w:val="20"/>
          <w:lang w:val="hy-AM"/>
        </w:rPr>
        <w:t xml:space="preserve"> </w:t>
      </w:r>
      <w:r w:rsidRPr="00C032F4">
        <w:rPr>
          <w:rFonts w:ascii="GHEA Grapalat" w:hAnsi="GHEA Grapalat" w:cs="Sylfaen"/>
          <w:sz w:val="20"/>
          <w:lang w:val="hy-AM"/>
        </w:rPr>
        <w:t>վերադարձնելու</w:t>
      </w:r>
      <w:r w:rsidRPr="00C032F4">
        <w:rPr>
          <w:rFonts w:ascii="GHEA Grapalat" w:hAnsi="GHEA Grapalat" w:cs="Times Armenian"/>
          <w:sz w:val="20"/>
          <w:lang w:val="hy-AM"/>
        </w:rPr>
        <w:t xml:space="preserve"> ծառայության </w:t>
      </w:r>
      <w:r w:rsidRPr="00C032F4">
        <w:rPr>
          <w:rFonts w:ascii="GHEA Grapalat" w:hAnsi="GHEA Grapalat" w:cs="Sylfaen"/>
          <w:sz w:val="20"/>
          <w:lang w:val="hy-AM"/>
        </w:rPr>
        <w:t>համար</w:t>
      </w:r>
      <w:r w:rsidRPr="00C032F4">
        <w:rPr>
          <w:rFonts w:ascii="GHEA Grapalat" w:hAnsi="GHEA Grapalat" w:cs="Times Armenian"/>
          <w:sz w:val="20"/>
          <w:lang w:val="hy-AM"/>
        </w:rPr>
        <w:t xml:space="preserve"> </w:t>
      </w:r>
      <w:r w:rsidRPr="00C032F4">
        <w:rPr>
          <w:rFonts w:ascii="GHEA Grapalat" w:hAnsi="GHEA Grapalat" w:cs="Sylfaen"/>
          <w:sz w:val="20"/>
          <w:lang w:val="hy-AM"/>
        </w:rPr>
        <w:t>վճարված</w:t>
      </w:r>
      <w:r w:rsidRPr="00C032F4">
        <w:rPr>
          <w:rFonts w:ascii="GHEA Grapalat" w:hAnsi="GHEA Grapalat" w:cs="Times Armenian"/>
          <w:sz w:val="20"/>
          <w:lang w:val="hy-AM"/>
        </w:rPr>
        <w:t xml:space="preserve"> </w:t>
      </w:r>
      <w:r w:rsidRPr="00C032F4">
        <w:rPr>
          <w:rFonts w:ascii="GHEA Grapalat" w:hAnsi="GHEA Grapalat" w:cs="Sylfaen"/>
          <w:sz w:val="20"/>
          <w:lang w:val="hy-AM"/>
        </w:rPr>
        <w:t>գումարը և պահանջել</w:t>
      </w:r>
      <w:r w:rsidRPr="00C032F4">
        <w:rPr>
          <w:rFonts w:ascii="GHEA Grapalat" w:hAnsi="GHEA Grapalat" w:cs="Times Armenian"/>
          <w:sz w:val="20"/>
          <w:lang w:val="hy-AM"/>
        </w:rPr>
        <w:t xml:space="preserve"> Կատարողից </w:t>
      </w:r>
      <w:r w:rsidRPr="00C032F4">
        <w:rPr>
          <w:rFonts w:ascii="GHEA Grapalat" w:hAnsi="GHEA Grapalat" w:cs="Sylfaen"/>
          <w:sz w:val="20"/>
          <w:lang w:val="hy-AM"/>
        </w:rPr>
        <w:t>վճարելու</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5.2 </w:t>
      </w:r>
      <w:r w:rsidRPr="00C032F4">
        <w:rPr>
          <w:rFonts w:ascii="GHEA Grapalat" w:hAnsi="GHEA Grapalat" w:cs="Sylfaen"/>
          <w:sz w:val="20"/>
          <w:lang w:val="hy-AM"/>
        </w:rPr>
        <w:t>կետով</w:t>
      </w:r>
      <w:r w:rsidRPr="00C032F4">
        <w:rPr>
          <w:rFonts w:ascii="GHEA Grapalat" w:hAnsi="GHEA Grapalat" w:cs="Times Armenian"/>
          <w:sz w:val="20"/>
          <w:lang w:val="hy-AM"/>
        </w:rPr>
        <w:t xml:space="preserve"> </w:t>
      </w:r>
      <w:r w:rsidRPr="00C032F4">
        <w:rPr>
          <w:rFonts w:ascii="GHEA Grapalat" w:hAnsi="GHEA Grapalat" w:cs="Sylfaen"/>
          <w:sz w:val="20"/>
          <w:lang w:val="hy-AM"/>
        </w:rPr>
        <w:t>նախատեսված</w:t>
      </w:r>
      <w:r w:rsidRPr="00C032F4">
        <w:rPr>
          <w:rFonts w:ascii="GHEA Grapalat" w:hAnsi="GHEA Grapalat" w:cs="Times Armenian"/>
          <w:sz w:val="20"/>
          <w:lang w:val="hy-AM"/>
        </w:rPr>
        <w:t xml:space="preserve"> </w:t>
      </w:r>
      <w:r w:rsidRPr="00C032F4">
        <w:rPr>
          <w:rFonts w:ascii="GHEA Grapalat" w:hAnsi="GHEA Grapalat" w:cs="Sylfaen"/>
          <w:sz w:val="20"/>
          <w:lang w:val="hy-AM"/>
        </w:rPr>
        <w:t>տուգանքը</w:t>
      </w:r>
      <w:r w:rsidRPr="00C032F4">
        <w:rPr>
          <w:rFonts w:ascii="GHEA Grapalat" w:hAnsi="GHEA Grapalat" w:cs="Times Armenian"/>
          <w:sz w:val="20"/>
          <w:lang w:val="hy-AM"/>
        </w:rPr>
        <w:t>.</w:t>
      </w:r>
      <w:r w:rsidRPr="00C032F4">
        <w:rPr>
          <w:rFonts w:ascii="GHEA Grapalat" w:hAnsi="GHEA Grapalat"/>
          <w:sz w:val="20"/>
          <w:lang w:val="hy-AM"/>
        </w:rPr>
        <w:t xml:space="preserve"> </w:t>
      </w:r>
    </w:p>
    <w:p w14:paraId="3EB59B34"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2.1.3 Միակողմանի</w:t>
      </w:r>
      <w:r w:rsidRPr="00C032F4">
        <w:rPr>
          <w:rFonts w:ascii="GHEA Grapalat" w:hAnsi="GHEA Grapalat" w:cs="Times Armenian"/>
          <w:sz w:val="20"/>
          <w:lang w:val="hy-AM"/>
        </w:rPr>
        <w:t xml:space="preserve"> </w:t>
      </w:r>
      <w:r w:rsidRPr="00C032F4">
        <w:rPr>
          <w:rFonts w:ascii="GHEA Grapalat" w:hAnsi="GHEA Grapalat" w:cs="Sylfaen"/>
          <w:sz w:val="20"/>
          <w:lang w:val="hy-AM"/>
        </w:rPr>
        <w:t>լուծել</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եթե</w:t>
      </w:r>
      <w:r w:rsidRPr="00C032F4">
        <w:rPr>
          <w:rFonts w:ascii="GHEA Grapalat" w:hAnsi="GHEA Grapalat" w:cs="Times Armenian"/>
          <w:sz w:val="20"/>
          <w:lang w:val="hy-AM"/>
        </w:rPr>
        <w:t xml:space="preserve"> Կատարող</w:t>
      </w:r>
      <w:r w:rsidRPr="00C032F4">
        <w:rPr>
          <w:rFonts w:ascii="GHEA Grapalat" w:hAnsi="GHEA Grapalat" w:cs="Sylfaen"/>
          <w:sz w:val="20"/>
          <w:lang w:val="hy-AM"/>
        </w:rPr>
        <w:t>ն</w:t>
      </w:r>
      <w:r w:rsidRPr="00C032F4">
        <w:rPr>
          <w:rFonts w:ascii="GHEA Grapalat" w:hAnsi="GHEA Grapalat" w:cs="Times Armenian"/>
          <w:sz w:val="20"/>
          <w:lang w:val="hy-AM"/>
        </w:rPr>
        <w:t xml:space="preserve"> </w:t>
      </w:r>
      <w:r w:rsidRPr="00C032F4">
        <w:rPr>
          <w:rFonts w:ascii="GHEA Grapalat" w:hAnsi="GHEA Grapalat" w:cs="Sylfaen"/>
          <w:sz w:val="20"/>
          <w:lang w:val="hy-AM"/>
        </w:rPr>
        <w:t>էականորեն</w:t>
      </w:r>
      <w:r w:rsidRPr="00C032F4">
        <w:rPr>
          <w:rFonts w:ascii="GHEA Grapalat" w:hAnsi="GHEA Grapalat" w:cs="Times Armenian"/>
          <w:sz w:val="20"/>
          <w:lang w:val="hy-AM"/>
        </w:rPr>
        <w:t xml:space="preserve"> </w:t>
      </w:r>
      <w:r w:rsidRPr="00C032F4">
        <w:rPr>
          <w:rFonts w:ascii="GHEA Grapalat" w:hAnsi="GHEA Grapalat" w:cs="Sylfaen"/>
          <w:sz w:val="20"/>
          <w:lang w:val="hy-AM"/>
        </w:rPr>
        <w:t>խախտել</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Կատարողի կողմից 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խախտելն</w:t>
      </w:r>
      <w:r w:rsidRPr="00C032F4">
        <w:rPr>
          <w:rFonts w:ascii="GHEA Grapalat" w:hAnsi="GHEA Grapalat" w:cs="Times Armenian"/>
          <w:sz w:val="20"/>
          <w:lang w:val="hy-AM"/>
        </w:rPr>
        <w:t xml:space="preserve"> </w:t>
      </w:r>
      <w:r w:rsidRPr="00C032F4">
        <w:rPr>
          <w:rFonts w:ascii="GHEA Grapalat" w:hAnsi="GHEA Grapalat" w:cs="Sylfaen"/>
          <w:sz w:val="20"/>
          <w:lang w:val="hy-AM"/>
        </w:rPr>
        <w:t>էական</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համարվում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եթե՝</w:t>
      </w:r>
    </w:p>
    <w:p w14:paraId="580FF441"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ա</w:t>
      </w:r>
      <w:r w:rsidRPr="00C032F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C032F4">
        <w:rPr>
          <w:rFonts w:ascii="GHEA Grapalat" w:hAnsi="GHEA Grapalat" w:cs="Sylfaen"/>
          <w:sz w:val="20"/>
          <w:lang w:val="hy-AM"/>
        </w:rPr>
        <w:t>,</w:t>
      </w:r>
    </w:p>
    <w:p w14:paraId="771A3DB2"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բ</w:t>
      </w:r>
      <w:r w:rsidRPr="00C032F4">
        <w:rPr>
          <w:rFonts w:ascii="GHEA Grapalat" w:hAnsi="GHEA Grapalat" w:cs="Times Armenian"/>
          <w:sz w:val="20"/>
          <w:lang w:val="hy-AM"/>
        </w:rPr>
        <w:t xml:space="preserve">) </w:t>
      </w:r>
      <w:r w:rsidRPr="00C032F4">
        <w:rPr>
          <w:rFonts w:ascii="GHEA Grapalat" w:hAnsi="GHEA Grapalat" w:cs="Sylfaen"/>
          <w:sz w:val="20"/>
          <w:lang w:val="hy-AM"/>
        </w:rPr>
        <w:t>խախտվել</w:t>
      </w:r>
      <w:r w:rsidRPr="00C032F4">
        <w:rPr>
          <w:rFonts w:ascii="GHEA Grapalat" w:hAnsi="GHEA Grapalat" w:cs="Times Armenian"/>
          <w:sz w:val="20"/>
          <w:lang w:val="hy-AM"/>
        </w:rPr>
        <w:t xml:space="preserve"> է ծառայության մատուցման </w:t>
      </w:r>
      <w:r w:rsidRPr="00C032F4">
        <w:rPr>
          <w:rFonts w:ascii="GHEA Grapalat" w:hAnsi="GHEA Grapalat" w:cs="Sylfaen"/>
          <w:sz w:val="20"/>
          <w:lang w:val="hy-AM"/>
        </w:rPr>
        <w:t>ժամկետը</w:t>
      </w:r>
      <w:r w:rsidRPr="00C032F4">
        <w:rPr>
          <w:rFonts w:ascii="GHEA Grapalat" w:hAnsi="GHEA Grapalat"/>
          <w:sz w:val="20"/>
          <w:lang w:val="hy-AM"/>
        </w:rPr>
        <w:t>։</w:t>
      </w:r>
    </w:p>
    <w:p w14:paraId="44BDDEEF" w14:textId="77777777" w:rsidR="007678FA" w:rsidRPr="00C032F4" w:rsidRDefault="007678FA" w:rsidP="007678FA">
      <w:pPr>
        <w:ind w:firstLine="720"/>
        <w:jc w:val="both"/>
        <w:rPr>
          <w:rFonts w:ascii="GHEA Grapalat" w:hAnsi="GHEA Grapalat" w:cs="Sylfaen"/>
          <w:sz w:val="20"/>
          <w:lang w:val="hy-AM"/>
        </w:rPr>
      </w:pPr>
    </w:p>
    <w:p w14:paraId="431E47AC"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2.2 Պատվիրատուն պարտավոր է`</w:t>
      </w:r>
    </w:p>
    <w:p w14:paraId="7BB06AF2"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2.2.1 Քննարկել և ընդունել Տեխնիկական բնութագիր-</w:t>
      </w:r>
      <w:r w:rsidRPr="00C032F4">
        <w:rPr>
          <w:rFonts w:ascii="GHEA Grapalat" w:hAnsi="GHEA Grapalat"/>
          <w:sz w:val="20"/>
          <w:lang w:val="hy-AM"/>
        </w:rPr>
        <w:t>գնման ժամանակացույցի</w:t>
      </w:r>
      <w:r w:rsidRPr="00C032F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2.2.2 Ծառայության արդյունքն ընդունելու դեպքում Կատարողին վճարել վերջինիս</w:t>
      </w:r>
      <w:r w:rsidR="003B7581" w:rsidRPr="00C032F4">
        <w:rPr>
          <w:rFonts w:ascii="GHEA Grapalat" w:hAnsi="GHEA Grapalat" w:cs="Sylfaen"/>
          <w:sz w:val="20"/>
          <w:lang w:val="hy-AM"/>
        </w:rPr>
        <w:t xml:space="preserve"> կողմից մատուցված պատշաճ ծառայության դիմաց</w:t>
      </w:r>
      <w:r w:rsidRPr="00C032F4">
        <w:rPr>
          <w:rFonts w:ascii="GHEA Grapalat" w:hAnsi="GHEA Grapalat" w:cs="Sylfaen"/>
          <w:sz w:val="20"/>
          <w:lang w:val="hy-AM"/>
        </w:rPr>
        <w:t xml:space="preserve"> վճարման ենթակա գումարները, իսկ</w:t>
      </w:r>
      <w:r w:rsidR="006B3482" w:rsidRPr="00C032F4">
        <w:rPr>
          <w:rFonts w:ascii="GHEA Grapalat" w:hAnsi="GHEA Grapalat" w:cs="Sylfaen"/>
          <w:sz w:val="20"/>
          <w:lang w:val="hy-AM"/>
        </w:rPr>
        <w:t xml:space="preserve"> վճարան</w:t>
      </w:r>
      <w:r w:rsidRPr="00C032F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C032F4" w:rsidRDefault="00D40735" w:rsidP="007678FA">
      <w:pPr>
        <w:ind w:firstLine="720"/>
        <w:jc w:val="both"/>
        <w:rPr>
          <w:rFonts w:ascii="GHEA Grapalat" w:hAnsi="GHEA Grapalat" w:cs="Sylfaen"/>
          <w:b/>
          <w:sz w:val="20"/>
          <w:lang w:val="hy-AM"/>
        </w:rPr>
      </w:pPr>
    </w:p>
    <w:p w14:paraId="5D667B14" w14:textId="158EBAEF"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2.3 Կատարողն իրավունք ունի`</w:t>
      </w:r>
    </w:p>
    <w:p w14:paraId="3F8C8781" w14:textId="58B1A4DC"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 xml:space="preserve">2.3.1 Պատվիրատուից պահանջել վճարելու </w:t>
      </w:r>
      <w:r w:rsidR="00974713" w:rsidRPr="00C032F4">
        <w:rPr>
          <w:rFonts w:ascii="GHEA Grapalat" w:hAnsi="GHEA Grapalat" w:cs="Sylfaen"/>
          <w:sz w:val="20"/>
          <w:lang w:val="hy-AM"/>
        </w:rPr>
        <w:t>պատշաճ մատուցված ծառայության դիմաց</w:t>
      </w:r>
      <w:r w:rsidR="00D40735" w:rsidRPr="00C032F4">
        <w:rPr>
          <w:rFonts w:ascii="GHEA Grapalat" w:hAnsi="GHEA Grapalat" w:cs="Sylfaen"/>
          <w:sz w:val="20"/>
          <w:lang w:val="hy-AM"/>
        </w:rPr>
        <w:t xml:space="preserve"> </w:t>
      </w:r>
      <w:r w:rsidRPr="00C032F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C032F4">
        <w:rPr>
          <w:rFonts w:ascii="GHEA Grapalat" w:hAnsi="GHEA Grapalat" w:cs="Sylfaen"/>
          <w:sz w:val="20"/>
          <w:lang w:val="hy-AM"/>
        </w:rPr>
        <w:t xml:space="preserve">վճարման </w:t>
      </w:r>
      <w:r w:rsidRPr="00C032F4">
        <w:rPr>
          <w:rFonts w:ascii="GHEA Grapalat" w:hAnsi="GHEA Grapalat" w:cs="Sylfaen"/>
          <w:sz w:val="20"/>
          <w:lang w:val="hy-AM"/>
        </w:rPr>
        <w:t>ժամկետի խախտման դեպքում</w:t>
      </w:r>
      <w:r w:rsidR="00974713" w:rsidRPr="00C032F4">
        <w:rPr>
          <w:rFonts w:ascii="GHEA Grapalat" w:hAnsi="GHEA Grapalat" w:cs="Sylfaen"/>
          <w:sz w:val="20"/>
          <w:lang w:val="hy-AM"/>
        </w:rPr>
        <w:t>՝</w:t>
      </w:r>
      <w:r w:rsidRPr="00C032F4">
        <w:rPr>
          <w:rFonts w:ascii="GHEA Grapalat" w:hAnsi="GHEA Grapalat" w:cs="Sylfaen"/>
          <w:sz w:val="20"/>
          <w:lang w:val="hy-AM"/>
        </w:rPr>
        <w:t xml:space="preserve"> նաև պայմանագրի 5.5 կետով նախատեսված տույժը։</w:t>
      </w:r>
    </w:p>
    <w:p w14:paraId="0D374685" w14:textId="77777777" w:rsidR="007678FA" w:rsidRPr="00C032F4" w:rsidRDefault="007678FA" w:rsidP="007678FA">
      <w:pPr>
        <w:ind w:firstLine="720"/>
        <w:jc w:val="both"/>
        <w:rPr>
          <w:rFonts w:ascii="GHEA Grapalat" w:hAnsi="GHEA Grapalat"/>
          <w:sz w:val="20"/>
          <w:lang w:val="hy-AM"/>
        </w:rPr>
      </w:pPr>
    </w:p>
    <w:p w14:paraId="1C9909F3"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2.4 Կատարողը պարտավոր է`</w:t>
      </w:r>
    </w:p>
    <w:p w14:paraId="708341CB" w14:textId="465C13B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2.4.1 Պայմանագրի N 1 հավելվածով սահմանված պայմաններով ապահովել ծառայության</w:t>
      </w:r>
      <w:r w:rsidR="00974713" w:rsidRPr="00C032F4">
        <w:rPr>
          <w:rFonts w:ascii="GHEA Grapalat" w:hAnsi="GHEA Grapalat" w:cs="Sylfaen"/>
          <w:sz w:val="20"/>
          <w:lang w:val="hy-AM"/>
        </w:rPr>
        <w:t xml:space="preserve"> պատշաճ</w:t>
      </w:r>
      <w:r w:rsidRPr="00C032F4">
        <w:rPr>
          <w:rFonts w:ascii="GHEA Grapalat" w:hAnsi="GHEA Grapalat" w:cs="Sylfaen"/>
          <w:sz w:val="20"/>
          <w:lang w:val="hy-AM"/>
        </w:rPr>
        <w:t xml:space="preserve"> մատուցումը` ղեկավարվելով գործող օրենսդրությամբ։</w:t>
      </w:r>
    </w:p>
    <w:p w14:paraId="768004FA"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C032F4" w:rsidRDefault="007678FA" w:rsidP="007678FA">
      <w:pPr>
        <w:ind w:firstLine="720"/>
        <w:jc w:val="both"/>
        <w:rPr>
          <w:rFonts w:ascii="GHEA Grapalat" w:hAnsi="GHEA Grapalat"/>
          <w:sz w:val="20"/>
          <w:lang w:val="hy-AM"/>
        </w:rPr>
      </w:pPr>
      <w:r w:rsidRPr="00C032F4">
        <w:rPr>
          <w:rFonts w:ascii="GHEA Grapalat" w:hAnsi="GHEA Grapalat"/>
          <w:sz w:val="20"/>
          <w:lang w:val="hy-AM"/>
        </w:rPr>
        <w:t xml:space="preserve">2.4.3 </w:t>
      </w:r>
      <w:r w:rsidR="00837C18" w:rsidRPr="00C032F4">
        <w:rPr>
          <w:rFonts w:ascii="GHEA Grapalat" w:hAnsi="GHEA Grapalat"/>
          <w:sz w:val="20"/>
          <w:lang w:val="hy-AM"/>
        </w:rPr>
        <w:t>Պ</w:t>
      </w:r>
      <w:r w:rsidRPr="00C032F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C032F4" w:rsidRDefault="00F9495C" w:rsidP="00F9495C">
      <w:pPr>
        <w:ind w:firstLine="720"/>
        <w:jc w:val="both"/>
        <w:rPr>
          <w:rFonts w:ascii="GHEA Grapalat" w:hAnsi="GHEA Grapalat"/>
          <w:sz w:val="20"/>
          <w:lang w:val="hy-AM"/>
        </w:rPr>
      </w:pPr>
      <w:r w:rsidRPr="00C032F4">
        <w:rPr>
          <w:rFonts w:ascii="GHEA Grapalat" w:hAnsi="GHEA Grapalat"/>
          <w:sz w:val="20"/>
          <w:lang w:val="hy-AM"/>
        </w:rPr>
        <w:t xml:space="preserve">2.4.4 </w:t>
      </w:r>
      <w:r w:rsidRPr="00C032F4">
        <w:rPr>
          <w:rFonts w:ascii="GHEA Grapalat" w:hAnsi="GHEA Grapalat" w:cs="Sylfaen"/>
          <w:sz w:val="20"/>
          <w:lang w:val="hy-AM"/>
        </w:rPr>
        <w:t>Կապալի</w:t>
      </w:r>
      <w:r w:rsidRPr="00C032F4">
        <w:rPr>
          <w:rFonts w:ascii="GHEA Grapalat" w:hAnsi="GHEA Grapalat"/>
          <w:sz w:val="20"/>
          <w:lang w:val="hy-AM"/>
        </w:rPr>
        <w:t xml:space="preserve"> </w:t>
      </w:r>
      <w:r w:rsidRPr="00C032F4">
        <w:rPr>
          <w:rFonts w:ascii="GHEA Grapalat" w:hAnsi="GHEA Grapalat" w:cs="Sylfaen"/>
          <w:sz w:val="20"/>
          <w:lang w:val="hy-AM"/>
        </w:rPr>
        <w:t>օբյեկտի</w:t>
      </w:r>
      <w:r w:rsidRPr="00C032F4">
        <w:rPr>
          <w:rFonts w:ascii="GHEA Grapalat" w:hAnsi="GHEA Grapalat"/>
          <w:sz w:val="20"/>
          <w:lang w:val="hy-AM"/>
        </w:rPr>
        <w:t xml:space="preserve"> </w:t>
      </w:r>
      <w:r w:rsidRPr="00C032F4">
        <w:rPr>
          <w:rFonts w:ascii="GHEA Grapalat" w:hAnsi="GHEA Grapalat" w:cs="Sylfaen"/>
          <w:sz w:val="20"/>
          <w:lang w:val="hy-AM"/>
        </w:rPr>
        <w:t>և</w:t>
      </w:r>
      <w:r w:rsidRPr="00C032F4">
        <w:rPr>
          <w:rFonts w:ascii="GHEA Grapalat" w:hAnsi="GHEA Grapalat"/>
          <w:sz w:val="20"/>
          <w:lang w:val="hy-AM"/>
        </w:rPr>
        <w:t xml:space="preserve"> </w:t>
      </w:r>
      <w:r w:rsidRPr="00C032F4">
        <w:rPr>
          <w:rFonts w:ascii="GHEA Grapalat" w:hAnsi="GHEA Grapalat" w:cs="Sylfaen"/>
          <w:sz w:val="20"/>
          <w:lang w:val="hy-AM"/>
        </w:rPr>
        <w:t>դրա</w:t>
      </w:r>
      <w:r w:rsidRPr="00C032F4">
        <w:rPr>
          <w:rFonts w:ascii="GHEA Grapalat" w:hAnsi="GHEA Grapalat"/>
          <w:sz w:val="20"/>
          <w:lang w:val="hy-AM"/>
        </w:rPr>
        <w:t xml:space="preserve"> </w:t>
      </w:r>
      <w:r w:rsidRPr="00C032F4">
        <w:rPr>
          <w:rFonts w:ascii="GHEA Grapalat" w:hAnsi="GHEA Grapalat" w:cs="Sylfaen"/>
          <w:sz w:val="20"/>
          <w:lang w:val="hy-AM"/>
        </w:rPr>
        <w:t>առանձին</w:t>
      </w:r>
      <w:r w:rsidRPr="00C032F4">
        <w:rPr>
          <w:rFonts w:ascii="GHEA Grapalat" w:hAnsi="GHEA Grapalat"/>
          <w:sz w:val="20"/>
          <w:lang w:val="hy-AM"/>
        </w:rPr>
        <w:t xml:space="preserve"> </w:t>
      </w:r>
      <w:r w:rsidRPr="00C032F4">
        <w:rPr>
          <w:rFonts w:ascii="GHEA Grapalat" w:hAnsi="GHEA Grapalat" w:cs="Sylfaen"/>
          <w:sz w:val="20"/>
          <w:lang w:val="hy-AM"/>
        </w:rPr>
        <w:t>մասերի</w:t>
      </w:r>
      <w:r w:rsidRPr="00C032F4">
        <w:rPr>
          <w:rFonts w:ascii="GHEA Grapalat" w:hAnsi="GHEA Grapalat"/>
          <w:sz w:val="20"/>
          <w:lang w:val="hy-AM"/>
        </w:rPr>
        <w:t xml:space="preserve"> </w:t>
      </w:r>
      <w:r w:rsidRPr="00C032F4">
        <w:rPr>
          <w:rFonts w:ascii="GHEA Grapalat" w:hAnsi="GHEA Grapalat" w:cs="Sylfaen"/>
          <w:sz w:val="20"/>
          <w:lang w:val="hy-AM"/>
        </w:rPr>
        <w:t>երաշխիքային</w:t>
      </w:r>
      <w:r w:rsidRPr="00C032F4">
        <w:rPr>
          <w:rFonts w:ascii="GHEA Grapalat" w:hAnsi="GHEA Grapalat"/>
          <w:sz w:val="20"/>
          <w:lang w:val="hy-AM"/>
        </w:rPr>
        <w:t xml:space="preserve"> </w:t>
      </w:r>
      <w:r w:rsidRPr="00C032F4">
        <w:rPr>
          <w:rFonts w:ascii="GHEA Grapalat" w:hAnsi="GHEA Grapalat" w:cs="Sylfaen"/>
          <w:sz w:val="20"/>
          <w:lang w:val="hy-AM"/>
        </w:rPr>
        <w:t>ժամկետներին</w:t>
      </w:r>
      <w:r w:rsidRPr="00C032F4">
        <w:rPr>
          <w:rFonts w:ascii="GHEA Grapalat" w:hAnsi="GHEA Grapalat"/>
          <w:sz w:val="20"/>
          <w:lang w:val="hy-AM"/>
        </w:rPr>
        <w:t xml:space="preserve"> </w:t>
      </w:r>
      <w:r w:rsidRPr="00C032F4">
        <w:rPr>
          <w:rFonts w:ascii="GHEA Grapalat" w:hAnsi="GHEA Grapalat" w:cs="Sylfaen"/>
          <w:sz w:val="20"/>
          <w:lang w:val="hy-AM"/>
        </w:rPr>
        <w:t>ներկայացվող</w:t>
      </w:r>
      <w:r w:rsidRPr="00C032F4">
        <w:rPr>
          <w:rFonts w:ascii="GHEA Grapalat" w:hAnsi="GHEA Grapalat"/>
          <w:sz w:val="20"/>
          <w:lang w:val="hy-AM"/>
        </w:rPr>
        <w:t xml:space="preserve"> </w:t>
      </w:r>
      <w:r w:rsidRPr="00C032F4">
        <w:rPr>
          <w:rFonts w:ascii="GHEA Grapalat" w:hAnsi="GHEA Grapalat" w:cs="Sylfaen"/>
          <w:sz w:val="20"/>
          <w:lang w:val="hy-AM"/>
        </w:rPr>
        <w:t>պահանջները</w:t>
      </w:r>
      <w:r w:rsidRPr="00C032F4">
        <w:rPr>
          <w:rFonts w:ascii="GHEA Grapalat" w:hAnsi="GHEA Grapalat"/>
          <w:sz w:val="20"/>
          <w:lang w:val="hy-AM"/>
        </w:rPr>
        <w:t xml:space="preserve"> </w:t>
      </w:r>
      <w:r w:rsidRPr="00C032F4">
        <w:rPr>
          <w:rFonts w:ascii="GHEA Grapalat" w:hAnsi="GHEA Grapalat" w:cs="Sylfaen"/>
          <w:sz w:val="20"/>
          <w:lang w:val="hy-AM"/>
        </w:rPr>
        <w:t>ներկայացված</w:t>
      </w:r>
      <w:r w:rsidRPr="00C032F4">
        <w:rPr>
          <w:rFonts w:ascii="GHEA Grapalat" w:hAnsi="GHEA Grapalat"/>
          <w:sz w:val="20"/>
          <w:lang w:val="hy-AM"/>
        </w:rPr>
        <w:t xml:space="preserve"> </w:t>
      </w:r>
      <w:r w:rsidRPr="00C032F4">
        <w:rPr>
          <w:rFonts w:ascii="GHEA Grapalat" w:hAnsi="GHEA Grapalat" w:cs="Sylfaen"/>
          <w:sz w:val="20"/>
          <w:lang w:val="hy-AM"/>
        </w:rPr>
        <w:t>են</w:t>
      </w:r>
      <w:r w:rsidRPr="00C032F4">
        <w:rPr>
          <w:rFonts w:ascii="GHEA Grapalat" w:hAnsi="GHEA Grapalat"/>
          <w:sz w:val="20"/>
          <w:lang w:val="hy-AM"/>
        </w:rPr>
        <w:t xml:space="preserve"> </w:t>
      </w:r>
      <w:r w:rsidRPr="00C032F4">
        <w:rPr>
          <w:rFonts w:ascii="GHEA Grapalat" w:hAnsi="GHEA Grapalat" w:cs="Sylfaen"/>
          <w:sz w:val="20"/>
          <w:lang w:val="hy-AM"/>
        </w:rPr>
        <w:t>նախագծանախահաշվային</w:t>
      </w:r>
      <w:r w:rsidRPr="00C032F4">
        <w:rPr>
          <w:rFonts w:ascii="GHEA Grapalat" w:hAnsi="GHEA Grapalat"/>
          <w:sz w:val="20"/>
          <w:lang w:val="hy-AM"/>
        </w:rPr>
        <w:t xml:space="preserve"> </w:t>
      </w:r>
      <w:r w:rsidRPr="00C032F4">
        <w:rPr>
          <w:rFonts w:ascii="GHEA Grapalat" w:hAnsi="GHEA Grapalat" w:cs="Sylfaen"/>
          <w:sz w:val="20"/>
          <w:lang w:val="hy-AM"/>
        </w:rPr>
        <w:t>փաստաթղթերում</w:t>
      </w:r>
      <w:r w:rsidRPr="00C032F4">
        <w:rPr>
          <w:rFonts w:ascii="GHEA Grapalat" w:hAnsi="GHEA Grapalat"/>
          <w:sz w:val="20"/>
          <w:lang w:val="hy-AM"/>
        </w:rPr>
        <w:t xml:space="preserve">: </w:t>
      </w:r>
    </w:p>
    <w:p w14:paraId="65F13E93" w14:textId="77777777" w:rsidR="00F9495C" w:rsidRPr="00C032F4" w:rsidRDefault="00F9495C" w:rsidP="00F9495C">
      <w:pPr>
        <w:ind w:firstLine="720"/>
        <w:jc w:val="both"/>
        <w:rPr>
          <w:rFonts w:ascii="GHEA Grapalat" w:hAnsi="GHEA Grapalat"/>
          <w:sz w:val="20"/>
          <w:lang w:val="hy-AM"/>
        </w:rPr>
      </w:pPr>
      <w:r w:rsidRPr="00C032F4">
        <w:rPr>
          <w:rFonts w:ascii="GHEA Grapalat" w:hAnsi="GHEA Grapalat"/>
          <w:sz w:val="20"/>
          <w:lang w:val="hy-AM"/>
        </w:rPr>
        <w:t xml:space="preserve"> 2.4.5 </w:t>
      </w:r>
      <w:r w:rsidRPr="00C032F4">
        <w:rPr>
          <w:rFonts w:ascii="GHEA Grapalat" w:hAnsi="GHEA Grapalat" w:cs="Sylfaen"/>
          <w:sz w:val="20"/>
          <w:lang w:val="hy-AM"/>
        </w:rPr>
        <w:t>Եթե</w:t>
      </w:r>
      <w:r w:rsidRPr="00C032F4">
        <w:rPr>
          <w:rFonts w:ascii="GHEA Grapalat" w:hAnsi="GHEA Grapalat"/>
          <w:sz w:val="20"/>
          <w:lang w:val="hy-AM"/>
        </w:rPr>
        <w:t xml:space="preserve"> </w:t>
      </w:r>
      <w:r w:rsidRPr="00C032F4">
        <w:rPr>
          <w:rFonts w:ascii="GHEA Grapalat" w:hAnsi="GHEA Grapalat" w:cs="Sylfaen"/>
          <w:sz w:val="20"/>
          <w:lang w:val="hy-AM"/>
        </w:rPr>
        <w:t>սույն</w:t>
      </w:r>
      <w:r w:rsidRPr="00C032F4">
        <w:rPr>
          <w:rFonts w:ascii="GHEA Grapalat" w:hAnsi="GHEA Grapalat"/>
          <w:sz w:val="20"/>
          <w:lang w:val="hy-AM"/>
        </w:rPr>
        <w:t xml:space="preserve"> </w:t>
      </w:r>
      <w:r w:rsidRPr="00C032F4">
        <w:rPr>
          <w:rFonts w:ascii="GHEA Grapalat" w:hAnsi="GHEA Grapalat" w:cs="Sylfaen"/>
          <w:sz w:val="20"/>
          <w:lang w:val="hy-AM"/>
        </w:rPr>
        <w:t>պայմանագրի</w:t>
      </w:r>
      <w:r w:rsidRPr="00C032F4">
        <w:rPr>
          <w:rFonts w:ascii="GHEA Grapalat" w:hAnsi="GHEA Grapalat"/>
          <w:sz w:val="20"/>
          <w:lang w:val="hy-AM"/>
        </w:rPr>
        <w:t xml:space="preserve"> 2.4.4 </w:t>
      </w:r>
      <w:r w:rsidRPr="00C032F4">
        <w:rPr>
          <w:rFonts w:ascii="GHEA Grapalat" w:hAnsi="GHEA Grapalat" w:cs="Sylfaen"/>
          <w:sz w:val="20"/>
          <w:lang w:val="hy-AM"/>
        </w:rPr>
        <w:t>կետով</w:t>
      </w:r>
      <w:r w:rsidRPr="00C032F4">
        <w:rPr>
          <w:rFonts w:ascii="GHEA Grapalat" w:hAnsi="GHEA Grapalat"/>
          <w:sz w:val="20"/>
          <w:lang w:val="hy-AM"/>
        </w:rPr>
        <w:t xml:space="preserve"> </w:t>
      </w:r>
      <w:r w:rsidRPr="00C032F4">
        <w:rPr>
          <w:rFonts w:ascii="GHEA Grapalat" w:hAnsi="GHEA Grapalat" w:cs="Sylfaen"/>
          <w:sz w:val="20"/>
          <w:lang w:val="hy-AM"/>
        </w:rPr>
        <w:t>սահմանված</w:t>
      </w:r>
      <w:r w:rsidRPr="00C032F4">
        <w:rPr>
          <w:rFonts w:ascii="GHEA Grapalat" w:hAnsi="GHEA Grapalat"/>
          <w:sz w:val="20"/>
          <w:lang w:val="hy-AM"/>
        </w:rPr>
        <w:t xml:space="preserve"> </w:t>
      </w:r>
      <w:r w:rsidRPr="00C032F4">
        <w:rPr>
          <w:rFonts w:ascii="GHEA Grapalat" w:hAnsi="GHEA Grapalat" w:cs="Sylfaen"/>
          <w:sz w:val="20"/>
          <w:lang w:val="hy-AM"/>
        </w:rPr>
        <w:t>ժամկետի</w:t>
      </w:r>
      <w:r w:rsidRPr="00C032F4">
        <w:rPr>
          <w:rFonts w:ascii="GHEA Grapalat" w:hAnsi="GHEA Grapalat"/>
          <w:sz w:val="20"/>
          <w:lang w:val="hy-AM"/>
        </w:rPr>
        <w:t xml:space="preserve"> </w:t>
      </w:r>
      <w:r w:rsidRPr="00C032F4">
        <w:rPr>
          <w:rFonts w:ascii="GHEA Grapalat" w:hAnsi="GHEA Grapalat" w:cs="Sylfaen"/>
          <w:sz w:val="20"/>
          <w:lang w:val="hy-AM"/>
        </w:rPr>
        <w:t>ընթացքում</w:t>
      </w:r>
      <w:r w:rsidRPr="00C032F4">
        <w:rPr>
          <w:rFonts w:ascii="GHEA Grapalat" w:hAnsi="GHEA Grapalat"/>
          <w:sz w:val="20"/>
          <w:lang w:val="hy-AM"/>
        </w:rPr>
        <w:t xml:space="preserve"> </w:t>
      </w:r>
      <w:r w:rsidRPr="00C032F4">
        <w:rPr>
          <w:rFonts w:ascii="GHEA Grapalat" w:hAnsi="GHEA Grapalat" w:cs="Sylfaen"/>
          <w:sz w:val="20"/>
          <w:lang w:val="hy-AM"/>
        </w:rPr>
        <w:t>ի</w:t>
      </w:r>
      <w:r w:rsidRPr="00C032F4">
        <w:rPr>
          <w:rFonts w:ascii="GHEA Grapalat" w:hAnsi="GHEA Grapalat"/>
          <w:sz w:val="20"/>
          <w:lang w:val="hy-AM"/>
        </w:rPr>
        <w:t xml:space="preserve"> </w:t>
      </w:r>
      <w:r w:rsidRPr="00C032F4">
        <w:rPr>
          <w:rFonts w:ascii="GHEA Grapalat" w:hAnsi="GHEA Grapalat" w:cs="Sylfaen"/>
          <w:sz w:val="20"/>
          <w:lang w:val="hy-AM"/>
        </w:rPr>
        <w:t>հայտ</w:t>
      </w:r>
      <w:r w:rsidRPr="00C032F4">
        <w:rPr>
          <w:rFonts w:ascii="GHEA Grapalat" w:hAnsi="GHEA Grapalat"/>
          <w:sz w:val="20"/>
          <w:lang w:val="hy-AM"/>
        </w:rPr>
        <w:t xml:space="preserve"> </w:t>
      </w:r>
      <w:r w:rsidRPr="00C032F4">
        <w:rPr>
          <w:rFonts w:ascii="GHEA Grapalat" w:hAnsi="GHEA Grapalat" w:cs="Sylfaen"/>
          <w:sz w:val="20"/>
          <w:lang w:val="hy-AM"/>
        </w:rPr>
        <w:t>են</w:t>
      </w:r>
      <w:r w:rsidRPr="00C032F4">
        <w:rPr>
          <w:rFonts w:ascii="GHEA Grapalat" w:hAnsi="GHEA Grapalat"/>
          <w:sz w:val="20"/>
          <w:lang w:val="hy-AM"/>
        </w:rPr>
        <w:t xml:space="preserve"> </w:t>
      </w:r>
      <w:r w:rsidRPr="00C032F4">
        <w:rPr>
          <w:rFonts w:ascii="GHEA Grapalat" w:hAnsi="GHEA Grapalat" w:cs="Sylfaen"/>
          <w:sz w:val="20"/>
          <w:lang w:val="hy-AM"/>
        </w:rPr>
        <w:t>գալիս</w:t>
      </w:r>
      <w:r w:rsidRPr="00C032F4">
        <w:rPr>
          <w:rFonts w:ascii="GHEA Grapalat" w:hAnsi="GHEA Grapalat"/>
          <w:sz w:val="20"/>
          <w:lang w:val="hy-AM"/>
        </w:rPr>
        <w:t xml:space="preserve"> </w:t>
      </w:r>
      <w:r w:rsidRPr="00C032F4">
        <w:rPr>
          <w:rFonts w:ascii="GHEA Grapalat" w:hAnsi="GHEA Grapalat" w:cs="Sylfaen"/>
          <w:sz w:val="20"/>
          <w:lang w:val="hy-AM"/>
        </w:rPr>
        <w:t>թերություններ</w:t>
      </w:r>
      <w:r w:rsidRPr="00C032F4">
        <w:rPr>
          <w:rFonts w:ascii="GHEA Grapalat" w:hAnsi="GHEA Grapalat"/>
          <w:sz w:val="20"/>
          <w:lang w:val="hy-AM"/>
        </w:rPr>
        <w:t xml:space="preserve">, </w:t>
      </w:r>
      <w:r w:rsidRPr="00C032F4">
        <w:rPr>
          <w:rFonts w:ascii="GHEA Grapalat" w:hAnsi="GHEA Grapalat" w:cs="Sylfaen"/>
          <w:sz w:val="20"/>
          <w:lang w:val="hy-AM"/>
        </w:rPr>
        <w:t>ապա</w:t>
      </w:r>
      <w:r w:rsidRPr="00C032F4">
        <w:rPr>
          <w:rFonts w:ascii="GHEA Grapalat" w:hAnsi="GHEA Grapalat"/>
          <w:sz w:val="20"/>
          <w:lang w:val="hy-AM"/>
        </w:rPr>
        <w:t xml:space="preserve"> </w:t>
      </w:r>
      <w:r w:rsidRPr="00C032F4">
        <w:rPr>
          <w:rFonts w:ascii="GHEA Grapalat" w:hAnsi="GHEA Grapalat" w:cs="Sylfaen"/>
          <w:sz w:val="20"/>
          <w:lang w:val="hy-AM"/>
        </w:rPr>
        <w:t>Կատարողը</w:t>
      </w:r>
      <w:r w:rsidRPr="00C032F4">
        <w:rPr>
          <w:rFonts w:ascii="GHEA Grapalat" w:hAnsi="GHEA Grapalat"/>
          <w:sz w:val="20"/>
          <w:lang w:val="hy-AM"/>
        </w:rPr>
        <w:t xml:space="preserve"> </w:t>
      </w:r>
      <w:r w:rsidRPr="00C032F4">
        <w:rPr>
          <w:rFonts w:ascii="GHEA Grapalat" w:hAnsi="GHEA Grapalat" w:cs="Sylfaen"/>
          <w:sz w:val="20"/>
          <w:lang w:val="hy-AM"/>
        </w:rPr>
        <w:t>սույն</w:t>
      </w:r>
      <w:r w:rsidRPr="00C032F4">
        <w:rPr>
          <w:rFonts w:ascii="GHEA Grapalat" w:hAnsi="GHEA Grapalat"/>
          <w:sz w:val="20"/>
          <w:lang w:val="hy-AM"/>
        </w:rPr>
        <w:t xml:space="preserve"> </w:t>
      </w:r>
      <w:r w:rsidRPr="00C032F4">
        <w:rPr>
          <w:rFonts w:ascii="GHEA Grapalat" w:hAnsi="GHEA Grapalat" w:cs="Sylfaen"/>
          <w:sz w:val="20"/>
          <w:lang w:val="hy-AM"/>
        </w:rPr>
        <w:t>պայմանագրով</w:t>
      </w:r>
      <w:r w:rsidRPr="00C032F4">
        <w:rPr>
          <w:rFonts w:ascii="GHEA Grapalat" w:hAnsi="GHEA Grapalat"/>
          <w:sz w:val="20"/>
          <w:lang w:val="hy-AM"/>
        </w:rPr>
        <w:t xml:space="preserve"> </w:t>
      </w:r>
      <w:r w:rsidRPr="00C032F4">
        <w:rPr>
          <w:rFonts w:ascii="GHEA Grapalat" w:hAnsi="GHEA Grapalat" w:cs="Sylfaen"/>
          <w:sz w:val="20"/>
          <w:lang w:val="hy-AM"/>
        </w:rPr>
        <w:t>նախատեսված</w:t>
      </w:r>
      <w:r w:rsidRPr="00C032F4">
        <w:rPr>
          <w:rFonts w:ascii="GHEA Grapalat" w:hAnsi="GHEA Grapalat"/>
          <w:sz w:val="20"/>
          <w:lang w:val="hy-AM"/>
        </w:rPr>
        <w:t xml:space="preserve"> </w:t>
      </w:r>
      <w:r w:rsidRPr="00C032F4">
        <w:rPr>
          <w:rFonts w:ascii="GHEA Grapalat" w:hAnsi="GHEA Grapalat" w:cs="Sylfaen"/>
          <w:sz w:val="20"/>
          <w:lang w:val="hy-AM"/>
        </w:rPr>
        <w:t>իր</w:t>
      </w:r>
      <w:r w:rsidRPr="00C032F4">
        <w:rPr>
          <w:rFonts w:ascii="GHEA Grapalat" w:hAnsi="GHEA Grapalat"/>
          <w:sz w:val="20"/>
          <w:lang w:val="hy-AM"/>
        </w:rPr>
        <w:t xml:space="preserve"> </w:t>
      </w:r>
      <w:r w:rsidRPr="00C032F4">
        <w:rPr>
          <w:rFonts w:ascii="GHEA Grapalat" w:hAnsi="GHEA Grapalat" w:cs="Sylfaen"/>
          <w:sz w:val="20"/>
          <w:lang w:val="hy-AM"/>
        </w:rPr>
        <w:t>պարտավորությունները</w:t>
      </w:r>
      <w:r w:rsidRPr="00C032F4">
        <w:rPr>
          <w:rFonts w:ascii="GHEA Grapalat" w:hAnsi="GHEA Grapalat"/>
          <w:sz w:val="20"/>
          <w:lang w:val="hy-AM"/>
        </w:rPr>
        <w:t xml:space="preserve"> </w:t>
      </w:r>
      <w:r w:rsidRPr="00C032F4">
        <w:rPr>
          <w:rFonts w:ascii="GHEA Grapalat" w:hAnsi="GHEA Grapalat" w:cs="Sylfaen"/>
          <w:sz w:val="20"/>
          <w:lang w:val="hy-AM"/>
        </w:rPr>
        <w:t>չկատարելու</w:t>
      </w:r>
      <w:r w:rsidRPr="00C032F4">
        <w:rPr>
          <w:rFonts w:ascii="GHEA Grapalat" w:hAnsi="GHEA Grapalat"/>
          <w:sz w:val="20"/>
          <w:lang w:val="hy-AM"/>
        </w:rPr>
        <w:t xml:space="preserve"> </w:t>
      </w:r>
      <w:r w:rsidRPr="00C032F4">
        <w:rPr>
          <w:rFonts w:ascii="GHEA Grapalat" w:hAnsi="GHEA Grapalat" w:cs="Sylfaen"/>
          <w:sz w:val="20"/>
          <w:lang w:val="hy-AM"/>
        </w:rPr>
        <w:t>կամ</w:t>
      </w:r>
      <w:r w:rsidRPr="00C032F4">
        <w:rPr>
          <w:rFonts w:ascii="GHEA Grapalat" w:hAnsi="GHEA Grapalat"/>
          <w:sz w:val="20"/>
          <w:lang w:val="hy-AM"/>
        </w:rPr>
        <w:t xml:space="preserve"> </w:t>
      </w:r>
      <w:r w:rsidRPr="00C032F4">
        <w:rPr>
          <w:rFonts w:ascii="GHEA Grapalat" w:hAnsi="GHEA Grapalat" w:cs="Sylfaen"/>
          <w:sz w:val="20"/>
          <w:lang w:val="hy-AM"/>
        </w:rPr>
        <w:t>ոչ</w:t>
      </w:r>
      <w:r w:rsidRPr="00C032F4">
        <w:rPr>
          <w:rFonts w:ascii="GHEA Grapalat" w:hAnsi="GHEA Grapalat"/>
          <w:sz w:val="20"/>
          <w:lang w:val="hy-AM"/>
        </w:rPr>
        <w:t xml:space="preserve"> </w:t>
      </w:r>
      <w:r w:rsidRPr="00C032F4">
        <w:rPr>
          <w:rFonts w:ascii="GHEA Grapalat" w:hAnsi="GHEA Grapalat" w:cs="Sylfaen"/>
          <w:sz w:val="20"/>
          <w:lang w:val="hy-AM"/>
        </w:rPr>
        <w:t>պատշաճ</w:t>
      </w:r>
      <w:r w:rsidRPr="00C032F4">
        <w:rPr>
          <w:rFonts w:ascii="GHEA Grapalat" w:hAnsi="GHEA Grapalat"/>
          <w:sz w:val="20"/>
          <w:lang w:val="hy-AM"/>
        </w:rPr>
        <w:t xml:space="preserve"> </w:t>
      </w:r>
      <w:r w:rsidRPr="00C032F4">
        <w:rPr>
          <w:rFonts w:ascii="GHEA Grapalat" w:hAnsi="GHEA Grapalat" w:cs="Sylfaen"/>
          <w:sz w:val="20"/>
          <w:lang w:val="hy-AM"/>
        </w:rPr>
        <w:t>կատարելու</w:t>
      </w:r>
      <w:r w:rsidRPr="00C032F4">
        <w:rPr>
          <w:rFonts w:ascii="GHEA Grapalat" w:hAnsi="GHEA Grapalat"/>
          <w:sz w:val="20"/>
          <w:lang w:val="hy-AM"/>
        </w:rPr>
        <w:t xml:space="preserve"> </w:t>
      </w:r>
      <w:r w:rsidRPr="00C032F4">
        <w:rPr>
          <w:rFonts w:ascii="GHEA Grapalat" w:hAnsi="GHEA Grapalat" w:cs="Sylfaen"/>
          <w:sz w:val="20"/>
          <w:lang w:val="hy-AM"/>
        </w:rPr>
        <w:t>համար</w:t>
      </w:r>
      <w:r w:rsidRPr="00C032F4">
        <w:rPr>
          <w:rFonts w:ascii="GHEA Grapalat" w:hAnsi="GHEA Grapalat"/>
          <w:sz w:val="20"/>
          <w:lang w:val="hy-AM"/>
        </w:rPr>
        <w:t xml:space="preserve"> </w:t>
      </w:r>
      <w:r w:rsidRPr="00C032F4">
        <w:rPr>
          <w:rFonts w:ascii="GHEA Grapalat" w:hAnsi="GHEA Grapalat" w:cs="Sylfaen"/>
          <w:sz w:val="20"/>
          <w:lang w:val="hy-AM"/>
        </w:rPr>
        <w:t>Պատվիրատուին</w:t>
      </w:r>
      <w:r w:rsidRPr="00C032F4">
        <w:rPr>
          <w:rFonts w:ascii="GHEA Grapalat" w:hAnsi="GHEA Grapalat"/>
          <w:sz w:val="20"/>
          <w:lang w:val="hy-AM"/>
        </w:rPr>
        <w:t xml:space="preserve"> </w:t>
      </w:r>
      <w:r w:rsidRPr="00C032F4">
        <w:rPr>
          <w:rFonts w:ascii="GHEA Grapalat" w:hAnsi="GHEA Grapalat" w:cs="Sylfaen"/>
          <w:sz w:val="20"/>
          <w:lang w:val="hy-AM"/>
        </w:rPr>
        <w:t>վճարում</w:t>
      </w:r>
      <w:r w:rsidRPr="00C032F4">
        <w:rPr>
          <w:rFonts w:ascii="GHEA Grapalat" w:hAnsi="GHEA Grapalat"/>
          <w:sz w:val="20"/>
          <w:lang w:val="hy-AM"/>
        </w:rPr>
        <w:t xml:space="preserve"> </w:t>
      </w:r>
      <w:r w:rsidRPr="00C032F4">
        <w:rPr>
          <w:rFonts w:ascii="GHEA Grapalat" w:hAnsi="GHEA Grapalat" w:cs="Sylfaen"/>
          <w:sz w:val="20"/>
          <w:lang w:val="hy-AM"/>
        </w:rPr>
        <w:t>է</w:t>
      </w:r>
      <w:r w:rsidRPr="00C032F4">
        <w:rPr>
          <w:rFonts w:ascii="GHEA Grapalat" w:hAnsi="GHEA Grapalat"/>
          <w:sz w:val="20"/>
          <w:lang w:val="hy-AM"/>
        </w:rPr>
        <w:t xml:space="preserve"> </w:t>
      </w:r>
      <w:r w:rsidRPr="00C032F4">
        <w:rPr>
          <w:rFonts w:ascii="GHEA Grapalat" w:hAnsi="GHEA Grapalat" w:cs="Sylfaen"/>
          <w:sz w:val="20"/>
          <w:lang w:val="hy-AM"/>
        </w:rPr>
        <w:t>տուգանք</w:t>
      </w:r>
      <w:r w:rsidRPr="00C032F4">
        <w:rPr>
          <w:rFonts w:ascii="GHEA Grapalat" w:hAnsi="GHEA Grapalat"/>
          <w:sz w:val="20"/>
          <w:lang w:val="hy-AM"/>
        </w:rPr>
        <w:t xml:space="preserve">` </w:t>
      </w:r>
      <w:r w:rsidRPr="00C032F4">
        <w:rPr>
          <w:rFonts w:ascii="GHEA Grapalat" w:hAnsi="GHEA Grapalat" w:cs="Sylfaen"/>
          <w:sz w:val="20"/>
          <w:lang w:val="hy-AM"/>
        </w:rPr>
        <w:t>հայտնաբերված</w:t>
      </w:r>
      <w:r w:rsidRPr="00C032F4">
        <w:rPr>
          <w:rFonts w:ascii="GHEA Grapalat" w:hAnsi="GHEA Grapalat"/>
          <w:sz w:val="20"/>
          <w:lang w:val="hy-AM"/>
        </w:rPr>
        <w:t xml:space="preserve"> </w:t>
      </w:r>
      <w:r w:rsidRPr="00C032F4">
        <w:rPr>
          <w:rFonts w:ascii="GHEA Grapalat" w:hAnsi="GHEA Grapalat" w:cs="Sylfaen"/>
          <w:sz w:val="20"/>
          <w:lang w:val="hy-AM"/>
        </w:rPr>
        <w:t>թերության</w:t>
      </w:r>
      <w:r w:rsidRPr="00C032F4">
        <w:rPr>
          <w:rFonts w:ascii="GHEA Grapalat" w:hAnsi="GHEA Grapalat"/>
          <w:sz w:val="20"/>
          <w:lang w:val="hy-AM"/>
        </w:rPr>
        <w:t xml:space="preserve"> </w:t>
      </w:r>
      <w:r w:rsidRPr="00C032F4">
        <w:rPr>
          <w:rFonts w:ascii="GHEA Grapalat" w:hAnsi="GHEA Grapalat" w:cs="Sylfaen"/>
          <w:sz w:val="20"/>
          <w:lang w:val="hy-AM"/>
        </w:rPr>
        <w:t>վերաց</w:t>
      </w:r>
      <w:r w:rsidRPr="00C032F4">
        <w:rPr>
          <w:rFonts w:ascii="GHEA Grapalat" w:hAnsi="GHEA Grapalat"/>
          <w:sz w:val="20"/>
          <w:lang w:val="hy-AM"/>
        </w:rPr>
        <w:softHyphen/>
      </w:r>
      <w:r w:rsidRPr="00C032F4">
        <w:rPr>
          <w:rFonts w:ascii="GHEA Grapalat" w:hAnsi="GHEA Grapalat" w:cs="Sylfaen"/>
          <w:sz w:val="20"/>
          <w:lang w:val="hy-AM"/>
        </w:rPr>
        <w:t>ման</w:t>
      </w:r>
      <w:r w:rsidRPr="00C032F4">
        <w:rPr>
          <w:rFonts w:ascii="GHEA Grapalat" w:hAnsi="GHEA Grapalat"/>
          <w:sz w:val="20"/>
          <w:lang w:val="hy-AM"/>
        </w:rPr>
        <w:t xml:space="preserve"> </w:t>
      </w:r>
      <w:r w:rsidRPr="00C032F4">
        <w:rPr>
          <w:rFonts w:ascii="GHEA Grapalat" w:hAnsi="GHEA Grapalat" w:cs="Sylfaen"/>
          <w:sz w:val="20"/>
          <w:lang w:val="hy-AM"/>
        </w:rPr>
        <w:t>համար</w:t>
      </w:r>
      <w:r w:rsidRPr="00C032F4">
        <w:rPr>
          <w:rFonts w:ascii="GHEA Grapalat" w:hAnsi="GHEA Grapalat"/>
          <w:sz w:val="20"/>
          <w:lang w:val="hy-AM"/>
        </w:rPr>
        <w:t xml:space="preserve"> </w:t>
      </w:r>
      <w:r w:rsidRPr="00C032F4">
        <w:rPr>
          <w:rFonts w:ascii="GHEA Grapalat" w:hAnsi="GHEA Grapalat" w:cs="Sylfaen"/>
          <w:sz w:val="20"/>
          <w:lang w:val="hy-AM"/>
        </w:rPr>
        <w:t>կապալառուի</w:t>
      </w:r>
      <w:r w:rsidRPr="00C032F4">
        <w:rPr>
          <w:rFonts w:ascii="GHEA Grapalat" w:hAnsi="GHEA Grapalat"/>
          <w:sz w:val="20"/>
          <w:lang w:val="hy-AM"/>
        </w:rPr>
        <w:t xml:space="preserve"> </w:t>
      </w:r>
      <w:r w:rsidRPr="00C032F4">
        <w:rPr>
          <w:rFonts w:ascii="GHEA Grapalat" w:hAnsi="GHEA Grapalat" w:cs="Sylfaen"/>
          <w:sz w:val="20"/>
          <w:lang w:val="hy-AM"/>
        </w:rPr>
        <w:t>կամ</w:t>
      </w:r>
      <w:r w:rsidRPr="00C032F4">
        <w:rPr>
          <w:rFonts w:ascii="GHEA Grapalat" w:hAnsi="GHEA Grapalat"/>
          <w:sz w:val="20"/>
          <w:lang w:val="hy-AM"/>
        </w:rPr>
        <w:t xml:space="preserve"> </w:t>
      </w:r>
      <w:r w:rsidRPr="00C032F4">
        <w:rPr>
          <w:rFonts w:ascii="GHEA Grapalat" w:hAnsi="GHEA Grapalat" w:cs="Sylfaen"/>
          <w:sz w:val="20"/>
          <w:lang w:val="hy-AM"/>
        </w:rPr>
        <w:t>Պատվիրատուի</w:t>
      </w:r>
      <w:r w:rsidRPr="00C032F4">
        <w:rPr>
          <w:rFonts w:ascii="GHEA Grapalat" w:hAnsi="GHEA Grapalat"/>
          <w:sz w:val="20"/>
          <w:lang w:val="hy-AM"/>
        </w:rPr>
        <w:t xml:space="preserve"> </w:t>
      </w:r>
      <w:r w:rsidRPr="00C032F4">
        <w:rPr>
          <w:rFonts w:ascii="GHEA Grapalat" w:hAnsi="GHEA Grapalat" w:cs="Sylfaen"/>
          <w:sz w:val="20"/>
          <w:lang w:val="hy-AM"/>
        </w:rPr>
        <w:t>կողմից</w:t>
      </w:r>
      <w:r w:rsidRPr="00C032F4">
        <w:rPr>
          <w:rFonts w:ascii="GHEA Grapalat" w:hAnsi="GHEA Grapalat"/>
          <w:sz w:val="20"/>
          <w:lang w:val="hy-AM"/>
        </w:rPr>
        <w:t xml:space="preserve"> </w:t>
      </w:r>
      <w:r w:rsidRPr="00C032F4">
        <w:rPr>
          <w:rFonts w:ascii="GHEA Grapalat" w:hAnsi="GHEA Grapalat" w:cs="Sylfaen"/>
          <w:sz w:val="20"/>
          <w:lang w:val="hy-AM"/>
        </w:rPr>
        <w:t>իրականացված</w:t>
      </w:r>
      <w:r w:rsidRPr="00C032F4">
        <w:rPr>
          <w:rFonts w:ascii="GHEA Grapalat" w:hAnsi="GHEA Grapalat"/>
          <w:sz w:val="20"/>
          <w:lang w:val="hy-AM"/>
        </w:rPr>
        <w:t xml:space="preserve"> </w:t>
      </w:r>
      <w:r w:rsidRPr="00C032F4">
        <w:rPr>
          <w:rFonts w:ascii="GHEA Grapalat" w:hAnsi="GHEA Grapalat" w:cs="Sylfaen"/>
          <w:sz w:val="20"/>
          <w:lang w:val="hy-AM"/>
        </w:rPr>
        <w:t>փաստացի</w:t>
      </w:r>
      <w:r w:rsidRPr="00C032F4">
        <w:rPr>
          <w:rFonts w:ascii="GHEA Grapalat" w:hAnsi="GHEA Grapalat"/>
          <w:sz w:val="20"/>
          <w:lang w:val="hy-AM"/>
        </w:rPr>
        <w:t xml:space="preserve"> </w:t>
      </w:r>
      <w:r w:rsidRPr="00C032F4">
        <w:rPr>
          <w:rFonts w:ascii="GHEA Grapalat" w:hAnsi="GHEA Grapalat" w:cs="Sylfaen"/>
          <w:sz w:val="20"/>
          <w:lang w:val="hy-AM"/>
        </w:rPr>
        <w:t>ծախսերի</w:t>
      </w:r>
      <w:r w:rsidRPr="00C032F4">
        <w:rPr>
          <w:rFonts w:ascii="GHEA Grapalat" w:hAnsi="GHEA Grapalat"/>
          <w:sz w:val="20"/>
          <w:lang w:val="hy-AM"/>
        </w:rPr>
        <w:t xml:space="preserve"> </w:t>
      </w:r>
      <w:r w:rsidRPr="00C032F4">
        <w:rPr>
          <w:rFonts w:ascii="GHEA Grapalat" w:hAnsi="GHEA Grapalat" w:cs="Sylfaen"/>
          <w:sz w:val="20"/>
          <w:lang w:val="hy-AM"/>
        </w:rPr>
        <w:t>չափով</w:t>
      </w:r>
      <w:r w:rsidRPr="00C032F4">
        <w:rPr>
          <w:rStyle w:val="FootnoteReference"/>
          <w:rFonts w:ascii="GHEA Grapalat" w:hAnsi="GHEA Grapalat"/>
          <w:sz w:val="20"/>
          <w:lang w:val="hy-AM"/>
        </w:rPr>
        <w:t>:</w:t>
      </w:r>
      <w:r w:rsidRPr="00C032F4">
        <w:rPr>
          <w:rFonts w:ascii="GHEA Grapalat" w:hAnsi="GHEA Grapalat" w:cs="Tahoma"/>
          <w:spacing w:val="-10"/>
          <w:lang w:val="hy-AM"/>
        </w:rPr>
        <w:t xml:space="preserve"> </w:t>
      </w:r>
    </w:p>
    <w:p w14:paraId="6382C275" w14:textId="77777777" w:rsidR="007678FA" w:rsidRPr="00C032F4" w:rsidRDefault="007678FA" w:rsidP="007678FA">
      <w:pPr>
        <w:ind w:firstLine="720"/>
        <w:jc w:val="both"/>
        <w:rPr>
          <w:rFonts w:ascii="GHEA Grapalat" w:hAnsi="GHEA Grapalat"/>
          <w:sz w:val="20"/>
          <w:lang w:val="hy-AM"/>
        </w:rPr>
      </w:pPr>
    </w:p>
    <w:p w14:paraId="2A6AE2DD"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3. ԾԱՌԱՅՈՒԹՅԱՆ ՀԱՆՁՆՄԱՆ ԵՎ ԸՆԴՈՒՆՄԱՆ ԿԱՐԳԸ</w:t>
      </w:r>
    </w:p>
    <w:p w14:paraId="1FFE8275" w14:textId="3B942871" w:rsidR="007678FA" w:rsidRPr="00C032F4" w:rsidRDefault="007678FA" w:rsidP="007678FA">
      <w:pPr>
        <w:ind w:firstLine="720"/>
        <w:jc w:val="both"/>
        <w:rPr>
          <w:rFonts w:ascii="GHEA Grapalat" w:hAnsi="GHEA Grapalat"/>
          <w:sz w:val="20"/>
          <w:lang w:val="hy-AM"/>
        </w:rPr>
      </w:pPr>
      <w:r w:rsidRPr="00C032F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C032F4">
        <w:rPr>
          <w:lang w:val="hy-AM"/>
        </w:rPr>
        <w:t xml:space="preserve"> </w:t>
      </w:r>
      <w:r w:rsidR="00F9495C" w:rsidRPr="00C032F4">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C032F4">
        <w:rPr>
          <w:rFonts w:ascii="GHEA Grapalat" w:hAnsi="GHEA Grapalat"/>
          <w:sz w:val="20"/>
          <w:lang w:val="hy-AM"/>
        </w:rPr>
        <w:t xml:space="preserve"> </w:t>
      </w:r>
    </w:p>
    <w:p w14:paraId="01DF8AF7" w14:textId="77777777" w:rsidR="007678FA" w:rsidRPr="00C032F4" w:rsidRDefault="007678FA" w:rsidP="007678FA">
      <w:pPr>
        <w:ind w:firstLine="720"/>
        <w:jc w:val="both"/>
        <w:rPr>
          <w:rFonts w:ascii="GHEA Grapalat" w:hAnsi="GHEA Grapalat" w:cs="Sylfaen"/>
          <w:sz w:val="20"/>
          <w:szCs w:val="20"/>
          <w:lang w:val="hy-AM"/>
        </w:rPr>
      </w:pPr>
      <w:r w:rsidRPr="00C032F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C032F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2F81167F" w:rsidR="007678FA" w:rsidRPr="00C032F4" w:rsidRDefault="007678FA" w:rsidP="007678FA">
      <w:pPr>
        <w:ind w:firstLine="709"/>
        <w:jc w:val="both"/>
        <w:rPr>
          <w:rFonts w:ascii="GHEA Grapalat" w:hAnsi="GHEA Grapalat" w:cs="Sylfaen"/>
          <w:sz w:val="20"/>
          <w:szCs w:val="20"/>
          <w:lang w:val="hy-AM"/>
        </w:rPr>
      </w:pPr>
      <w:r w:rsidRPr="00C032F4">
        <w:rPr>
          <w:rFonts w:ascii="GHEA Grapalat" w:hAnsi="GHEA Grapalat" w:cs="Sylfaen"/>
          <w:sz w:val="20"/>
          <w:lang w:val="hy-AM"/>
        </w:rPr>
        <w:t xml:space="preserve">3.2 Եթե </w:t>
      </w:r>
      <w:r w:rsidRPr="00C032F4">
        <w:rPr>
          <w:rFonts w:ascii="GHEA Grapalat" w:hAnsi="GHEA Grapalat"/>
          <w:sz w:val="20"/>
          <w:lang w:val="pt-BR"/>
        </w:rPr>
        <w:t xml:space="preserve">մատուցված ծառայությունը </w:t>
      </w:r>
      <w:r w:rsidRPr="00C032F4">
        <w:rPr>
          <w:rFonts w:ascii="GHEA Grapalat" w:hAnsi="GHEA Grapalat" w:cs="Sylfaen"/>
          <w:sz w:val="20"/>
          <w:lang w:val="hy-AM"/>
        </w:rPr>
        <w:t>համապատասխանում է պայմանագրի պայմաններին, Պատվիրատուն</w:t>
      </w:r>
      <w:r w:rsidRPr="00C032F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0003D2">
        <w:rPr>
          <w:rFonts w:ascii="GHEA Grapalat" w:hAnsi="GHEA Grapalat" w:cs="Sylfaen"/>
          <w:b/>
          <w:bCs/>
          <w:sz w:val="20"/>
          <w:szCs w:val="20"/>
          <w:u w:val="single"/>
          <w:lang w:val="hy-AM"/>
        </w:rPr>
        <w:t>3</w:t>
      </w:r>
      <w:r w:rsidR="00FB21F5" w:rsidRPr="00C032F4">
        <w:rPr>
          <w:rFonts w:ascii="GHEA Grapalat" w:hAnsi="GHEA Grapalat" w:cs="Sylfaen"/>
          <w:b/>
          <w:bCs/>
          <w:sz w:val="20"/>
          <w:szCs w:val="20"/>
          <w:u w:val="single"/>
          <w:lang w:val="hy-AM"/>
        </w:rPr>
        <w:t>0</w:t>
      </w:r>
      <w:r w:rsidRPr="00C032F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sz w:val="20"/>
          <w:lang w:val="hy-AM"/>
        </w:rPr>
        <w:t xml:space="preserve">3.3 Եթե </w:t>
      </w:r>
      <w:r w:rsidRPr="00C032F4">
        <w:rPr>
          <w:rFonts w:ascii="GHEA Grapalat" w:hAnsi="GHEA Grapalat"/>
          <w:sz w:val="20"/>
          <w:lang w:val="pt-BR"/>
        </w:rPr>
        <w:t>մատուցված ծառայությունը</w:t>
      </w:r>
      <w:r w:rsidRPr="00C032F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C032F4">
        <w:rPr>
          <w:rFonts w:ascii="GHEA Grapalat" w:hAnsi="GHEA Grapalat" w:cs="Sylfaen"/>
          <w:sz w:val="20"/>
          <w:szCs w:val="20"/>
          <w:lang w:val="hy-AM"/>
        </w:rPr>
        <w:t>էլեկտրոնային գնումների armeps համակարգի միջոցով</w:t>
      </w:r>
      <w:r w:rsidRPr="00C032F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C032F4">
        <w:rPr>
          <w:rFonts w:ascii="GHEA Grapalat" w:hAnsi="GHEA Grapalat" w:cs="Sylfaen"/>
          <w:sz w:val="20"/>
          <w:lang w:val="hy-AM"/>
        </w:rPr>
        <w:t xml:space="preserve">  ձեռնարկում է նման իրավիճակի համար պայմանագրով նախատեսված միջոցները և </w:t>
      </w:r>
      <w:r w:rsidRPr="00C032F4">
        <w:rPr>
          <w:rFonts w:ascii="GHEA Grapalat" w:hAnsi="GHEA Grapalat"/>
          <w:sz w:val="20"/>
          <w:lang w:val="hy-AM"/>
        </w:rPr>
        <w:t>Կատարողի</w:t>
      </w:r>
      <w:r w:rsidRPr="00C032F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C032F4" w:rsidRDefault="007678FA" w:rsidP="00F9427D">
      <w:pPr>
        <w:ind w:firstLine="720"/>
        <w:jc w:val="both"/>
        <w:rPr>
          <w:rFonts w:ascii="GHEA Grapalat" w:hAnsi="GHEA Grapalat" w:cs="Sylfaen"/>
          <w:sz w:val="20"/>
          <w:lang w:val="hy-AM"/>
        </w:rPr>
      </w:pPr>
      <w:r w:rsidRPr="00C032F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C032F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C032F4">
        <w:rPr>
          <w:rFonts w:ascii="GHEA Grapalat" w:hAnsi="GHEA Grapalat" w:cs="Sylfaen"/>
          <w:sz w:val="20"/>
          <w:lang w:val="hy-AM"/>
        </w:rPr>
        <w:softHyphen/>
        <w:t xml:space="preserve">գրությունը: </w:t>
      </w:r>
    </w:p>
    <w:p w14:paraId="4D1ED741" w14:textId="77777777" w:rsidR="00B50E19" w:rsidRPr="00C032F4" w:rsidRDefault="00B50E19" w:rsidP="007678FA">
      <w:pPr>
        <w:ind w:firstLine="720"/>
        <w:jc w:val="both"/>
        <w:rPr>
          <w:rFonts w:ascii="GHEA Grapalat" w:hAnsi="GHEA Grapalat" w:cs="Sylfaen"/>
          <w:b/>
          <w:sz w:val="20"/>
          <w:lang w:val="hy-AM"/>
        </w:rPr>
      </w:pPr>
    </w:p>
    <w:p w14:paraId="3334B8BF"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4. ՊԱՅՄԱՆԱԳՐԻ ԳԻՆԸ</w:t>
      </w:r>
    </w:p>
    <w:p w14:paraId="08A052F4" w14:textId="3F77D428"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C032F4">
        <w:rPr>
          <w:rFonts w:ascii="GHEA Grapalat" w:hAnsi="GHEA Grapalat" w:cs="Sylfaen"/>
          <w:sz w:val="18"/>
          <w:szCs w:val="18"/>
          <w:u w:val="single"/>
          <w:lang w:val="hy-AM"/>
        </w:rPr>
        <w:t>տառերով</w:t>
      </w:r>
      <w:r w:rsidRPr="00C032F4">
        <w:rPr>
          <w:rFonts w:ascii="GHEA Grapalat" w:hAnsi="GHEA Grapalat" w:cs="Sylfaen"/>
          <w:sz w:val="20"/>
          <w:lang w:val="hy-AM"/>
        </w:rPr>
        <w:t>______________________________________ ) ՀՀ դրամ, ներառյալ ԱԱՀ-ն:</w:t>
      </w:r>
      <w:r w:rsidR="00C25873" w:rsidRPr="00C032F4">
        <w:rPr>
          <w:rStyle w:val="FootnoteReference"/>
          <w:rFonts w:ascii="GHEA Grapalat" w:hAnsi="GHEA Grapalat" w:cs="Sylfaen"/>
          <w:sz w:val="20"/>
          <w:lang w:val="hy-AM"/>
        </w:rPr>
        <w:footnoteReference w:id="6"/>
      </w:r>
    </w:p>
    <w:p w14:paraId="099B0CC5"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C032F4" w:rsidRDefault="007678FA" w:rsidP="007678FA">
      <w:pPr>
        <w:ind w:firstLine="709"/>
        <w:jc w:val="both"/>
        <w:rPr>
          <w:rFonts w:ascii="GHEA Grapalat" w:hAnsi="GHEA Grapalat"/>
          <w:sz w:val="20"/>
          <w:lang w:val="hy-AM"/>
        </w:rPr>
      </w:pPr>
      <w:r w:rsidRPr="00C032F4">
        <w:rPr>
          <w:rFonts w:ascii="GHEA Grapalat" w:hAnsi="GHEA Grapalat" w:cs="Sylfaen"/>
          <w:sz w:val="20"/>
          <w:lang w:val="hy-AM"/>
        </w:rPr>
        <w:t>4.2 Պատվիրատուն իրեն մատուցած ծառայության</w:t>
      </w:r>
      <w:r w:rsidRPr="00C032F4">
        <w:rPr>
          <w:rFonts w:ascii="GHEA Grapalat" w:hAnsi="GHEA Grapalat"/>
          <w:sz w:val="20"/>
          <w:lang w:val="hy-AM"/>
        </w:rPr>
        <w:t xml:space="preserve"> դիմաց վճարում է</w:t>
      </w:r>
      <w:r w:rsidR="00571A83" w:rsidRPr="00C032F4">
        <w:rPr>
          <w:rFonts w:ascii="GHEA Grapalat" w:hAnsi="GHEA Grapalat"/>
          <w:sz w:val="20"/>
          <w:lang w:val="hy-AM"/>
        </w:rPr>
        <w:t xml:space="preserve"> պայմանագրի 3-րդ բաժնով նախատեսված կարգով ընդունելու դեպքում՝</w:t>
      </w:r>
      <w:r w:rsidRPr="00C032F4">
        <w:rPr>
          <w:rFonts w:ascii="GHEA Grapalat" w:hAnsi="GHEA Grapalat"/>
          <w:sz w:val="20"/>
          <w:lang w:val="hy-AM"/>
        </w:rPr>
        <w:t xml:space="preserve"> ՀՀ դրամով անկանխիկ` դրամական միջոցները </w:t>
      </w:r>
      <w:r w:rsidRPr="00C032F4">
        <w:rPr>
          <w:rFonts w:ascii="GHEA Grapalat" w:hAnsi="GHEA Grapalat" w:cs="Sylfaen"/>
          <w:sz w:val="20"/>
          <w:lang w:val="hy-AM"/>
        </w:rPr>
        <w:t>Կատարողի</w:t>
      </w:r>
      <w:r w:rsidRPr="00C032F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C032F4">
        <w:rPr>
          <w:rFonts w:ascii="GHEA Grapalat" w:hAnsi="GHEA Grapalat"/>
          <w:sz w:val="20"/>
          <w:lang w:val="hy-AM"/>
        </w:rPr>
        <w:t>ն</w:t>
      </w:r>
      <w:r w:rsidRPr="00C032F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C032F4">
        <w:rPr>
          <w:rFonts w:ascii="GHEA Grapalat" w:hAnsi="GHEA Grapalat"/>
          <w:b/>
          <w:bCs/>
          <w:sz w:val="20"/>
          <w:lang w:val="hy-AM"/>
        </w:rPr>
        <w:t xml:space="preserve">դեկտեմբերի </w:t>
      </w:r>
      <w:r w:rsidR="00F9495C" w:rsidRPr="00C032F4">
        <w:rPr>
          <w:rFonts w:ascii="GHEA Grapalat" w:hAnsi="GHEA Grapalat"/>
          <w:b/>
          <w:bCs/>
          <w:sz w:val="20"/>
          <w:lang w:val="hy-AM"/>
        </w:rPr>
        <w:t>25</w:t>
      </w:r>
      <w:r w:rsidRPr="00C032F4">
        <w:rPr>
          <w:rFonts w:ascii="GHEA Grapalat" w:hAnsi="GHEA Grapalat"/>
          <w:sz w:val="20"/>
          <w:lang w:val="hy-AM"/>
        </w:rPr>
        <w:t xml:space="preserve">-ը: </w:t>
      </w:r>
    </w:p>
    <w:p w14:paraId="0609C28D" w14:textId="5EE5B3BA" w:rsidR="0087619B" w:rsidRPr="00C032F4" w:rsidRDefault="0087619B" w:rsidP="0087619B">
      <w:pPr>
        <w:ind w:firstLine="709"/>
        <w:jc w:val="both"/>
        <w:rPr>
          <w:rFonts w:ascii="GHEA Grapalat" w:hAnsi="GHEA Grapalat"/>
          <w:sz w:val="20"/>
          <w:lang w:val="hy-AM"/>
        </w:rPr>
      </w:pPr>
      <w:r w:rsidRPr="00C032F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C032F4">
        <w:rPr>
          <w:rFonts w:ascii="GHEA Grapalat" w:hAnsi="GHEA Grapalat"/>
          <w:sz w:val="20"/>
          <w:lang w:val="hy-AM"/>
        </w:rPr>
        <w:t>:</w:t>
      </w:r>
    </w:p>
    <w:p w14:paraId="6E23FC3D" w14:textId="77777777" w:rsidR="007678FA" w:rsidRPr="00C032F4" w:rsidRDefault="007678FA" w:rsidP="007678FA">
      <w:pPr>
        <w:ind w:firstLine="720"/>
        <w:jc w:val="both"/>
        <w:rPr>
          <w:rFonts w:ascii="GHEA Grapalat" w:hAnsi="GHEA Grapalat" w:cs="Sylfaen"/>
          <w:sz w:val="20"/>
          <w:lang w:val="hy-AM"/>
        </w:rPr>
      </w:pPr>
    </w:p>
    <w:p w14:paraId="7590A738" w14:textId="77777777" w:rsidR="00396F13" w:rsidRPr="00C032F4" w:rsidRDefault="00396F13" w:rsidP="007678FA">
      <w:pPr>
        <w:ind w:firstLine="720"/>
        <w:jc w:val="both"/>
        <w:rPr>
          <w:rFonts w:ascii="GHEA Grapalat" w:hAnsi="GHEA Grapalat" w:cs="Sylfaen"/>
          <w:sz w:val="20"/>
          <w:lang w:val="hy-AM"/>
        </w:rPr>
      </w:pPr>
    </w:p>
    <w:p w14:paraId="4F7B182D" w14:textId="2574321F" w:rsidR="007678FA" w:rsidRPr="00C032F4" w:rsidRDefault="007575F9" w:rsidP="007575F9">
      <w:pPr>
        <w:ind w:left="720"/>
        <w:jc w:val="both"/>
        <w:rPr>
          <w:rFonts w:ascii="GHEA Grapalat" w:hAnsi="GHEA Grapalat" w:cs="Sylfaen"/>
          <w:b/>
          <w:sz w:val="20"/>
          <w:lang w:val="hy-AM"/>
        </w:rPr>
      </w:pPr>
      <w:r w:rsidRPr="00C032F4">
        <w:rPr>
          <w:rFonts w:ascii="GHEA Grapalat" w:hAnsi="GHEA Grapalat" w:cs="Sylfaen"/>
          <w:b/>
          <w:sz w:val="20"/>
          <w:lang w:val="hy-AM"/>
        </w:rPr>
        <w:t>5.</w:t>
      </w:r>
      <w:r w:rsidR="007678FA" w:rsidRPr="00C032F4">
        <w:rPr>
          <w:rFonts w:ascii="GHEA Grapalat" w:hAnsi="GHEA Grapalat" w:cs="Sylfaen"/>
          <w:b/>
          <w:sz w:val="20"/>
          <w:lang w:val="hy-AM"/>
        </w:rPr>
        <w:t>ԿՈՂՄԵՐԻ ՊԱՏԱՍԽԱՆԱՏՎՈՒԹՅՈՒՆԸ</w:t>
      </w:r>
    </w:p>
    <w:p w14:paraId="405B6671" w14:textId="77777777" w:rsidR="005D1F6F" w:rsidRPr="00C032F4" w:rsidRDefault="005D1F6F" w:rsidP="005D1F6F">
      <w:pPr>
        <w:ind w:left="360"/>
        <w:jc w:val="both"/>
        <w:rPr>
          <w:rFonts w:ascii="GHEA Grapalat" w:hAnsi="GHEA Grapalat" w:cs="Sylfaen"/>
          <w:b/>
          <w:sz w:val="20"/>
          <w:lang w:val="hy-AM"/>
        </w:rPr>
      </w:pPr>
    </w:p>
    <w:p w14:paraId="0D75CCB4"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40466D0B" w:rsidR="006C09E8" w:rsidRPr="00C032F4" w:rsidRDefault="007678FA" w:rsidP="007678FA">
      <w:pPr>
        <w:ind w:firstLine="709"/>
        <w:jc w:val="both"/>
        <w:rPr>
          <w:rFonts w:ascii="GHEA Grapalat" w:hAnsi="GHEA Grapalat"/>
          <w:sz w:val="20"/>
          <w:lang w:val="hy-AM"/>
        </w:rPr>
      </w:pPr>
      <w:r w:rsidRPr="00C032F4">
        <w:rPr>
          <w:rFonts w:ascii="GHEA Grapalat" w:hAnsi="GHEA Grapalat" w:cs="Sylfaen"/>
          <w:sz w:val="20"/>
          <w:lang w:val="hy-AM"/>
        </w:rPr>
        <w:t>5.2 Պայմանագրի</w:t>
      </w:r>
      <w:r w:rsidRPr="00C032F4">
        <w:rPr>
          <w:rFonts w:ascii="GHEA Grapalat" w:hAnsi="GHEA Grapalat" w:cs="Times Armenian"/>
          <w:sz w:val="20"/>
          <w:lang w:val="hy-AM"/>
        </w:rPr>
        <w:t xml:space="preserve"> N 1 հավելվածում </w:t>
      </w:r>
      <w:r w:rsidRPr="00C032F4">
        <w:rPr>
          <w:rFonts w:ascii="GHEA Grapalat" w:hAnsi="GHEA Grapalat" w:cs="Sylfaen"/>
          <w:sz w:val="20"/>
          <w:lang w:val="hy-AM"/>
        </w:rPr>
        <w:t>նշված</w:t>
      </w:r>
      <w:r w:rsidRPr="00C032F4">
        <w:rPr>
          <w:rFonts w:ascii="GHEA Grapalat" w:hAnsi="GHEA Grapalat" w:cs="Times Armenian"/>
          <w:sz w:val="20"/>
          <w:lang w:val="hy-AM"/>
        </w:rPr>
        <w:t xml:space="preserve"> տ</w:t>
      </w:r>
      <w:r w:rsidRPr="00C032F4">
        <w:rPr>
          <w:rFonts w:ascii="GHEA Grapalat" w:hAnsi="GHEA Grapalat" w:cs="Sylfaen"/>
          <w:sz w:val="20"/>
          <w:lang w:val="hy-AM"/>
        </w:rPr>
        <w:t>եխնիկական բնութագր</w:t>
      </w:r>
      <w:r w:rsidRPr="00C032F4">
        <w:rPr>
          <w:rFonts w:ascii="GHEA Grapalat" w:hAnsi="GHEA Grapalat"/>
          <w:sz w:val="20"/>
          <w:lang w:val="hy-AM"/>
        </w:rPr>
        <w:t>ի</w:t>
      </w:r>
      <w:r w:rsidRPr="00C032F4">
        <w:rPr>
          <w:rFonts w:ascii="GHEA Grapalat" w:hAnsi="GHEA Grapalat" w:cs="Sylfaen"/>
          <w:sz w:val="20"/>
          <w:lang w:val="hy-AM"/>
        </w:rPr>
        <w:t>ն</w:t>
      </w:r>
      <w:r w:rsidRPr="00C032F4">
        <w:rPr>
          <w:rFonts w:ascii="GHEA Grapalat" w:hAnsi="GHEA Grapalat" w:cs="Times Armenian"/>
          <w:sz w:val="20"/>
          <w:lang w:val="hy-AM"/>
        </w:rPr>
        <w:t xml:space="preserve"> </w:t>
      </w:r>
      <w:r w:rsidRPr="00C032F4">
        <w:rPr>
          <w:rFonts w:ascii="GHEA Grapalat" w:hAnsi="GHEA Grapalat" w:cs="Sylfaen"/>
          <w:sz w:val="20"/>
          <w:lang w:val="hy-AM"/>
        </w:rPr>
        <w:t>չհամապատասխանող</w:t>
      </w:r>
      <w:r w:rsidRPr="00C032F4">
        <w:rPr>
          <w:rFonts w:ascii="GHEA Grapalat" w:hAnsi="GHEA Grapalat" w:cs="Times Armenian"/>
          <w:sz w:val="20"/>
          <w:lang w:val="hy-AM"/>
        </w:rPr>
        <w:t xml:space="preserve"> ծառայություն</w:t>
      </w:r>
      <w:r w:rsidRPr="00C032F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Pr="00C032F4">
        <w:rPr>
          <w:rFonts w:ascii="GHEA Grapalat" w:hAnsi="GHEA Grapalat" w:cs="Sylfaen"/>
          <w:b/>
          <w:bCs/>
          <w:sz w:val="20"/>
          <w:lang w:val="hy-AM"/>
        </w:rPr>
        <w:t xml:space="preserve"> </w:t>
      </w:r>
      <w:r w:rsidR="000003D2" w:rsidRPr="000003D2">
        <w:rPr>
          <w:rFonts w:ascii="GHEA Grapalat" w:hAnsi="GHEA Grapalat" w:cs="Sylfaen"/>
          <w:b/>
          <w:bCs/>
          <w:sz w:val="20"/>
          <w:lang w:val="hy-AM"/>
        </w:rPr>
        <w:t>3</w:t>
      </w:r>
      <w:r w:rsidR="00257EEB" w:rsidRPr="000003D2">
        <w:rPr>
          <w:rFonts w:ascii="GHEA Grapalat" w:hAnsi="GHEA Grapalat" w:cs="Sylfaen"/>
          <w:sz w:val="20"/>
          <w:lang w:val="hy-AM"/>
        </w:rPr>
        <w:t xml:space="preserve"> </w:t>
      </w:r>
      <w:r w:rsidRPr="000003D2">
        <w:rPr>
          <w:rFonts w:ascii="GHEA Grapalat" w:hAnsi="GHEA Grapalat" w:cs="Sylfaen"/>
          <w:sz w:val="20"/>
          <w:lang w:val="hy-AM"/>
        </w:rPr>
        <w:t>(</w:t>
      </w:r>
      <w:r w:rsidR="000003D2" w:rsidRPr="000003D2">
        <w:rPr>
          <w:rFonts w:ascii="GHEA Grapalat" w:hAnsi="GHEA Grapalat" w:cs="Sylfaen"/>
          <w:sz w:val="20"/>
          <w:lang w:val="hy-AM"/>
        </w:rPr>
        <w:t>երեք</w:t>
      </w:r>
      <w:r w:rsidRPr="000003D2">
        <w:rPr>
          <w:rFonts w:ascii="GHEA Grapalat" w:hAnsi="GHEA Grapalat" w:cs="Sylfaen"/>
          <w:sz w:val="20"/>
          <w:lang w:val="hy-AM"/>
        </w:rPr>
        <w:t>)</w:t>
      </w:r>
      <w:r w:rsidRPr="00C032F4">
        <w:rPr>
          <w:rFonts w:ascii="GHEA Grapalat" w:hAnsi="GHEA Grapalat" w:cs="Sylfaen"/>
          <w:sz w:val="20"/>
          <w:lang w:val="hy-AM"/>
        </w:rPr>
        <w:t xml:space="preserve"> տոկոսի չափով:</w:t>
      </w:r>
      <w:r w:rsidR="00C25873" w:rsidRPr="00C032F4">
        <w:rPr>
          <w:rStyle w:val="FootnoteReference"/>
          <w:rFonts w:ascii="GHEA Grapalat" w:hAnsi="GHEA Grapalat" w:cs="Sylfaen"/>
          <w:sz w:val="20"/>
          <w:lang w:val="hy-AM"/>
        </w:rPr>
        <w:footnoteReference w:id="7"/>
      </w:r>
      <w:r w:rsidR="00AD2285" w:rsidRPr="00C032F4">
        <w:rPr>
          <w:rFonts w:ascii="GHEA Grapalat" w:hAnsi="GHEA Grapalat" w:cs="Sylfaen"/>
          <w:sz w:val="20"/>
          <w:vertAlign w:val="superscript"/>
          <w:lang w:val="hy-AM"/>
        </w:rPr>
        <w:t xml:space="preserve"> </w:t>
      </w:r>
      <w:r w:rsidRPr="00C032F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0A74945B" w:rsidR="00AC12AD" w:rsidRPr="00C032F4" w:rsidRDefault="007678FA" w:rsidP="007575F9">
      <w:pPr>
        <w:ind w:firstLine="709"/>
        <w:jc w:val="both"/>
        <w:rPr>
          <w:rFonts w:ascii="GHEA Grapalat" w:hAnsi="GHEA Grapalat" w:cs="Sylfaen"/>
          <w:sz w:val="20"/>
          <w:lang w:val="hy-AM"/>
        </w:rPr>
      </w:pPr>
      <w:r w:rsidRPr="00C032F4">
        <w:rPr>
          <w:rFonts w:ascii="GHEA Grapalat" w:hAnsi="GHEA Grapalat"/>
          <w:sz w:val="20"/>
          <w:lang w:val="hy-AM"/>
        </w:rPr>
        <w:t xml:space="preserve"> </w:t>
      </w:r>
      <w:r w:rsidR="00AC12AD" w:rsidRPr="00C032F4">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257EEB" w:rsidRPr="000003D2">
        <w:rPr>
          <w:rFonts w:ascii="GHEA Grapalat" w:hAnsi="GHEA Grapalat" w:cs="Sylfaen"/>
          <w:b/>
          <w:bCs/>
          <w:sz w:val="20"/>
          <w:lang w:val="hy-AM"/>
        </w:rPr>
        <w:t>0,</w:t>
      </w:r>
      <w:r w:rsidR="000003D2" w:rsidRPr="000003D2">
        <w:rPr>
          <w:rFonts w:ascii="GHEA Grapalat" w:hAnsi="GHEA Grapalat" w:cs="Sylfaen"/>
          <w:b/>
          <w:bCs/>
          <w:sz w:val="20"/>
          <w:lang w:val="hy-AM"/>
        </w:rPr>
        <w:t>18</w:t>
      </w:r>
      <w:r w:rsidR="00257EEB" w:rsidRPr="00C032F4">
        <w:rPr>
          <w:rFonts w:ascii="GHEA Grapalat" w:hAnsi="GHEA Grapalat" w:cs="Sylfaen"/>
          <w:sz w:val="20"/>
          <w:lang w:val="hy-AM"/>
        </w:rPr>
        <w:t xml:space="preserve"> (զրո ամբողջ </w:t>
      </w:r>
      <w:r w:rsidR="000003D2">
        <w:rPr>
          <w:rFonts w:ascii="GHEA Grapalat" w:hAnsi="GHEA Grapalat" w:cs="Sylfaen"/>
          <w:sz w:val="20"/>
          <w:lang w:val="hy-AM"/>
        </w:rPr>
        <w:t>տասնութ</w:t>
      </w:r>
      <w:r w:rsidR="00257EEB" w:rsidRPr="00C032F4">
        <w:rPr>
          <w:rFonts w:ascii="GHEA Grapalat" w:hAnsi="GHEA Grapalat" w:cs="Sylfaen"/>
          <w:sz w:val="20"/>
          <w:lang w:val="hy-AM"/>
        </w:rPr>
        <w:t xml:space="preserve"> հարյուրերորդական) </w:t>
      </w:r>
      <w:r w:rsidR="00AC12AD" w:rsidRPr="00C032F4">
        <w:rPr>
          <w:rFonts w:ascii="GHEA Grapalat" w:hAnsi="GHEA Grapalat" w:cs="Sylfaen"/>
          <w:sz w:val="20"/>
          <w:lang w:val="hy-AM"/>
        </w:rPr>
        <w:t>տոկոսի չափով։</w:t>
      </w:r>
    </w:p>
    <w:p w14:paraId="300EF087" w14:textId="5C939576" w:rsidR="00AC12AD" w:rsidRPr="00C032F4" w:rsidRDefault="00AC12AD" w:rsidP="00AC12AD">
      <w:pPr>
        <w:ind w:firstLine="720"/>
        <w:jc w:val="both"/>
        <w:rPr>
          <w:rFonts w:ascii="GHEA Grapalat" w:hAnsi="GHEA Grapalat" w:cs="Sylfaen"/>
          <w:sz w:val="20"/>
          <w:lang w:val="hy-AM"/>
        </w:rPr>
      </w:pPr>
      <w:r w:rsidRPr="00C032F4">
        <w:rPr>
          <w:rFonts w:ascii="GHEA Grapalat" w:hAnsi="GHEA Grapalat" w:cs="Sylfaen"/>
          <w:sz w:val="20"/>
          <w:lang w:val="hy-AM"/>
        </w:rPr>
        <w:t xml:space="preserve">5.4 Պայմանագրի </w:t>
      </w:r>
      <w:r w:rsidR="009366D6" w:rsidRPr="00C032F4">
        <w:rPr>
          <w:rFonts w:ascii="GHEA Grapalat" w:hAnsi="GHEA Grapalat" w:cs="Sylfaen"/>
          <w:sz w:val="20"/>
          <w:lang w:val="hy-AM"/>
        </w:rPr>
        <w:t xml:space="preserve">5.2, 5.3 և 5.5.1 </w:t>
      </w:r>
      <w:r w:rsidRPr="00C032F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C032F4">
        <w:rPr>
          <w:rFonts w:ascii="GHEA Grapalat" w:hAnsi="GHEA Grapalat" w:cs="Sylfaen"/>
          <w:sz w:val="20"/>
          <w:lang w:val="hy-AM"/>
        </w:rPr>
        <w:t xml:space="preserve">սահմանված ժամկետում </w:t>
      </w:r>
      <w:r w:rsidRPr="00C032F4">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Pr="00C032F4" w:rsidRDefault="00F9495C" w:rsidP="00F9495C">
      <w:pPr>
        <w:ind w:firstLine="720"/>
        <w:jc w:val="both"/>
        <w:rPr>
          <w:rFonts w:ascii="GHEA Grapalat" w:hAnsi="GHEA Grapalat" w:cs="Sylfaen"/>
          <w:sz w:val="20"/>
          <w:lang w:val="hy-AM"/>
        </w:rPr>
      </w:pPr>
      <w:r w:rsidRPr="00C032F4">
        <w:rPr>
          <w:rFonts w:ascii="GHEA Grapalat" w:hAnsi="GHEA Grapalat" w:cs="Sylfaen"/>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493CCD8B" w14:textId="77777777" w:rsidR="00F9495C" w:rsidRPr="00C032F4"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895"/>
        <w:gridCol w:w="4553"/>
        <w:gridCol w:w="2632"/>
      </w:tblGrid>
      <w:tr w:rsidR="00E50AB0" w:rsidRPr="00C032F4" w14:paraId="6B1BFAA8"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6184FA" w14:textId="77777777" w:rsidR="00E50AB0" w:rsidRPr="00C032F4"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3727D1" w14:textId="77777777" w:rsidR="00E50AB0" w:rsidRPr="00C032F4"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Խախտումը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FF2ADC" w14:textId="77777777" w:rsidR="00E50AB0" w:rsidRPr="00C032F4"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Պատասխանատվությունը</w:t>
            </w:r>
          </w:p>
        </w:tc>
      </w:tr>
      <w:tr w:rsidR="00E50AB0" w:rsidRPr="00C032F4" w14:paraId="41E07B2D" w14:textId="77777777" w:rsidTr="002C6B9E">
        <w:trPr>
          <w:trHeight w:val="575"/>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BFCD6" w14:textId="77777777" w:rsidR="00E50AB0" w:rsidRPr="00C032F4"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CF76AE" w14:textId="77777777" w:rsidR="00E50AB0" w:rsidRPr="00C032F4" w:rsidRDefault="00E50AB0" w:rsidP="002C6B9E">
            <w:pPr>
              <w:spacing w:before="100" w:beforeAutospacing="1" w:after="100"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Շինարարական հրապարակի պատշաճ կազմակերպումը, կահավորումը չկատարելը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08E259"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Տուգանք – պայմանագրային գնի 0.5% չափով</w:t>
            </w:r>
          </w:p>
        </w:tc>
      </w:tr>
      <w:tr w:rsidR="00E50AB0" w:rsidRPr="00C032F4" w14:paraId="13FB1426"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E23727" w14:textId="77777777" w:rsidR="00E50AB0" w:rsidRPr="00C032F4"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6AA9CA"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Տեխնիկական անվտանգության,</w:t>
            </w:r>
            <w:r w:rsidRPr="00C032F4">
              <w:rPr>
                <w:rFonts w:ascii="GHEA Grapalat" w:hAnsi="GHEA Grapalat"/>
                <w:b/>
                <w:noProof/>
                <w:color w:val="000000" w:themeColor="text1"/>
                <w:sz w:val="16"/>
                <w:szCs w:val="16"/>
                <w:lang w:val="hy-AM" w:eastAsia="ru-RU"/>
              </w:rPr>
              <w:t xml:space="preserve"> սանիտարահիգիենիկ և բնապահպանական (այդ թվում կլիմայի փոփոխության </w:t>
            </w:r>
            <w:r w:rsidRPr="00C032F4">
              <w:rPr>
                <w:rFonts w:ascii="GHEA Grapalat" w:hAnsi="GHEA Grapalat"/>
                <w:b/>
                <w:noProof/>
                <w:color w:val="000000" w:themeColor="text1"/>
                <w:sz w:val="16"/>
                <w:szCs w:val="16"/>
                <w:lang w:val="hy-AM" w:eastAsia="ru-RU"/>
              </w:rPr>
              <w:lastRenderedPageBreak/>
              <w:t>հետ հարմարվողականության միջոցառումների)  նորմերի չպահպանելը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005CF5"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lastRenderedPageBreak/>
              <w:t>Տուգանք – պայմանագրային գնի 0.5% չափով</w:t>
            </w:r>
          </w:p>
        </w:tc>
      </w:tr>
      <w:tr w:rsidR="00E50AB0" w:rsidRPr="00C032F4" w14:paraId="405D46CD"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40B3EC" w14:textId="77777777" w:rsidR="00E50AB0" w:rsidRPr="00C032F4"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432E77"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b/>
                <w:noProof/>
                <w:color w:val="000000" w:themeColor="text1"/>
                <w:sz w:val="16"/>
                <w:szCs w:val="16"/>
                <w:lang w:val="hy-AM" w:eastAsia="ru-RU"/>
              </w:rPr>
              <w:t>Ամենօրյա ռեժիմով, նշված պահանջների համապատասխանատվության վերաբերյալ գրավոր հավաստում չտրամադրելը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5A5AE1"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Տուգանք – պայմանագրային գնի 0.5% չափով</w:t>
            </w:r>
          </w:p>
        </w:tc>
      </w:tr>
    </w:tbl>
    <w:p w14:paraId="077B3547" w14:textId="77777777" w:rsidR="00F9495C" w:rsidRPr="00C032F4" w:rsidRDefault="00F9495C" w:rsidP="007678FA">
      <w:pPr>
        <w:ind w:firstLine="720"/>
        <w:jc w:val="both"/>
        <w:rPr>
          <w:rFonts w:ascii="GHEA Grapalat" w:hAnsi="GHEA Grapalat" w:cs="Sylfaen"/>
          <w:sz w:val="20"/>
          <w:lang w:val="hy-AM"/>
        </w:rPr>
      </w:pPr>
    </w:p>
    <w:p w14:paraId="2FA87FB6"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C032F4">
        <w:rPr>
          <w:rFonts w:ascii="GHEA Grapalat" w:hAnsi="GHEA Grapalat" w:cs="Sylfaen"/>
          <w:sz w:val="20"/>
          <w:lang w:val="hy-AM"/>
        </w:rPr>
        <w:t>ն ամբողջությամբ և պատշաճ՝ պայմանագրով սահմանված պահանջներին համապատասխան</w:t>
      </w:r>
      <w:r w:rsidRPr="00C032F4">
        <w:rPr>
          <w:rFonts w:ascii="GHEA Grapalat" w:hAnsi="GHEA Grapalat" w:cs="Sylfaen"/>
          <w:sz w:val="20"/>
          <w:lang w:val="hy-AM"/>
        </w:rPr>
        <w:t xml:space="preserve">  կատարելուց։</w:t>
      </w:r>
    </w:p>
    <w:p w14:paraId="7AC77837" w14:textId="77777777" w:rsidR="007678FA" w:rsidRPr="00C032F4" w:rsidRDefault="007678FA" w:rsidP="007678FA">
      <w:pPr>
        <w:ind w:firstLine="720"/>
        <w:jc w:val="both"/>
        <w:rPr>
          <w:rFonts w:ascii="GHEA Grapalat" w:hAnsi="GHEA Grapalat" w:cs="Sylfaen"/>
          <w:sz w:val="20"/>
          <w:lang w:val="hy-AM"/>
        </w:rPr>
      </w:pPr>
    </w:p>
    <w:p w14:paraId="515BC180"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b/>
          <w:sz w:val="20"/>
          <w:lang w:val="hy-AM"/>
        </w:rPr>
        <w:t>6. ԱՆՀԱՂԹԱՀԱՐԵԼԻ ՈՒԺԻ ԱԶԴԵՑՈՒԹՅՈՒՆ</w:t>
      </w:r>
      <w:r w:rsidRPr="00C032F4">
        <w:rPr>
          <w:rFonts w:ascii="GHEA Grapalat" w:hAnsi="GHEA Grapalat" w:cs="Sylfaen"/>
          <w:sz w:val="20"/>
          <w:lang w:val="hy-AM"/>
        </w:rPr>
        <w:t xml:space="preserve"> </w:t>
      </w:r>
      <w:r w:rsidRPr="00C032F4">
        <w:rPr>
          <w:rFonts w:ascii="GHEA Grapalat" w:hAnsi="GHEA Grapalat" w:cs="Times Armenian"/>
          <w:b/>
          <w:sz w:val="20"/>
          <w:lang w:val="hy-AM"/>
        </w:rPr>
        <w:t>(</w:t>
      </w:r>
      <w:r w:rsidRPr="00C032F4">
        <w:rPr>
          <w:rFonts w:ascii="GHEA Grapalat" w:hAnsi="GHEA Grapalat" w:cs="Sylfaen"/>
          <w:b/>
          <w:sz w:val="20"/>
          <w:lang w:val="hy-AM"/>
        </w:rPr>
        <w:t>ՖՈՐՍ</w:t>
      </w:r>
      <w:r w:rsidRPr="00C032F4">
        <w:rPr>
          <w:rFonts w:ascii="GHEA Grapalat" w:hAnsi="GHEA Grapalat" w:cs="Times Armenian"/>
          <w:b/>
          <w:sz w:val="20"/>
          <w:lang w:val="hy-AM"/>
        </w:rPr>
        <w:t>-</w:t>
      </w:r>
      <w:r w:rsidRPr="00C032F4">
        <w:rPr>
          <w:rFonts w:ascii="GHEA Grapalat" w:hAnsi="GHEA Grapalat" w:cs="Sylfaen"/>
          <w:b/>
          <w:sz w:val="20"/>
          <w:lang w:val="hy-AM"/>
        </w:rPr>
        <w:t>ՄԱԺՈՐ</w:t>
      </w:r>
      <w:r w:rsidRPr="00C032F4">
        <w:rPr>
          <w:rFonts w:ascii="GHEA Grapalat" w:hAnsi="GHEA Grapalat"/>
          <w:b/>
          <w:sz w:val="20"/>
          <w:lang w:val="hy-AM"/>
        </w:rPr>
        <w:t>)</w:t>
      </w:r>
    </w:p>
    <w:p w14:paraId="481B3E84" w14:textId="77777777" w:rsidR="007678FA" w:rsidRPr="00C032F4" w:rsidRDefault="007678FA" w:rsidP="007678FA">
      <w:pPr>
        <w:ind w:firstLine="709"/>
        <w:jc w:val="both"/>
        <w:rPr>
          <w:rFonts w:ascii="GHEA Grapalat" w:hAnsi="GHEA Grapalat"/>
          <w:sz w:val="20"/>
          <w:lang w:val="hy-AM"/>
        </w:rPr>
      </w:pP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պայմանագրով</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հիման</w:t>
      </w:r>
      <w:r w:rsidRPr="00C032F4">
        <w:rPr>
          <w:rFonts w:ascii="GHEA Grapalat" w:hAnsi="GHEA Grapalat" w:cs="Times Armenian"/>
          <w:sz w:val="20"/>
          <w:lang w:val="hy-AM"/>
        </w:rPr>
        <w:t xml:space="preserve"> </w:t>
      </w:r>
      <w:r w:rsidRPr="00C032F4">
        <w:rPr>
          <w:rFonts w:ascii="GHEA Grapalat" w:hAnsi="GHEA Grapalat" w:cs="Sylfaen"/>
          <w:sz w:val="20"/>
          <w:lang w:val="hy-AM"/>
        </w:rPr>
        <w:t>վրա</w:t>
      </w:r>
      <w:r w:rsidRPr="00C032F4">
        <w:rPr>
          <w:rFonts w:ascii="GHEA Grapalat" w:hAnsi="GHEA Grapalat" w:cs="Times Armenian"/>
          <w:sz w:val="20"/>
          <w:lang w:val="hy-AM"/>
        </w:rPr>
        <w:t xml:space="preserve"> </w:t>
      </w:r>
      <w:r w:rsidRPr="00C032F4">
        <w:rPr>
          <w:rFonts w:ascii="GHEA Grapalat" w:hAnsi="GHEA Grapalat" w:cs="Sylfaen"/>
          <w:sz w:val="20"/>
          <w:lang w:val="hy-AM"/>
        </w:rPr>
        <w:t>կնքված</w:t>
      </w:r>
      <w:r w:rsidRPr="00C032F4">
        <w:rPr>
          <w:rFonts w:ascii="GHEA Grapalat" w:hAnsi="GHEA Grapalat" w:cs="Times Armenian"/>
          <w:sz w:val="20"/>
          <w:lang w:val="hy-AM"/>
        </w:rPr>
        <w:t xml:space="preserve"> հ</w:t>
      </w:r>
      <w:r w:rsidRPr="00C032F4">
        <w:rPr>
          <w:rFonts w:ascii="GHEA Grapalat" w:hAnsi="GHEA Grapalat" w:cs="Sylfaen"/>
          <w:sz w:val="20"/>
          <w:lang w:val="hy-AM"/>
        </w:rPr>
        <w:t>ամաձայնագրերով</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պարտավորություններն</w:t>
      </w:r>
      <w:r w:rsidRPr="00C032F4">
        <w:rPr>
          <w:rFonts w:ascii="GHEA Grapalat" w:hAnsi="GHEA Grapalat" w:cs="Times Armenian"/>
          <w:sz w:val="20"/>
          <w:lang w:val="hy-AM"/>
        </w:rPr>
        <w:t xml:space="preserve"> </w:t>
      </w:r>
      <w:r w:rsidRPr="00C032F4">
        <w:rPr>
          <w:rFonts w:ascii="GHEA Grapalat" w:hAnsi="GHEA Grapalat" w:cs="Sylfaen"/>
          <w:sz w:val="20"/>
          <w:lang w:val="hy-AM"/>
        </w:rPr>
        <w:t>ամբողջությամբ</w:t>
      </w:r>
      <w:r w:rsidRPr="00C032F4">
        <w:rPr>
          <w:rFonts w:ascii="GHEA Grapalat" w:hAnsi="GHEA Grapalat" w:cs="Times Armenian"/>
          <w:sz w:val="20"/>
          <w:lang w:val="hy-AM"/>
        </w:rPr>
        <w:t xml:space="preserve"> </w:t>
      </w:r>
      <w:r w:rsidRPr="00C032F4">
        <w:rPr>
          <w:rFonts w:ascii="GHEA Grapalat" w:hAnsi="GHEA Grapalat" w:cs="Sylfaen"/>
          <w:sz w:val="20"/>
          <w:lang w:val="hy-AM"/>
        </w:rPr>
        <w:t>կամ</w:t>
      </w:r>
      <w:r w:rsidRPr="00C032F4">
        <w:rPr>
          <w:rFonts w:ascii="GHEA Grapalat" w:hAnsi="GHEA Grapalat" w:cs="Times Armenian"/>
          <w:sz w:val="20"/>
          <w:lang w:val="hy-AM"/>
        </w:rPr>
        <w:t xml:space="preserve"> </w:t>
      </w:r>
      <w:r w:rsidRPr="00C032F4">
        <w:rPr>
          <w:rFonts w:ascii="GHEA Grapalat" w:hAnsi="GHEA Grapalat" w:cs="Sylfaen"/>
          <w:sz w:val="20"/>
          <w:lang w:val="hy-AM"/>
        </w:rPr>
        <w:t>մասնակիորեն</w:t>
      </w:r>
      <w:r w:rsidRPr="00C032F4">
        <w:rPr>
          <w:rFonts w:ascii="GHEA Grapalat" w:hAnsi="GHEA Grapalat" w:cs="Times Armenian"/>
          <w:sz w:val="20"/>
          <w:lang w:val="hy-AM"/>
        </w:rPr>
        <w:t xml:space="preserve"> </w:t>
      </w:r>
      <w:r w:rsidRPr="00C032F4">
        <w:rPr>
          <w:rFonts w:ascii="GHEA Grapalat" w:hAnsi="GHEA Grapalat" w:cs="Sylfaen"/>
          <w:sz w:val="20"/>
          <w:lang w:val="hy-AM"/>
        </w:rPr>
        <w:t>չկատարելու</w:t>
      </w:r>
      <w:r w:rsidRPr="00C032F4">
        <w:rPr>
          <w:rFonts w:ascii="GHEA Grapalat" w:hAnsi="GHEA Grapalat" w:cs="Times Armenian"/>
          <w:sz w:val="20"/>
          <w:lang w:val="hy-AM"/>
        </w:rPr>
        <w:t xml:space="preserve"> </w:t>
      </w:r>
      <w:r w:rsidRPr="00C032F4">
        <w:rPr>
          <w:rFonts w:ascii="GHEA Grapalat" w:hAnsi="GHEA Grapalat" w:cs="Sylfaen"/>
          <w:sz w:val="20"/>
          <w:lang w:val="hy-AM"/>
        </w:rPr>
        <w:t>համար</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կողմերն</w:t>
      </w:r>
      <w:r w:rsidRPr="00C032F4">
        <w:rPr>
          <w:rFonts w:ascii="GHEA Grapalat" w:hAnsi="GHEA Grapalat" w:cs="Times Armenian"/>
          <w:sz w:val="20"/>
          <w:lang w:val="hy-AM"/>
        </w:rPr>
        <w:t xml:space="preserve"> </w:t>
      </w:r>
      <w:r w:rsidRPr="00C032F4">
        <w:rPr>
          <w:rFonts w:ascii="GHEA Grapalat" w:hAnsi="GHEA Grapalat" w:cs="Sylfaen"/>
          <w:sz w:val="20"/>
          <w:lang w:val="hy-AM"/>
        </w:rPr>
        <w:t>ազատվում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պատասխանատվությունից</w:t>
      </w:r>
      <w:r w:rsidRPr="00C032F4">
        <w:rPr>
          <w:rFonts w:ascii="GHEA Grapalat" w:hAnsi="GHEA Grapalat" w:cs="Times Armenian"/>
          <w:sz w:val="20"/>
          <w:lang w:val="hy-AM"/>
        </w:rPr>
        <w:t xml:space="preserve">, </w:t>
      </w:r>
      <w:r w:rsidRPr="00C032F4">
        <w:rPr>
          <w:rFonts w:ascii="GHEA Grapalat" w:hAnsi="GHEA Grapalat" w:cs="Sylfaen"/>
          <w:sz w:val="20"/>
          <w:lang w:val="hy-AM"/>
        </w:rPr>
        <w:t>եթե</w:t>
      </w:r>
      <w:r w:rsidRPr="00C032F4">
        <w:rPr>
          <w:rFonts w:ascii="GHEA Grapalat" w:hAnsi="GHEA Grapalat" w:cs="Times Armenian"/>
          <w:sz w:val="20"/>
          <w:lang w:val="hy-AM"/>
        </w:rPr>
        <w:t xml:space="preserve"> </w:t>
      </w:r>
      <w:r w:rsidRPr="00C032F4">
        <w:rPr>
          <w:rFonts w:ascii="GHEA Grapalat" w:hAnsi="GHEA Grapalat" w:cs="Sylfaen"/>
          <w:sz w:val="20"/>
          <w:lang w:val="hy-AM"/>
        </w:rPr>
        <w:t>դա</w:t>
      </w:r>
      <w:r w:rsidRPr="00C032F4">
        <w:rPr>
          <w:rFonts w:ascii="GHEA Grapalat" w:hAnsi="GHEA Grapalat" w:cs="Times Armenian"/>
          <w:sz w:val="20"/>
          <w:lang w:val="hy-AM"/>
        </w:rPr>
        <w:t xml:space="preserve"> </w:t>
      </w:r>
      <w:r w:rsidRPr="00C032F4">
        <w:rPr>
          <w:rFonts w:ascii="GHEA Grapalat" w:hAnsi="GHEA Grapalat" w:cs="Sylfaen"/>
          <w:sz w:val="20"/>
          <w:lang w:val="hy-AM"/>
        </w:rPr>
        <w:t>եղել</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անհաղթահարելի</w:t>
      </w:r>
      <w:r w:rsidRPr="00C032F4">
        <w:rPr>
          <w:rFonts w:ascii="GHEA Grapalat" w:hAnsi="GHEA Grapalat" w:cs="Times Armenian"/>
          <w:sz w:val="20"/>
          <w:lang w:val="hy-AM"/>
        </w:rPr>
        <w:t xml:space="preserve"> </w:t>
      </w:r>
      <w:r w:rsidRPr="00C032F4">
        <w:rPr>
          <w:rFonts w:ascii="GHEA Grapalat" w:hAnsi="GHEA Grapalat" w:cs="Sylfaen"/>
          <w:sz w:val="20"/>
          <w:lang w:val="hy-AM"/>
        </w:rPr>
        <w:t>ուժի</w:t>
      </w:r>
      <w:r w:rsidRPr="00C032F4">
        <w:rPr>
          <w:rFonts w:ascii="GHEA Grapalat" w:hAnsi="GHEA Grapalat" w:cs="Times Armenian"/>
          <w:sz w:val="20"/>
          <w:lang w:val="hy-AM"/>
        </w:rPr>
        <w:t xml:space="preserve"> </w:t>
      </w:r>
      <w:r w:rsidRPr="00C032F4">
        <w:rPr>
          <w:rFonts w:ascii="GHEA Grapalat" w:hAnsi="GHEA Grapalat" w:cs="Sylfaen"/>
          <w:sz w:val="20"/>
          <w:lang w:val="hy-AM"/>
        </w:rPr>
        <w:t>ազդեցության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հետևանքով</w:t>
      </w:r>
      <w:r w:rsidRPr="00C032F4">
        <w:rPr>
          <w:rFonts w:ascii="GHEA Grapalat" w:hAnsi="GHEA Grapalat" w:cs="Times Armenian"/>
          <w:sz w:val="20"/>
          <w:lang w:val="hy-AM"/>
        </w:rPr>
        <w:t xml:space="preserve">, </w:t>
      </w:r>
      <w:r w:rsidRPr="00C032F4">
        <w:rPr>
          <w:rFonts w:ascii="GHEA Grapalat" w:hAnsi="GHEA Grapalat" w:cs="Sylfaen"/>
          <w:sz w:val="20"/>
          <w:lang w:val="hy-AM"/>
        </w:rPr>
        <w:t>որը</w:t>
      </w:r>
      <w:r w:rsidRPr="00C032F4">
        <w:rPr>
          <w:rFonts w:ascii="GHEA Grapalat" w:hAnsi="GHEA Grapalat" w:cs="Times Armenian"/>
          <w:sz w:val="20"/>
          <w:lang w:val="hy-AM"/>
        </w:rPr>
        <w:t xml:space="preserve"> </w:t>
      </w:r>
      <w:r w:rsidRPr="00C032F4">
        <w:rPr>
          <w:rFonts w:ascii="GHEA Grapalat" w:hAnsi="GHEA Grapalat" w:cs="Sylfaen"/>
          <w:sz w:val="20"/>
          <w:lang w:val="hy-AM"/>
        </w:rPr>
        <w:t>ծագել</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կնքելուց</w:t>
      </w:r>
      <w:r w:rsidRPr="00C032F4">
        <w:rPr>
          <w:rFonts w:ascii="GHEA Grapalat" w:hAnsi="GHEA Grapalat" w:cs="Times Armenian"/>
          <w:sz w:val="20"/>
          <w:lang w:val="hy-AM"/>
        </w:rPr>
        <w:t xml:space="preserve"> </w:t>
      </w:r>
      <w:r w:rsidRPr="00C032F4">
        <w:rPr>
          <w:rFonts w:ascii="GHEA Grapalat" w:hAnsi="GHEA Grapalat" w:cs="Sylfaen"/>
          <w:sz w:val="20"/>
          <w:lang w:val="hy-AM"/>
        </w:rPr>
        <w:t>հետո</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որը</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կողմերը</w:t>
      </w:r>
      <w:r w:rsidRPr="00C032F4">
        <w:rPr>
          <w:rFonts w:ascii="GHEA Grapalat" w:hAnsi="GHEA Grapalat" w:cs="Times Armenian"/>
          <w:sz w:val="20"/>
          <w:lang w:val="hy-AM"/>
        </w:rPr>
        <w:t xml:space="preserve"> </w:t>
      </w:r>
      <w:r w:rsidRPr="00C032F4">
        <w:rPr>
          <w:rFonts w:ascii="GHEA Grapalat" w:hAnsi="GHEA Grapalat" w:cs="Sylfaen"/>
          <w:sz w:val="20"/>
          <w:lang w:val="hy-AM"/>
        </w:rPr>
        <w:t>չէին</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կանխատեսել</w:t>
      </w:r>
      <w:r w:rsidRPr="00C032F4">
        <w:rPr>
          <w:rFonts w:ascii="GHEA Grapalat" w:hAnsi="GHEA Grapalat" w:cs="Times Armenian"/>
          <w:sz w:val="20"/>
          <w:lang w:val="hy-AM"/>
        </w:rPr>
        <w:t xml:space="preserve"> </w:t>
      </w:r>
      <w:r w:rsidRPr="00C032F4">
        <w:rPr>
          <w:rFonts w:ascii="GHEA Grapalat" w:hAnsi="GHEA Grapalat" w:cs="Sylfaen"/>
          <w:sz w:val="20"/>
          <w:lang w:val="hy-AM"/>
        </w:rPr>
        <w:t>կամ</w:t>
      </w:r>
      <w:r w:rsidRPr="00C032F4">
        <w:rPr>
          <w:rFonts w:ascii="GHEA Grapalat" w:hAnsi="GHEA Grapalat" w:cs="Times Armenian"/>
          <w:sz w:val="20"/>
          <w:lang w:val="hy-AM"/>
        </w:rPr>
        <w:t xml:space="preserve"> </w:t>
      </w:r>
      <w:r w:rsidRPr="00C032F4">
        <w:rPr>
          <w:rFonts w:ascii="GHEA Grapalat" w:hAnsi="GHEA Grapalat" w:cs="Sylfaen"/>
          <w:sz w:val="20"/>
          <w:lang w:val="hy-AM"/>
        </w:rPr>
        <w:t>կանխարգելել։</w:t>
      </w:r>
      <w:r w:rsidRPr="00C032F4">
        <w:rPr>
          <w:rFonts w:ascii="GHEA Grapalat" w:hAnsi="GHEA Grapalat" w:cs="Times Armenian"/>
          <w:sz w:val="20"/>
          <w:lang w:val="hy-AM"/>
        </w:rPr>
        <w:t xml:space="preserve"> </w:t>
      </w:r>
      <w:r w:rsidRPr="00C032F4">
        <w:rPr>
          <w:rFonts w:ascii="GHEA Grapalat" w:hAnsi="GHEA Grapalat" w:cs="Sylfaen"/>
          <w:sz w:val="20"/>
          <w:lang w:val="hy-AM"/>
        </w:rPr>
        <w:t>Այդպիսի</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իրավիճակներ</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երկրաշարժը</w:t>
      </w:r>
      <w:r w:rsidRPr="00C032F4">
        <w:rPr>
          <w:rFonts w:ascii="GHEA Grapalat" w:hAnsi="GHEA Grapalat" w:cs="Times Armenian"/>
          <w:sz w:val="20"/>
          <w:lang w:val="hy-AM"/>
        </w:rPr>
        <w:t xml:space="preserve">, </w:t>
      </w:r>
      <w:r w:rsidRPr="00C032F4">
        <w:rPr>
          <w:rFonts w:ascii="GHEA Grapalat" w:hAnsi="GHEA Grapalat" w:cs="Sylfaen"/>
          <w:sz w:val="20"/>
          <w:lang w:val="hy-AM"/>
        </w:rPr>
        <w:t>ջրհեղեղը</w:t>
      </w:r>
      <w:r w:rsidRPr="00C032F4">
        <w:rPr>
          <w:rFonts w:ascii="GHEA Grapalat" w:hAnsi="GHEA Grapalat" w:cs="Times Armenian"/>
          <w:sz w:val="20"/>
          <w:lang w:val="hy-AM"/>
        </w:rPr>
        <w:t xml:space="preserve">, </w:t>
      </w:r>
      <w:r w:rsidRPr="00C032F4">
        <w:rPr>
          <w:rFonts w:ascii="GHEA Grapalat" w:hAnsi="GHEA Grapalat" w:cs="Sylfaen"/>
          <w:sz w:val="20"/>
          <w:lang w:val="hy-AM"/>
        </w:rPr>
        <w:t>հրդեհը</w:t>
      </w:r>
      <w:r w:rsidRPr="00C032F4">
        <w:rPr>
          <w:rFonts w:ascii="GHEA Grapalat" w:hAnsi="GHEA Grapalat" w:cs="Times Armenian"/>
          <w:sz w:val="20"/>
          <w:lang w:val="hy-AM"/>
        </w:rPr>
        <w:t xml:space="preserve">, </w:t>
      </w:r>
      <w:r w:rsidRPr="00C032F4">
        <w:rPr>
          <w:rFonts w:ascii="GHEA Grapalat" w:hAnsi="GHEA Grapalat" w:cs="Sylfaen"/>
          <w:sz w:val="20"/>
          <w:lang w:val="hy-AM"/>
        </w:rPr>
        <w:t>պատերազմը</w:t>
      </w:r>
      <w:r w:rsidRPr="00C032F4">
        <w:rPr>
          <w:rFonts w:ascii="GHEA Grapalat" w:hAnsi="GHEA Grapalat" w:cs="Times Armenian"/>
          <w:sz w:val="20"/>
          <w:lang w:val="hy-AM"/>
        </w:rPr>
        <w:t xml:space="preserve">, </w:t>
      </w:r>
      <w:r w:rsidRPr="00C032F4">
        <w:rPr>
          <w:rFonts w:ascii="GHEA Grapalat" w:hAnsi="GHEA Grapalat" w:cs="Sylfaen"/>
          <w:sz w:val="20"/>
          <w:lang w:val="hy-AM"/>
        </w:rPr>
        <w:t>ռազմական</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արտակարգ</w:t>
      </w:r>
      <w:r w:rsidRPr="00C032F4">
        <w:rPr>
          <w:rFonts w:ascii="GHEA Grapalat" w:hAnsi="GHEA Grapalat" w:cs="Times Armenian"/>
          <w:sz w:val="20"/>
          <w:lang w:val="hy-AM"/>
        </w:rPr>
        <w:t xml:space="preserve"> </w:t>
      </w:r>
      <w:r w:rsidRPr="00C032F4">
        <w:rPr>
          <w:rFonts w:ascii="GHEA Grapalat" w:hAnsi="GHEA Grapalat" w:cs="Sylfaen"/>
          <w:sz w:val="20"/>
          <w:lang w:val="hy-AM"/>
        </w:rPr>
        <w:t>դրություն</w:t>
      </w:r>
      <w:r w:rsidRPr="00C032F4">
        <w:rPr>
          <w:rFonts w:ascii="GHEA Grapalat" w:hAnsi="GHEA Grapalat" w:cs="Times Armenian"/>
          <w:sz w:val="20"/>
          <w:lang w:val="hy-AM"/>
        </w:rPr>
        <w:t xml:space="preserve"> </w:t>
      </w:r>
      <w:r w:rsidRPr="00C032F4">
        <w:rPr>
          <w:rFonts w:ascii="GHEA Grapalat" w:hAnsi="GHEA Grapalat" w:cs="Sylfaen"/>
          <w:sz w:val="20"/>
          <w:lang w:val="hy-AM"/>
        </w:rPr>
        <w:t>հայտարարելը</w:t>
      </w:r>
      <w:r w:rsidRPr="00C032F4">
        <w:rPr>
          <w:rFonts w:ascii="GHEA Grapalat" w:hAnsi="GHEA Grapalat" w:cs="Times Armenian"/>
          <w:sz w:val="20"/>
          <w:lang w:val="hy-AM"/>
        </w:rPr>
        <w:t xml:space="preserve">, </w:t>
      </w:r>
      <w:r w:rsidRPr="00C032F4">
        <w:rPr>
          <w:rFonts w:ascii="GHEA Grapalat" w:hAnsi="GHEA Grapalat" w:cs="Sylfaen"/>
          <w:sz w:val="20"/>
          <w:lang w:val="hy-AM"/>
        </w:rPr>
        <w:t>քաղաքական</w:t>
      </w:r>
      <w:r w:rsidRPr="00C032F4">
        <w:rPr>
          <w:rFonts w:ascii="GHEA Grapalat" w:hAnsi="GHEA Grapalat" w:cs="Times Armenian"/>
          <w:sz w:val="20"/>
          <w:lang w:val="hy-AM"/>
        </w:rPr>
        <w:t xml:space="preserve"> </w:t>
      </w:r>
      <w:r w:rsidRPr="00C032F4">
        <w:rPr>
          <w:rFonts w:ascii="GHEA Grapalat" w:hAnsi="GHEA Grapalat" w:cs="Sylfaen"/>
          <w:sz w:val="20"/>
          <w:lang w:val="hy-AM"/>
        </w:rPr>
        <w:t>հուզումները</w:t>
      </w:r>
      <w:r w:rsidRPr="00C032F4">
        <w:rPr>
          <w:rFonts w:ascii="GHEA Grapalat" w:hAnsi="GHEA Grapalat"/>
          <w:sz w:val="20"/>
          <w:lang w:val="hy-AM"/>
        </w:rPr>
        <w:t xml:space="preserve">, </w:t>
      </w:r>
      <w:r w:rsidRPr="00C032F4">
        <w:rPr>
          <w:rFonts w:ascii="GHEA Grapalat" w:hAnsi="GHEA Grapalat" w:cs="Sylfaen"/>
          <w:sz w:val="20"/>
          <w:lang w:val="hy-AM"/>
        </w:rPr>
        <w:t>գործադուլները</w:t>
      </w:r>
      <w:r w:rsidRPr="00C032F4">
        <w:rPr>
          <w:rFonts w:ascii="GHEA Grapalat" w:hAnsi="GHEA Grapalat" w:cs="Times Armenian"/>
          <w:sz w:val="20"/>
          <w:lang w:val="hy-AM"/>
        </w:rPr>
        <w:t xml:space="preserve">, </w:t>
      </w:r>
      <w:r w:rsidRPr="00C032F4">
        <w:rPr>
          <w:rFonts w:ascii="GHEA Grapalat" w:hAnsi="GHEA Grapalat" w:cs="Sylfaen"/>
          <w:sz w:val="20"/>
          <w:lang w:val="hy-AM"/>
        </w:rPr>
        <w:t>հաղորդակցության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միջոցների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աշխատանքի</w:t>
      </w:r>
      <w:r w:rsidRPr="00C032F4">
        <w:rPr>
          <w:rFonts w:ascii="GHEA Grapalat" w:hAnsi="GHEA Grapalat" w:cs="Times Armenian"/>
          <w:sz w:val="20"/>
          <w:lang w:val="hy-AM"/>
        </w:rPr>
        <w:t xml:space="preserve"> </w:t>
      </w:r>
      <w:r w:rsidRPr="00C032F4">
        <w:rPr>
          <w:rFonts w:ascii="GHEA Grapalat" w:hAnsi="GHEA Grapalat" w:cs="Sylfaen"/>
          <w:sz w:val="20"/>
          <w:lang w:val="hy-AM"/>
        </w:rPr>
        <w:t>դադարեցումը</w:t>
      </w:r>
      <w:r w:rsidRPr="00C032F4">
        <w:rPr>
          <w:rFonts w:ascii="GHEA Grapalat" w:hAnsi="GHEA Grapalat" w:cs="Times Armenian"/>
          <w:sz w:val="20"/>
          <w:lang w:val="hy-AM"/>
        </w:rPr>
        <w:t xml:space="preserve">, </w:t>
      </w:r>
      <w:r w:rsidRPr="00C032F4">
        <w:rPr>
          <w:rFonts w:ascii="GHEA Grapalat" w:hAnsi="GHEA Grapalat" w:cs="Sylfaen"/>
          <w:sz w:val="20"/>
          <w:lang w:val="hy-AM"/>
        </w:rPr>
        <w:t>պետական</w:t>
      </w:r>
      <w:r w:rsidRPr="00C032F4">
        <w:rPr>
          <w:rFonts w:ascii="GHEA Grapalat" w:hAnsi="GHEA Grapalat" w:cs="Times Armenian"/>
          <w:sz w:val="20"/>
          <w:lang w:val="hy-AM"/>
        </w:rPr>
        <w:t xml:space="preserve"> </w:t>
      </w:r>
      <w:r w:rsidRPr="00C032F4">
        <w:rPr>
          <w:rFonts w:ascii="GHEA Grapalat" w:hAnsi="GHEA Grapalat" w:cs="Sylfaen"/>
          <w:sz w:val="20"/>
          <w:lang w:val="hy-AM"/>
        </w:rPr>
        <w:t>մարմինների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ակտերը</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այլն</w:t>
      </w:r>
      <w:r w:rsidRPr="00C032F4">
        <w:rPr>
          <w:rFonts w:ascii="GHEA Grapalat" w:hAnsi="GHEA Grapalat" w:cs="Times Armenian"/>
          <w:sz w:val="20"/>
          <w:lang w:val="hy-AM"/>
        </w:rPr>
        <w:t xml:space="preserve">, </w:t>
      </w:r>
      <w:r w:rsidRPr="00C032F4">
        <w:rPr>
          <w:rFonts w:ascii="GHEA Grapalat" w:hAnsi="GHEA Grapalat" w:cs="Sylfaen"/>
          <w:sz w:val="20"/>
          <w:lang w:val="hy-AM"/>
        </w:rPr>
        <w:t>որոնք</w:t>
      </w:r>
      <w:r w:rsidRPr="00C032F4">
        <w:rPr>
          <w:rFonts w:ascii="GHEA Grapalat" w:hAnsi="GHEA Grapalat" w:cs="Times Armenian"/>
          <w:sz w:val="20"/>
          <w:lang w:val="hy-AM"/>
        </w:rPr>
        <w:t xml:space="preserve"> </w:t>
      </w:r>
      <w:r w:rsidRPr="00C032F4">
        <w:rPr>
          <w:rFonts w:ascii="GHEA Grapalat" w:hAnsi="GHEA Grapalat" w:cs="Sylfaen"/>
          <w:sz w:val="20"/>
          <w:lang w:val="hy-AM"/>
        </w:rPr>
        <w:t>անհնարին</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դարձնում</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պայմանագրով</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պարտավորությունների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կատարումը։</w:t>
      </w:r>
      <w:r w:rsidRPr="00C032F4">
        <w:rPr>
          <w:rFonts w:ascii="GHEA Grapalat" w:hAnsi="GHEA Grapalat" w:cs="Times Armenian"/>
          <w:sz w:val="20"/>
          <w:lang w:val="hy-AM"/>
        </w:rPr>
        <w:t xml:space="preserve"> </w:t>
      </w:r>
      <w:r w:rsidRPr="00C032F4">
        <w:rPr>
          <w:rFonts w:ascii="GHEA Grapalat" w:hAnsi="GHEA Grapalat" w:cs="Sylfaen"/>
          <w:sz w:val="20"/>
          <w:lang w:val="hy-AM"/>
        </w:rPr>
        <w:t>Եթե</w:t>
      </w:r>
      <w:r w:rsidRPr="00C032F4">
        <w:rPr>
          <w:rFonts w:ascii="GHEA Grapalat" w:hAnsi="GHEA Grapalat" w:cs="Times Armenian"/>
          <w:sz w:val="20"/>
          <w:lang w:val="hy-AM"/>
        </w:rPr>
        <w:t xml:space="preserve"> </w:t>
      </w:r>
      <w:r w:rsidRPr="00C032F4">
        <w:rPr>
          <w:rFonts w:ascii="GHEA Grapalat" w:hAnsi="GHEA Grapalat" w:cs="Sylfaen"/>
          <w:sz w:val="20"/>
          <w:lang w:val="hy-AM"/>
        </w:rPr>
        <w:t>արտակարգ</w:t>
      </w:r>
      <w:r w:rsidRPr="00C032F4">
        <w:rPr>
          <w:rFonts w:ascii="GHEA Grapalat" w:hAnsi="GHEA Grapalat" w:cs="Times Armenian"/>
          <w:sz w:val="20"/>
          <w:lang w:val="hy-AM"/>
        </w:rPr>
        <w:t xml:space="preserve"> </w:t>
      </w:r>
      <w:r w:rsidRPr="00C032F4">
        <w:rPr>
          <w:rFonts w:ascii="GHEA Grapalat" w:hAnsi="GHEA Grapalat" w:cs="Sylfaen"/>
          <w:sz w:val="20"/>
          <w:lang w:val="hy-AM"/>
        </w:rPr>
        <w:t>ուժի</w:t>
      </w:r>
      <w:r w:rsidRPr="00C032F4">
        <w:rPr>
          <w:rFonts w:ascii="GHEA Grapalat" w:hAnsi="GHEA Grapalat" w:cs="Times Armenian"/>
          <w:sz w:val="20"/>
          <w:lang w:val="hy-AM"/>
        </w:rPr>
        <w:t xml:space="preserve"> </w:t>
      </w:r>
      <w:r w:rsidRPr="00C032F4">
        <w:rPr>
          <w:rFonts w:ascii="GHEA Grapalat" w:hAnsi="GHEA Grapalat" w:cs="Sylfaen"/>
          <w:sz w:val="20"/>
          <w:lang w:val="hy-AM"/>
        </w:rPr>
        <w:t>ազդեցությունը</w:t>
      </w:r>
      <w:r w:rsidRPr="00C032F4">
        <w:rPr>
          <w:rFonts w:ascii="GHEA Grapalat" w:hAnsi="GHEA Grapalat" w:cs="Times Armenian"/>
          <w:sz w:val="20"/>
          <w:lang w:val="hy-AM"/>
        </w:rPr>
        <w:t xml:space="preserve"> </w:t>
      </w:r>
      <w:r w:rsidRPr="00C032F4">
        <w:rPr>
          <w:rFonts w:ascii="GHEA Grapalat" w:hAnsi="GHEA Grapalat" w:cs="Sylfaen"/>
          <w:sz w:val="20"/>
          <w:lang w:val="hy-AM"/>
        </w:rPr>
        <w:t>շարունակվում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3 (</w:t>
      </w:r>
      <w:r w:rsidRPr="00C032F4">
        <w:rPr>
          <w:rFonts w:ascii="GHEA Grapalat" w:hAnsi="GHEA Grapalat" w:cs="Sylfaen"/>
          <w:sz w:val="20"/>
          <w:lang w:val="hy-AM"/>
        </w:rPr>
        <w:t>երեք</w:t>
      </w:r>
      <w:r w:rsidRPr="00C032F4">
        <w:rPr>
          <w:rFonts w:ascii="GHEA Grapalat" w:hAnsi="GHEA Grapalat" w:cs="Times Armenian"/>
          <w:sz w:val="20"/>
          <w:lang w:val="hy-AM"/>
        </w:rPr>
        <w:t xml:space="preserve">) </w:t>
      </w:r>
      <w:r w:rsidRPr="00C032F4">
        <w:rPr>
          <w:rFonts w:ascii="GHEA Grapalat" w:hAnsi="GHEA Grapalat" w:cs="Sylfaen"/>
          <w:sz w:val="20"/>
          <w:lang w:val="hy-AM"/>
        </w:rPr>
        <w:t>ամսից</w:t>
      </w:r>
      <w:r w:rsidRPr="00C032F4">
        <w:rPr>
          <w:rFonts w:ascii="GHEA Grapalat" w:hAnsi="GHEA Grapalat" w:cs="Times Armenian"/>
          <w:sz w:val="20"/>
          <w:lang w:val="hy-AM"/>
        </w:rPr>
        <w:t xml:space="preserve"> </w:t>
      </w:r>
      <w:r w:rsidRPr="00C032F4">
        <w:rPr>
          <w:rFonts w:ascii="GHEA Grapalat" w:hAnsi="GHEA Grapalat" w:cs="Sylfaen"/>
          <w:sz w:val="20"/>
          <w:lang w:val="hy-AM"/>
        </w:rPr>
        <w:t>ավելի</w:t>
      </w:r>
      <w:r w:rsidRPr="00C032F4">
        <w:rPr>
          <w:rFonts w:ascii="GHEA Grapalat" w:hAnsi="GHEA Grapalat" w:cs="Times Armenian"/>
          <w:sz w:val="20"/>
          <w:lang w:val="hy-AM"/>
        </w:rPr>
        <w:t xml:space="preserve">, </w:t>
      </w:r>
      <w:r w:rsidRPr="00C032F4">
        <w:rPr>
          <w:rFonts w:ascii="GHEA Grapalat" w:hAnsi="GHEA Grapalat" w:cs="Sylfaen"/>
          <w:sz w:val="20"/>
          <w:lang w:val="hy-AM"/>
        </w:rPr>
        <w:t>ապա</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կողմերից</w:t>
      </w:r>
      <w:r w:rsidRPr="00C032F4">
        <w:rPr>
          <w:rFonts w:ascii="GHEA Grapalat" w:hAnsi="GHEA Grapalat" w:cs="Times Armenian"/>
          <w:sz w:val="20"/>
          <w:lang w:val="hy-AM"/>
        </w:rPr>
        <w:t xml:space="preserve"> </w:t>
      </w:r>
      <w:r w:rsidRPr="00C032F4">
        <w:rPr>
          <w:rFonts w:ascii="GHEA Grapalat" w:hAnsi="GHEA Grapalat" w:cs="Sylfaen"/>
          <w:sz w:val="20"/>
          <w:lang w:val="hy-AM"/>
        </w:rPr>
        <w:t>յուրաքանչյուրն</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իրավունք</w:t>
      </w:r>
      <w:r w:rsidRPr="00C032F4">
        <w:rPr>
          <w:rFonts w:ascii="GHEA Grapalat" w:hAnsi="GHEA Grapalat" w:cs="Times Armenian"/>
          <w:sz w:val="20"/>
          <w:lang w:val="hy-AM"/>
        </w:rPr>
        <w:t xml:space="preserve"> </w:t>
      </w:r>
      <w:r w:rsidRPr="00C032F4">
        <w:rPr>
          <w:rFonts w:ascii="GHEA Grapalat" w:hAnsi="GHEA Grapalat" w:cs="Sylfaen"/>
          <w:sz w:val="20"/>
          <w:lang w:val="hy-AM"/>
        </w:rPr>
        <w:t>ունի</w:t>
      </w:r>
      <w:r w:rsidRPr="00C032F4">
        <w:rPr>
          <w:rFonts w:ascii="GHEA Grapalat" w:hAnsi="GHEA Grapalat" w:cs="Times Armenian"/>
          <w:sz w:val="20"/>
          <w:lang w:val="hy-AM"/>
        </w:rPr>
        <w:t xml:space="preserve"> </w:t>
      </w:r>
      <w:r w:rsidRPr="00C032F4">
        <w:rPr>
          <w:rFonts w:ascii="GHEA Grapalat" w:hAnsi="GHEA Grapalat" w:cs="Sylfaen"/>
          <w:sz w:val="20"/>
          <w:lang w:val="hy-AM"/>
        </w:rPr>
        <w:t>լուծել</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այդ</w:t>
      </w:r>
      <w:r w:rsidRPr="00C032F4">
        <w:rPr>
          <w:rFonts w:ascii="GHEA Grapalat" w:hAnsi="GHEA Grapalat" w:cs="Times Armenian"/>
          <w:sz w:val="20"/>
          <w:lang w:val="hy-AM"/>
        </w:rPr>
        <w:t xml:space="preserve"> </w:t>
      </w:r>
      <w:r w:rsidRPr="00C032F4">
        <w:rPr>
          <w:rFonts w:ascii="GHEA Grapalat" w:hAnsi="GHEA Grapalat" w:cs="Sylfaen"/>
          <w:sz w:val="20"/>
          <w:lang w:val="hy-AM"/>
        </w:rPr>
        <w:t>մասին</w:t>
      </w:r>
      <w:r w:rsidRPr="00C032F4">
        <w:rPr>
          <w:rFonts w:ascii="GHEA Grapalat" w:hAnsi="GHEA Grapalat" w:cs="Times Armenian"/>
          <w:sz w:val="20"/>
          <w:lang w:val="hy-AM"/>
        </w:rPr>
        <w:t xml:space="preserve"> </w:t>
      </w:r>
      <w:r w:rsidRPr="00C032F4">
        <w:rPr>
          <w:rFonts w:ascii="GHEA Grapalat" w:hAnsi="GHEA Grapalat" w:cs="Sylfaen"/>
          <w:sz w:val="20"/>
          <w:lang w:val="hy-AM"/>
        </w:rPr>
        <w:t>նախապես</w:t>
      </w:r>
      <w:r w:rsidRPr="00C032F4">
        <w:rPr>
          <w:rFonts w:ascii="GHEA Grapalat" w:hAnsi="GHEA Grapalat" w:cs="Times Armenian"/>
          <w:sz w:val="20"/>
          <w:lang w:val="hy-AM"/>
        </w:rPr>
        <w:t xml:space="preserve"> </w:t>
      </w:r>
      <w:r w:rsidRPr="00C032F4">
        <w:rPr>
          <w:rFonts w:ascii="GHEA Grapalat" w:hAnsi="GHEA Grapalat" w:cs="Sylfaen"/>
          <w:sz w:val="20"/>
          <w:lang w:val="hy-AM"/>
        </w:rPr>
        <w:t>տեղյակ</w:t>
      </w:r>
      <w:r w:rsidRPr="00C032F4">
        <w:rPr>
          <w:rFonts w:ascii="GHEA Grapalat" w:hAnsi="GHEA Grapalat" w:cs="Times Armenian"/>
          <w:sz w:val="20"/>
          <w:lang w:val="hy-AM"/>
        </w:rPr>
        <w:t xml:space="preserve"> </w:t>
      </w:r>
      <w:r w:rsidRPr="00C032F4">
        <w:rPr>
          <w:rFonts w:ascii="GHEA Grapalat" w:hAnsi="GHEA Grapalat" w:cs="Sylfaen"/>
          <w:sz w:val="20"/>
          <w:lang w:val="hy-AM"/>
        </w:rPr>
        <w:t>պահելով</w:t>
      </w:r>
      <w:r w:rsidRPr="00C032F4">
        <w:rPr>
          <w:rFonts w:ascii="GHEA Grapalat" w:hAnsi="GHEA Grapalat" w:cs="Times Armenian"/>
          <w:sz w:val="20"/>
          <w:lang w:val="hy-AM"/>
        </w:rPr>
        <w:t xml:space="preserve"> </w:t>
      </w:r>
      <w:r w:rsidRPr="00C032F4">
        <w:rPr>
          <w:rFonts w:ascii="GHEA Grapalat" w:hAnsi="GHEA Grapalat" w:cs="Sylfaen"/>
          <w:sz w:val="20"/>
          <w:lang w:val="hy-AM"/>
        </w:rPr>
        <w:t>մյուս</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կողմին</w:t>
      </w:r>
      <w:r w:rsidRPr="00C032F4">
        <w:rPr>
          <w:rFonts w:ascii="GHEA Grapalat" w:hAnsi="GHEA Grapalat" w:cs="Times Armenian"/>
          <w:sz w:val="20"/>
          <w:lang w:val="hy-AM"/>
        </w:rPr>
        <w:t>։</w:t>
      </w:r>
    </w:p>
    <w:p w14:paraId="583A20D3" w14:textId="77777777" w:rsidR="007678FA" w:rsidRPr="00C032F4" w:rsidRDefault="007678FA" w:rsidP="007678FA">
      <w:pPr>
        <w:ind w:firstLine="720"/>
        <w:jc w:val="both"/>
        <w:rPr>
          <w:rFonts w:ascii="GHEA Grapalat" w:hAnsi="GHEA Grapalat" w:cs="Sylfaen"/>
          <w:sz w:val="20"/>
          <w:lang w:val="hy-AM"/>
        </w:rPr>
      </w:pPr>
    </w:p>
    <w:p w14:paraId="490A1472"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7. ԱՅԼ ՊԱՅՄԱՆՆԵՐ</w:t>
      </w:r>
    </w:p>
    <w:p w14:paraId="22BF326E" w14:textId="77777777" w:rsidR="007678FA" w:rsidRPr="00C032F4" w:rsidRDefault="007678FA" w:rsidP="007678FA">
      <w:pPr>
        <w:ind w:firstLine="709"/>
        <w:jc w:val="both"/>
        <w:rPr>
          <w:rFonts w:ascii="GHEA Grapalat" w:hAnsi="GHEA Grapalat"/>
          <w:sz w:val="20"/>
          <w:lang w:val="hy-AM"/>
        </w:rPr>
      </w:pPr>
      <w:r w:rsidRPr="00C032F4">
        <w:rPr>
          <w:rFonts w:ascii="GHEA Grapalat" w:hAnsi="GHEA Grapalat"/>
          <w:sz w:val="20"/>
          <w:lang w:val="hy-AM"/>
        </w:rPr>
        <w:t>7.1 Պ</w:t>
      </w:r>
      <w:r w:rsidRPr="00C032F4">
        <w:rPr>
          <w:rFonts w:ascii="GHEA Grapalat" w:hAnsi="GHEA Grapalat" w:cs="Sylfaen"/>
          <w:sz w:val="20"/>
          <w:lang w:val="hy-AM"/>
        </w:rPr>
        <w:t>այմանագիրն</w:t>
      </w:r>
      <w:r w:rsidRPr="00C032F4">
        <w:rPr>
          <w:rFonts w:ascii="GHEA Grapalat" w:hAnsi="GHEA Grapalat" w:cs="Times Armenian"/>
          <w:sz w:val="20"/>
          <w:lang w:val="hy-AM"/>
        </w:rPr>
        <w:t xml:space="preserve"> </w:t>
      </w:r>
      <w:r w:rsidRPr="00C032F4">
        <w:rPr>
          <w:rFonts w:ascii="GHEA Grapalat" w:hAnsi="GHEA Grapalat" w:cs="Sylfaen"/>
          <w:sz w:val="20"/>
          <w:lang w:val="hy-AM"/>
        </w:rPr>
        <w:t>ուժի</w:t>
      </w:r>
      <w:r w:rsidRPr="00C032F4">
        <w:rPr>
          <w:rFonts w:ascii="GHEA Grapalat" w:hAnsi="GHEA Grapalat" w:cs="Times Armenian"/>
          <w:sz w:val="20"/>
          <w:lang w:val="hy-AM"/>
        </w:rPr>
        <w:t xml:space="preserve"> </w:t>
      </w:r>
      <w:r w:rsidRPr="00C032F4">
        <w:rPr>
          <w:rFonts w:ascii="GHEA Grapalat" w:hAnsi="GHEA Grapalat" w:cs="Sylfaen"/>
          <w:sz w:val="20"/>
          <w:lang w:val="hy-AM"/>
        </w:rPr>
        <w:t>մեջ</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մտնում</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w:t>
      </w:r>
      <w:r w:rsidRPr="00C032F4">
        <w:rPr>
          <w:rFonts w:ascii="GHEA Grapalat" w:hAnsi="GHEA Grapalat" w:cs="Times Armenian"/>
          <w:sz w:val="20"/>
          <w:lang w:val="hy-AM"/>
        </w:rPr>
        <w:t xml:space="preserve"> </w:t>
      </w:r>
      <w:r w:rsidRPr="00C032F4">
        <w:rPr>
          <w:rFonts w:ascii="GHEA Grapalat" w:hAnsi="GHEA Grapalat" w:cs="Sylfaen"/>
          <w:sz w:val="20"/>
          <w:lang w:val="hy-AM"/>
        </w:rPr>
        <w:t>ստորագրման</w:t>
      </w:r>
      <w:r w:rsidRPr="00C032F4">
        <w:rPr>
          <w:rFonts w:ascii="GHEA Grapalat" w:hAnsi="GHEA Grapalat" w:cs="Times Armenian"/>
          <w:sz w:val="20"/>
          <w:lang w:val="hy-AM"/>
        </w:rPr>
        <w:t xml:space="preserve"> </w:t>
      </w:r>
      <w:r w:rsidRPr="00C032F4">
        <w:rPr>
          <w:rFonts w:ascii="GHEA Grapalat" w:hAnsi="GHEA Grapalat" w:cs="Sylfaen"/>
          <w:sz w:val="20"/>
          <w:lang w:val="hy-AM"/>
        </w:rPr>
        <w:t>պահից և գործում է մինչև</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 պայմանագրով</w:t>
      </w:r>
      <w:r w:rsidRPr="00C032F4">
        <w:rPr>
          <w:rFonts w:ascii="GHEA Grapalat" w:hAnsi="GHEA Grapalat" w:cs="Times Armenian"/>
          <w:sz w:val="20"/>
          <w:lang w:val="hy-AM"/>
        </w:rPr>
        <w:t xml:space="preserve"> </w:t>
      </w:r>
      <w:r w:rsidRPr="00C032F4">
        <w:rPr>
          <w:rFonts w:ascii="GHEA Grapalat" w:hAnsi="GHEA Grapalat" w:cs="Sylfaen"/>
          <w:sz w:val="20"/>
          <w:lang w:val="hy-AM"/>
        </w:rPr>
        <w:t>ստանձնած</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պարտավորությունների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ողջ</w:t>
      </w:r>
      <w:r w:rsidRPr="00C032F4">
        <w:rPr>
          <w:rFonts w:ascii="GHEA Grapalat" w:hAnsi="GHEA Grapalat" w:cs="Times Armenian"/>
          <w:sz w:val="20"/>
          <w:lang w:val="hy-AM"/>
        </w:rPr>
        <w:t xml:space="preserve"> </w:t>
      </w:r>
      <w:r w:rsidRPr="00C032F4">
        <w:rPr>
          <w:rFonts w:ascii="GHEA Grapalat" w:hAnsi="GHEA Grapalat" w:cs="Sylfaen"/>
          <w:sz w:val="20"/>
          <w:lang w:val="hy-AM"/>
        </w:rPr>
        <w:t>ծավալով</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կատարումը</w:t>
      </w:r>
      <w:r w:rsidRPr="00C032F4">
        <w:rPr>
          <w:rFonts w:ascii="GHEA Grapalat" w:hAnsi="GHEA Grapalat" w:cs="Times Armenian"/>
          <w:sz w:val="20"/>
          <w:lang w:val="hy-AM"/>
        </w:rPr>
        <w:t>։</w:t>
      </w:r>
      <w:r w:rsidRPr="00C032F4">
        <w:rPr>
          <w:rFonts w:ascii="GHEA Grapalat" w:hAnsi="GHEA Grapalat"/>
          <w:sz w:val="20"/>
          <w:lang w:val="hy-AM"/>
        </w:rPr>
        <w:t xml:space="preserve"> </w:t>
      </w:r>
    </w:p>
    <w:p w14:paraId="0C433B1D" w14:textId="77777777" w:rsidR="007678FA" w:rsidRPr="00C032F4" w:rsidRDefault="007678FA" w:rsidP="007678FA">
      <w:pPr>
        <w:ind w:firstLine="709"/>
        <w:jc w:val="both"/>
        <w:rPr>
          <w:rFonts w:ascii="GHEA Grapalat" w:hAnsi="GHEA Grapalat"/>
          <w:sz w:val="20"/>
          <w:lang w:val="hy-AM"/>
        </w:rPr>
      </w:pPr>
      <w:r w:rsidRPr="00C032F4">
        <w:rPr>
          <w:rFonts w:ascii="GHEA Grapalat" w:hAnsi="GHEA Grapalat"/>
          <w:sz w:val="20"/>
          <w:lang w:val="hy-AM"/>
        </w:rPr>
        <w:t>7.2 Պ</w:t>
      </w:r>
      <w:r w:rsidRPr="00C032F4">
        <w:rPr>
          <w:rFonts w:ascii="GHEA Grapalat" w:hAnsi="GHEA Grapalat" w:cs="Sylfaen"/>
          <w:sz w:val="20"/>
          <w:lang w:val="hy-AM"/>
        </w:rPr>
        <w:t>այմանագրից</w:t>
      </w:r>
      <w:r w:rsidRPr="00C032F4">
        <w:rPr>
          <w:rFonts w:ascii="GHEA Grapalat" w:hAnsi="GHEA Grapalat" w:cs="Times Armenian"/>
          <w:sz w:val="20"/>
          <w:lang w:val="hy-AM"/>
        </w:rPr>
        <w:t xml:space="preserve"> </w:t>
      </w:r>
      <w:r w:rsidRPr="00C032F4">
        <w:rPr>
          <w:rFonts w:ascii="GHEA Grapalat" w:hAnsi="GHEA Grapalat" w:cs="Sylfaen"/>
          <w:sz w:val="20"/>
          <w:lang w:val="hy-AM"/>
        </w:rPr>
        <w:t>ծագած</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w:t>
      </w:r>
      <w:r w:rsidRPr="00C032F4">
        <w:rPr>
          <w:rFonts w:ascii="GHEA Grapalat" w:hAnsi="GHEA Grapalat" w:cs="Times Armenian"/>
          <w:sz w:val="20"/>
          <w:lang w:val="hy-AM"/>
        </w:rPr>
        <w:t xml:space="preserve"> </w:t>
      </w:r>
      <w:r w:rsidRPr="00C032F4">
        <w:rPr>
          <w:rFonts w:ascii="GHEA Grapalat" w:hAnsi="GHEA Grapalat" w:cs="Sylfaen"/>
          <w:sz w:val="20"/>
          <w:lang w:val="hy-AM"/>
        </w:rPr>
        <w:t>վճարային</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պարտավորությունը</w:t>
      </w:r>
      <w:r w:rsidRPr="00C032F4">
        <w:rPr>
          <w:rFonts w:ascii="GHEA Grapalat" w:hAnsi="GHEA Grapalat" w:cs="Times Armenian"/>
          <w:sz w:val="20"/>
          <w:lang w:val="hy-AM"/>
        </w:rPr>
        <w:t xml:space="preserve"> </w:t>
      </w:r>
      <w:r w:rsidRPr="00C032F4">
        <w:rPr>
          <w:rFonts w:ascii="GHEA Grapalat" w:hAnsi="GHEA Grapalat" w:cs="Sylfaen"/>
          <w:sz w:val="20"/>
          <w:lang w:val="hy-AM"/>
        </w:rPr>
        <w:t>չի</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դադարել</w:t>
      </w:r>
      <w:r w:rsidRPr="00C032F4">
        <w:rPr>
          <w:rFonts w:ascii="GHEA Grapalat" w:hAnsi="GHEA Grapalat" w:cs="Times Armenian"/>
          <w:sz w:val="20"/>
          <w:lang w:val="hy-AM"/>
        </w:rPr>
        <w:t xml:space="preserve"> </w:t>
      </w:r>
      <w:r w:rsidRPr="00C032F4">
        <w:rPr>
          <w:rFonts w:ascii="GHEA Grapalat" w:hAnsi="GHEA Grapalat" w:cs="Sylfaen"/>
          <w:sz w:val="20"/>
          <w:lang w:val="hy-AM"/>
        </w:rPr>
        <w:t>այլ</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պայմանագրից</w:t>
      </w:r>
      <w:r w:rsidRPr="00C032F4">
        <w:rPr>
          <w:rFonts w:ascii="GHEA Grapalat" w:hAnsi="GHEA Grapalat" w:cs="Times Armenian"/>
          <w:sz w:val="20"/>
          <w:lang w:val="hy-AM"/>
        </w:rPr>
        <w:t xml:space="preserve"> </w:t>
      </w:r>
      <w:r w:rsidRPr="00C032F4">
        <w:rPr>
          <w:rFonts w:ascii="GHEA Grapalat" w:hAnsi="GHEA Grapalat" w:cs="Sylfaen"/>
          <w:sz w:val="20"/>
          <w:lang w:val="hy-AM"/>
        </w:rPr>
        <w:t>ծագած՝</w:t>
      </w:r>
      <w:r w:rsidRPr="00C032F4">
        <w:rPr>
          <w:rFonts w:ascii="GHEA Grapalat" w:hAnsi="GHEA Grapalat" w:cs="Times Armenian"/>
          <w:sz w:val="20"/>
          <w:lang w:val="hy-AM"/>
        </w:rPr>
        <w:t xml:space="preserve"> </w:t>
      </w:r>
      <w:r w:rsidRPr="00C032F4">
        <w:rPr>
          <w:rFonts w:ascii="GHEA Grapalat" w:hAnsi="GHEA Grapalat" w:cs="Sylfaen"/>
          <w:sz w:val="20"/>
          <w:lang w:val="hy-AM"/>
        </w:rPr>
        <w:t>հակընդդեմ</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հաշվանցով</w:t>
      </w:r>
      <w:r w:rsidRPr="00C032F4">
        <w:rPr>
          <w:rFonts w:ascii="GHEA Grapalat" w:hAnsi="GHEA Grapalat" w:cs="Times Armenian"/>
          <w:sz w:val="20"/>
          <w:lang w:val="hy-AM"/>
        </w:rPr>
        <w:t xml:space="preserve">, </w:t>
      </w:r>
      <w:r w:rsidRPr="00C032F4">
        <w:rPr>
          <w:rFonts w:ascii="GHEA Grapalat" w:hAnsi="GHEA Grapalat" w:cs="Sylfaen"/>
          <w:sz w:val="20"/>
          <w:lang w:val="hy-AM"/>
        </w:rPr>
        <w:t>առանց</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w:t>
      </w:r>
      <w:r w:rsidRPr="00C032F4">
        <w:rPr>
          <w:rFonts w:ascii="GHEA Grapalat" w:hAnsi="GHEA Grapalat" w:cs="Times Armenian"/>
          <w:sz w:val="20"/>
          <w:lang w:val="hy-AM"/>
        </w:rPr>
        <w:t xml:space="preserve"> </w:t>
      </w:r>
      <w:r w:rsidRPr="00C032F4">
        <w:rPr>
          <w:rFonts w:ascii="GHEA Grapalat" w:hAnsi="GHEA Grapalat" w:cs="Sylfaen"/>
          <w:sz w:val="20"/>
          <w:lang w:val="hy-AM"/>
        </w:rPr>
        <w:t>գրավոր</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կնիքով</w:t>
      </w:r>
      <w:r w:rsidRPr="00C032F4">
        <w:rPr>
          <w:rFonts w:ascii="GHEA Grapalat" w:hAnsi="GHEA Grapalat" w:cs="Times Armenian"/>
          <w:sz w:val="20"/>
          <w:lang w:val="hy-AM"/>
        </w:rPr>
        <w:t xml:space="preserve"> </w:t>
      </w:r>
      <w:r w:rsidRPr="00C032F4">
        <w:rPr>
          <w:rFonts w:ascii="GHEA Grapalat" w:hAnsi="GHEA Grapalat" w:cs="Sylfaen"/>
          <w:sz w:val="20"/>
          <w:lang w:val="hy-AM"/>
        </w:rPr>
        <w:t>հաստատված</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Պայմանագրից</w:t>
      </w:r>
      <w:r w:rsidRPr="00C032F4">
        <w:rPr>
          <w:rFonts w:ascii="GHEA Grapalat" w:hAnsi="GHEA Grapalat" w:cs="Times Armenian"/>
          <w:sz w:val="20"/>
          <w:lang w:val="hy-AM"/>
        </w:rPr>
        <w:t xml:space="preserve"> </w:t>
      </w:r>
      <w:r w:rsidRPr="00C032F4">
        <w:rPr>
          <w:rFonts w:ascii="GHEA Grapalat" w:hAnsi="GHEA Grapalat" w:cs="Sylfaen"/>
          <w:sz w:val="20"/>
          <w:lang w:val="hy-AM"/>
        </w:rPr>
        <w:t>ծագած</w:t>
      </w:r>
      <w:r w:rsidRPr="00C032F4">
        <w:rPr>
          <w:rFonts w:ascii="GHEA Grapalat" w:hAnsi="GHEA Grapalat" w:cs="Times Armenian"/>
          <w:sz w:val="20"/>
          <w:lang w:val="hy-AM"/>
        </w:rPr>
        <w:t xml:space="preserve"> </w:t>
      </w:r>
      <w:r w:rsidRPr="00C032F4">
        <w:rPr>
          <w:rFonts w:ascii="GHEA Grapalat" w:hAnsi="GHEA Grapalat" w:cs="Sylfaen"/>
          <w:sz w:val="20"/>
          <w:lang w:val="hy-AM"/>
        </w:rPr>
        <w:t>պահանջի</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իրավունքը</w:t>
      </w:r>
      <w:r w:rsidRPr="00C032F4">
        <w:rPr>
          <w:rFonts w:ascii="GHEA Grapalat" w:hAnsi="GHEA Grapalat" w:cs="Times Armenian"/>
          <w:sz w:val="20"/>
          <w:lang w:val="hy-AM"/>
        </w:rPr>
        <w:t xml:space="preserve"> </w:t>
      </w:r>
      <w:r w:rsidRPr="00C032F4">
        <w:rPr>
          <w:rFonts w:ascii="GHEA Grapalat" w:hAnsi="GHEA Grapalat" w:cs="Sylfaen"/>
          <w:sz w:val="20"/>
          <w:lang w:val="hy-AM"/>
        </w:rPr>
        <w:t>չի</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փոխանցվել</w:t>
      </w:r>
      <w:r w:rsidRPr="00C032F4">
        <w:rPr>
          <w:rFonts w:ascii="GHEA Grapalat" w:hAnsi="GHEA Grapalat" w:cs="Times Armenian"/>
          <w:sz w:val="20"/>
          <w:lang w:val="hy-AM"/>
        </w:rPr>
        <w:t xml:space="preserve"> </w:t>
      </w:r>
      <w:r w:rsidRPr="00C032F4">
        <w:rPr>
          <w:rFonts w:ascii="GHEA Grapalat" w:hAnsi="GHEA Grapalat" w:cs="Sylfaen"/>
          <w:sz w:val="20"/>
          <w:lang w:val="hy-AM"/>
        </w:rPr>
        <w:t>այլ</w:t>
      </w:r>
      <w:r w:rsidRPr="00C032F4">
        <w:rPr>
          <w:rFonts w:ascii="GHEA Grapalat" w:hAnsi="GHEA Grapalat" w:cs="Times Armenian"/>
          <w:sz w:val="20"/>
          <w:lang w:val="hy-AM"/>
        </w:rPr>
        <w:t xml:space="preserve"> </w:t>
      </w:r>
      <w:r w:rsidRPr="00C032F4">
        <w:rPr>
          <w:rFonts w:ascii="GHEA Grapalat" w:hAnsi="GHEA Grapalat" w:cs="Sylfaen"/>
          <w:sz w:val="20"/>
          <w:lang w:val="hy-AM"/>
        </w:rPr>
        <w:t>անձի</w:t>
      </w:r>
      <w:r w:rsidRPr="00C032F4">
        <w:rPr>
          <w:rFonts w:ascii="GHEA Grapalat" w:hAnsi="GHEA Grapalat" w:cs="Times Armenian"/>
          <w:sz w:val="20"/>
          <w:lang w:val="hy-AM"/>
        </w:rPr>
        <w:t xml:space="preserve">, </w:t>
      </w:r>
      <w:r w:rsidRPr="00C032F4">
        <w:rPr>
          <w:rFonts w:ascii="GHEA Grapalat" w:hAnsi="GHEA Grapalat" w:cs="Sylfaen"/>
          <w:sz w:val="20"/>
          <w:lang w:val="hy-AM"/>
        </w:rPr>
        <w:t>առանց</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պարտապան</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w:t>
      </w:r>
      <w:r w:rsidRPr="00C032F4">
        <w:rPr>
          <w:rFonts w:ascii="GHEA Grapalat" w:hAnsi="GHEA Grapalat" w:cs="Times Armenian"/>
          <w:sz w:val="20"/>
          <w:lang w:val="hy-AM"/>
        </w:rPr>
        <w:t xml:space="preserve"> </w:t>
      </w:r>
      <w:r w:rsidRPr="00C032F4">
        <w:rPr>
          <w:rFonts w:ascii="GHEA Grapalat" w:hAnsi="GHEA Grapalat" w:cs="Sylfaen"/>
          <w:sz w:val="20"/>
          <w:lang w:val="hy-AM"/>
        </w:rPr>
        <w:t>գրավոր</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համաձայնության</w:t>
      </w:r>
      <w:r w:rsidRPr="00C032F4">
        <w:rPr>
          <w:rFonts w:ascii="GHEA Grapalat" w:hAnsi="GHEA Grapalat" w:cs="Times Armenian"/>
          <w:sz w:val="20"/>
          <w:lang w:val="hy-AM"/>
        </w:rPr>
        <w:t>։</w:t>
      </w:r>
      <w:r w:rsidRPr="00C032F4">
        <w:rPr>
          <w:rFonts w:ascii="GHEA Grapalat" w:hAnsi="GHEA Grapalat"/>
          <w:sz w:val="20"/>
          <w:lang w:val="hy-AM"/>
        </w:rPr>
        <w:t xml:space="preserve"> </w:t>
      </w:r>
    </w:p>
    <w:p w14:paraId="0A3F91A5" w14:textId="77777777" w:rsidR="007678FA" w:rsidRPr="00C032F4" w:rsidRDefault="007678FA" w:rsidP="007678FA">
      <w:pPr>
        <w:tabs>
          <w:tab w:val="left" w:pos="720"/>
        </w:tabs>
        <w:jc w:val="both"/>
        <w:rPr>
          <w:rFonts w:ascii="GHEA Grapalat" w:hAnsi="GHEA Grapalat"/>
          <w:sz w:val="20"/>
          <w:lang w:val="hy-AM"/>
        </w:rPr>
      </w:pPr>
      <w:r w:rsidRPr="00C032F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C032F4">
        <w:rPr>
          <w:rFonts w:ascii="GHEA Grapalat" w:hAnsi="GHEA Grapalat"/>
          <w:sz w:val="20"/>
          <w:lang w:val="hy-AM"/>
        </w:rPr>
        <w:t xml:space="preserve">ում է </w:t>
      </w:r>
      <w:r w:rsidRPr="00C032F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C032F4" w:rsidRDefault="007678FA" w:rsidP="007678FA">
      <w:pPr>
        <w:tabs>
          <w:tab w:val="left" w:pos="1276"/>
        </w:tabs>
        <w:ind w:firstLine="720"/>
        <w:jc w:val="both"/>
        <w:rPr>
          <w:rFonts w:ascii="GHEA Grapalat" w:hAnsi="GHEA Grapalat" w:cs="Sylfaen"/>
          <w:sz w:val="20"/>
          <w:lang w:val="hy-AM"/>
        </w:rPr>
      </w:pPr>
      <w:r w:rsidRPr="00C032F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C032F4" w:rsidRDefault="007678FA" w:rsidP="007678FA">
      <w:pPr>
        <w:tabs>
          <w:tab w:val="left" w:pos="720"/>
        </w:tabs>
        <w:jc w:val="both"/>
        <w:rPr>
          <w:rFonts w:ascii="GHEA Grapalat" w:hAnsi="GHEA Grapalat"/>
          <w:sz w:val="20"/>
          <w:lang w:val="hy-AM"/>
        </w:rPr>
      </w:pPr>
      <w:r w:rsidRPr="00C032F4">
        <w:rPr>
          <w:rFonts w:ascii="GHEA Grapalat" w:hAnsi="GHEA Grapalat"/>
          <w:sz w:val="20"/>
          <w:lang w:val="hy-AM"/>
        </w:rPr>
        <w:tab/>
        <w:t xml:space="preserve">7.5 </w:t>
      </w:r>
      <w:r w:rsidRPr="00C032F4">
        <w:rPr>
          <w:rFonts w:ascii="GHEA Grapalat" w:hAnsi="GHEA Grapalat" w:cs="Sylfaen"/>
          <w:sz w:val="20"/>
          <w:lang w:val="hy-AM"/>
        </w:rPr>
        <w:t>Պայմանագրում</w:t>
      </w:r>
      <w:r w:rsidRPr="00C032F4">
        <w:rPr>
          <w:rFonts w:ascii="GHEA Grapalat" w:hAnsi="GHEA Grapalat" w:cs="Times Armenian"/>
          <w:sz w:val="20"/>
          <w:lang w:val="hy-AM"/>
        </w:rPr>
        <w:t xml:space="preserve"> </w:t>
      </w:r>
      <w:r w:rsidRPr="00C032F4">
        <w:rPr>
          <w:rFonts w:ascii="GHEA Grapalat" w:hAnsi="GHEA Grapalat" w:cs="Sylfaen"/>
          <w:sz w:val="20"/>
          <w:lang w:val="hy-AM"/>
        </w:rPr>
        <w:t>փոփոխություններ</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լրացումներ</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կատարվել</w:t>
      </w:r>
      <w:r w:rsidRPr="00C032F4">
        <w:rPr>
          <w:rFonts w:ascii="GHEA Grapalat" w:hAnsi="GHEA Grapalat" w:cs="Times Armenian"/>
          <w:sz w:val="20"/>
          <w:lang w:val="hy-AM"/>
        </w:rPr>
        <w:t xml:space="preserve"> </w:t>
      </w:r>
      <w:r w:rsidRPr="00C032F4">
        <w:rPr>
          <w:rFonts w:ascii="GHEA Grapalat" w:hAnsi="GHEA Grapalat" w:cs="Sylfaen"/>
          <w:sz w:val="20"/>
          <w:lang w:val="hy-AM"/>
        </w:rPr>
        <w:t>միայն</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w:t>
      </w:r>
      <w:r w:rsidRPr="00C032F4">
        <w:rPr>
          <w:rFonts w:ascii="GHEA Grapalat" w:hAnsi="GHEA Grapalat" w:cs="Times Armenian"/>
          <w:sz w:val="20"/>
          <w:lang w:val="hy-AM"/>
        </w:rPr>
        <w:t xml:space="preserve"> </w:t>
      </w:r>
      <w:r w:rsidRPr="00C032F4">
        <w:rPr>
          <w:rFonts w:ascii="GHEA Grapalat" w:hAnsi="GHEA Grapalat" w:cs="Sylfaen"/>
          <w:sz w:val="20"/>
          <w:lang w:val="hy-AM"/>
        </w:rPr>
        <w:t>փոխադարձ</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համաձայնությամբ՝</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համաձայնագիր</w:t>
      </w:r>
      <w:r w:rsidRPr="00C032F4">
        <w:rPr>
          <w:rFonts w:ascii="GHEA Grapalat" w:hAnsi="GHEA Grapalat" w:cs="Times Armenian"/>
          <w:sz w:val="20"/>
          <w:lang w:val="hy-AM"/>
        </w:rPr>
        <w:t xml:space="preserve"> </w:t>
      </w:r>
      <w:r w:rsidRPr="00C032F4">
        <w:rPr>
          <w:rFonts w:ascii="GHEA Grapalat" w:hAnsi="GHEA Grapalat" w:cs="Sylfaen"/>
          <w:sz w:val="20"/>
          <w:lang w:val="hy-AM"/>
        </w:rPr>
        <w:t>կնքելու</w:t>
      </w:r>
      <w:r w:rsidRPr="00C032F4">
        <w:rPr>
          <w:rFonts w:ascii="GHEA Grapalat" w:hAnsi="GHEA Grapalat" w:cs="Times Armenian"/>
          <w:sz w:val="20"/>
          <w:lang w:val="hy-AM"/>
        </w:rPr>
        <w:t xml:space="preserve"> </w:t>
      </w:r>
      <w:r w:rsidRPr="00C032F4">
        <w:rPr>
          <w:rFonts w:ascii="GHEA Grapalat" w:hAnsi="GHEA Grapalat" w:cs="Sylfaen"/>
          <w:sz w:val="20"/>
          <w:lang w:val="hy-AM"/>
        </w:rPr>
        <w:t>միջոցով</w:t>
      </w:r>
      <w:r w:rsidRPr="00C032F4">
        <w:rPr>
          <w:rFonts w:ascii="GHEA Grapalat" w:hAnsi="GHEA Grapalat" w:cs="Times Armenian"/>
          <w:sz w:val="20"/>
          <w:lang w:val="hy-AM"/>
        </w:rPr>
        <w:t xml:space="preserve">, </w:t>
      </w:r>
      <w:r w:rsidRPr="00C032F4">
        <w:rPr>
          <w:rFonts w:ascii="GHEA Grapalat" w:hAnsi="GHEA Grapalat" w:cs="Sylfaen"/>
          <w:sz w:val="20"/>
          <w:lang w:val="hy-AM"/>
        </w:rPr>
        <w:t>որը</w:t>
      </w:r>
      <w:r w:rsidRPr="00C032F4">
        <w:rPr>
          <w:rFonts w:ascii="GHEA Grapalat" w:hAnsi="GHEA Grapalat" w:cs="Times Armenian"/>
          <w:sz w:val="20"/>
          <w:lang w:val="hy-AM"/>
        </w:rPr>
        <w:t xml:space="preserve"> </w:t>
      </w:r>
      <w:r w:rsidRPr="00C032F4">
        <w:rPr>
          <w:rFonts w:ascii="GHEA Grapalat" w:hAnsi="GHEA Grapalat" w:cs="Sylfaen"/>
          <w:sz w:val="20"/>
          <w:lang w:val="hy-AM"/>
        </w:rPr>
        <w:t>կհանդիսանա</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անբաժանելի</w:t>
      </w:r>
      <w:r w:rsidRPr="00C032F4">
        <w:rPr>
          <w:rFonts w:ascii="GHEA Grapalat" w:hAnsi="GHEA Grapalat" w:cs="Times Armenian"/>
          <w:sz w:val="20"/>
          <w:lang w:val="hy-AM"/>
        </w:rPr>
        <w:t xml:space="preserve"> </w:t>
      </w:r>
      <w:r w:rsidRPr="00C032F4">
        <w:rPr>
          <w:rFonts w:ascii="GHEA Grapalat" w:hAnsi="GHEA Grapalat" w:cs="Sylfaen"/>
          <w:sz w:val="20"/>
          <w:lang w:val="hy-AM"/>
        </w:rPr>
        <w:t>մասը</w:t>
      </w:r>
      <w:r w:rsidRPr="00C032F4">
        <w:rPr>
          <w:rFonts w:ascii="GHEA Grapalat" w:hAnsi="GHEA Grapalat"/>
          <w:sz w:val="20"/>
          <w:lang w:val="hy-AM"/>
        </w:rPr>
        <w:t>։</w:t>
      </w:r>
    </w:p>
    <w:p w14:paraId="0D0497E6" w14:textId="77777777" w:rsidR="007678FA" w:rsidRPr="00C032F4" w:rsidRDefault="007678FA" w:rsidP="007678FA">
      <w:pPr>
        <w:jc w:val="both"/>
        <w:rPr>
          <w:rFonts w:ascii="GHEA Grapalat" w:hAnsi="GHEA Grapalat"/>
          <w:sz w:val="20"/>
          <w:lang w:val="hy-AM"/>
        </w:rPr>
      </w:pPr>
      <w:r w:rsidRPr="00C032F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C032F4">
        <w:rPr>
          <w:rFonts w:ascii="GHEA Grapalat" w:hAnsi="GHEA Grapalat" w:cs="Sylfaen"/>
          <w:sz w:val="20"/>
          <w:lang w:val="hy-AM"/>
        </w:rPr>
        <w:t xml:space="preserve">ձեռք բերվող ծառայության միավորի գնի </w:t>
      </w:r>
      <w:r w:rsidRPr="00C032F4">
        <w:rPr>
          <w:rFonts w:ascii="GHEA Grapalat" w:hAnsi="GHEA Grapalat" w:cs="Times Armenian"/>
          <w:sz w:val="20"/>
          <w:lang w:val="hy-AM"/>
        </w:rPr>
        <w:t xml:space="preserve"> </w:t>
      </w:r>
      <w:r w:rsidRPr="00C032F4">
        <w:rPr>
          <w:rFonts w:ascii="GHEA Grapalat" w:hAnsi="GHEA Grapalat"/>
          <w:sz w:val="20"/>
          <w:lang w:val="hy-AM"/>
        </w:rPr>
        <w:t>կամ պայմանագրի գնի արհեստական փոփոխման։</w:t>
      </w:r>
    </w:p>
    <w:p w14:paraId="04440296" w14:textId="77777777" w:rsidR="007678FA" w:rsidRPr="00C032F4" w:rsidRDefault="007678FA" w:rsidP="007678FA">
      <w:pPr>
        <w:tabs>
          <w:tab w:val="left" w:pos="1276"/>
        </w:tabs>
        <w:ind w:firstLine="720"/>
        <w:jc w:val="both"/>
        <w:rPr>
          <w:rFonts w:ascii="GHEA Grapalat" w:hAnsi="GHEA Grapalat" w:cs="Times Armenian"/>
          <w:sz w:val="20"/>
          <w:lang w:val="hy-AM"/>
        </w:rPr>
      </w:pPr>
      <w:r w:rsidRPr="00C032F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C032F4" w:rsidRDefault="007678FA" w:rsidP="007678FA">
      <w:pPr>
        <w:tabs>
          <w:tab w:val="left" w:pos="1276"/>
        </w:tabs>
        <w:ind w:firstLine="720"/>
        <w:jc w:val="both"/>
        <w:rPr>
          <w:rFonts w:ascii="GHEA Grapalat" w:hAnsi="GHEA Grapalat"/>
          <w:sz w:val="20"/>
          <w:lang w:val="hy-AM"/>
        </w:rPr>
      </w:pPr>
      <w:r w:rsidRPr="00C032F4">
        <w:rPr>
          <w:rFonts w:ascii="GHEA Grapalat" w:hAnsi="GHEA Grapalat"/>
          <w:sz w:val="20"/>
          <w:lang w:val="pt-BR"/>
        </w:rPr>
        <w:t>7.6 Եթե պայմանագիրն  իրականացվ</w:t>
      </w:r>
      <w:r w:rsidRPr="00C032F4">
        <w:rPr>
          <w:rFonts w:ascii="GHEA Grapalat" w:hAnsi="GHEA Grapalat"/>
          <w:sz w:val="20"/>
          <w:lang w:val="hy-AM"/>
        </w:rPr>
        <w:t>ում է</w:t>
      </w:r>
      <w:r w:rsidRPr="00C032F4">
        <w:rPr>
          <w:rFonts w:ascii="GHEA Grapalat" w:hAnsi="GHEA Grapalat"/>
          <w:sz w:val="20"/>
          <w:lang w:val="pt-BR"/>
        </w:rPr>
        <w:t xml:space="preserve"> գործակալության պայմանագիր կնքելու միջոցով</w:t>
      </w:r>
    </w:p>
    <w:p w14:paraId="3F022A2F" w14:textId="77777777" w:rsidR="007678FA" w:rsidRPr="00C032F4" w:rsidRDefault="007678FA" w:rsidP="007678FA">
      <w:pPr>
        <w:tabs>
          <w:tab w:val="left" w:pos="1276"/>
        </w:tabs>
        <w:ind w:firstLine="720"/>
        <w:jc w:val="both"/>
        <w:rPr>
          <w:rFonts w:ascii="GHEA Grapalat" w:hAnsi="GHEA Grapalat"/>
          <w:sz w:val="20"/>
          <w:lang w:val="pt-BR"/>
        </w:rPr>
      </w:pPr>
      <w:r w:rsidRPr="00C032F4">
        <w:rPr>
          <w:rFonts w:ascii="GHEA Grapalat" w:hAnsi="GHEA Grapalat"/>
          <w:sz w:val="20"/>
          <w:lang w:val="hy-AM"/>
        </w:rPr>
        <w:t>1)</w:t>
      </w:r>
      <w:r w:rsidRPr="00C032F4">
        <w:rPr>
          <w:rFonts w:ascii="GHEA Grapalat" w:hAnsi="GHEA Grapalat"/>
          <w:sz w:val="20"/>
          <w:lang w:val="pt-BR"/>
        </w:rPr>
        <w:t xml:space="preserve"> </w:t>
      </w:r>
      <w:r w:rsidRPr="00C032F4">
        <w:rPr>
          <w:rFonts w:ascii="GHEA Grapalat" w:hAnsi="GHEA Grapalat"/>
          <w:sz w:val="20"/>
          <w:lang w:val="hy-AM"/>
        </w:rPr>
        <w:t>Կատարողը</w:t>
      </w:r>
      <w:r w:rsidRPr="00C032F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01358525" w14:textId="77777777" w:rsidR="00BC3464" w:rsidRPr="00C032F4" w:rsidRDefault="00BC3464" w:rsidP="00BC3464">
      <w:pPr>
        <w:tabs>
          <w:tab w:val="left" w:pos="1276"/>
        </w:tabs>
        <w:ind w:firstLine="720"/>
        <w:jc w:val="both"/>
        <w:rPr>
          <w:rFonts w:ascii="GHEA Grapalat" w:hAnsi="GHEA Grapalat"/>
          <w:sz w:val="20"/>
          <w:lang w:val="pt-BR"/>
        </w:rPr>
      </w:pPr>
      <w:r w:rsidRPr="00C032F4">
        <w:rPr>
          <w:rFonts w:ascii="GHEA Grapalat" w:hAnsi="GHEA Grapalat"/>
          <w:sz w:val="20"/>
          <w:lang w:val="pt-BR"/>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8" w:name="_Hlk201942532"/>
      <w:del w:id="19" w:author="Narek Muradyan" w:date="2025-08-13T09:55:00Z" w16du:dateUtc="2025-08-13T05:55:00Z">
        <w:r w:rsidRPr="00C032F4">
          <w:footnoteReference w:id="8"/>
        </w:r>
      </w:del>
      <w:ins w:id="21" w:author="Narek Muradyan" w:date="2025-08-13T09:55:00Z" w16du:dateUtc="2025-08-13T05:55:00Z">
        <w:r w:rsidRPr="00C032F4">
          <w:rPr>
            <w:rFonts w:ascii="GHEA Grapalat" w:hAnsi="GHEA Grapalat"/>
            <w:sz w:val="20"/>
            <w:lang w:val="pt-BR"/>
          </w:rPr>
          <w:t xml:space="preserve"> </w:t>
        </w:r>
        <w:r w:rsidRPr="00C032F4">
          <w:rPr>
            <w:rFonts w:ascii="GHEA Grapalat" w:hAnsi="GHEA Grapalat"/>
            <w:sz w:val="20"/>
            <w:lang w:val="pt-BR"/>
          </w:rPr>
          <w:lastRenderedPageBreak/>
          <w:t>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bookmarkEnd w:id="18"/>
        <w:r w:rsidRPr="00C032F4">
          <w:rPr>
            <w:rFonts w:ascii="GHEA Grapalat" w:hAnsi="GHEA Grapalat"/>
            <w:sz w:val="20"/>
            <w:lang w:val="pt-BR"/>
          </w:rPr>
          <w:t>:</w:t>
        </w:r>
        <w:r w:rsidRPr="00C032F4">
          <w:footnoteReference w:id="9"/>
        </w:r>
      </w:ins>
    </w:p>
    <w:p w14:paraId="4E63C041" w14:textId="685043E6" w:rsidR="007678FA" w:rsidRPr="00C032F4" w:rsidRDefault="007678FA" w:rsidP="007678FA">
      <w:pPr>
        <w:tabs>
          <w:tab w:val="left" w:pos="1276"/>
        </w:tabs>
        <w:ind w:firstLine="720"/>
        <w:jc w:val="both"/>
        <w:rPr>
          <w:rFonts w:ascii="GHEA Grapalat" w:hAnsi="GHEA Grapalat"/>
          <w:sz w:val="20"/>
          <w:lang w:val="pt-BR"/>
        </w:rPr>
      </w:pPr>
      <w:r w:rsidRPr="00C032F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C032F4">
        <w:rPr>
          <w:rStyle w:val="FootnoteReference"/>
          <w:rFonts w:ascii="GHEA Grapalat" w:hAnsi="GHEA Grapalat"/>
          <w:sz w:val="20"/>
          <w:lang w:val="pt-BR"/>
        </w:rPr>
        <w:footnoteReference w:id="10"/>
      </w:r>
    </w:p>
    <w:p w14:paraId="63D364B6" w14:textId="6FC613FD" w:rsidR="007678FA" w:rsidRPr="00C032F4" w:rsidRDefault="007678FA" w:rsidP="007678FA">
      <w:pPr>
        <w:tabs>
          <w:tab w:val="left" w:pos="1276"/>
        </w:tabs>
        <w:ind w:firstLine="720"/>
        <w:jc w:val="both"/>
        <w:rPr>
          <w:rFonts w:ascii="GHEA Grapalat" w:hAnsi="GHEA Grapalat"/>
          <w:sz w:val="20"/>
          <w:lang w:val="pt-BR"/>
        </w:rPr>
      </w:pPr>
      <w:r w:rsidRPr="00C032F4">
        <w:rPr>
          <w:rFonts w:ascii="GHEA Grapalat" w:hAnsi="GHEA Grapalat" w:cs="Times Armenian"/>
          <w:sz w:val="20"/>
          <w:lang w:val="pt-BR"/>
        </w:rPr>
        <w:t>7.8 Ծառայության</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մատուց</w:t>
      </w:r>
      <w:proofErr w:type="spellEnd"/>
      <w:r w:rsidRPr="00C032F4">
        <w:rPr>
          <w:rFonts w:ascii="GHEA Grapalat" w:hAnsi="GHEA Grapalat" w:cs="Sylfaen"/>
          <w:sz w:val="20"/>
          <w:lang w:val="hy-AM"/>
        </w:rPr>
        <w:t>ման</w:t>
      </w:r>
      <w:r w:rsidRPr="00C032F4">
        <w:rPr>
          <w:rFonts w:ascii="GHEA Grapalat" w:hAnsi="GHEA Grapalat" w:cs="Times Armenian"/>
          <w:sz w:val="20"/>
          <w:lang w:val="hy-AM"/>
        </w:rPr>
        <w:t xml:space="preserve"> </w:t>
      </w:r>
      <w:r w:rsidRPr="00C032F4">
        <w:rPr>
          <w:rFonts w:ascii="GHEA Grapalat" w:hAnsi="GHEA Grapalat" w:cs="Sylfaen"/>
          <w:sz w:val="20"/>
          <w:lang w:val="hy-AM"/>
        </w:rPr>
        <w:t>ժամկետը</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երկարաձգվել</w:t>
      </w:r>
      <w:r w:rsidRPr="00C032F4">
        <w:rPr>
          <w:rFonts w:ascii="GHEA Grapalat" w:hAnsi="GHEA Grapalat" w:cs="Times Armenian"/>
          <w:sz w:val="20"/>
          <w:lang w:val="hy-AM"/>
        </w:rPr>
        <w:t xml:space="preserve"> </w:t>
      </w:r>
      <w:r w:rsidRPr="00C032F4">
        <w:rPr>
          <w:rFonts w:ascii="GHEA Grapalat" w:hAnsi="GHEA Grapalat" w:cs="Sylfaen"/>
          <w:sz w:val="20"/>
          <w:lang w:val="hy-AM"/>
        </w:rPr>
        <w:t>մինչև</w:t>
      </w:r>
      <w:r w:rsidRPr="00C032F4">
        <w:rPr>
          <w:rFonts w:ascii="GHEA Grapalat" w:hAnsi="GHEA Grapalat" w:cs="Times Armenian"/>
          <w:sz w:val="20"/>
          <w:lang w:val="hy-AM"/>
        </w:rPr>
        <w:t xml:space="preserve"> պայմանագրով </w:t>
      </w:r>
      <w:r w:rsidRPr="00C032F4">
        <w:rPr>
          <w:rFonts w:ascii="GHEA Grapalat" w:hAnsi="GHEA Grapalat" w:cs="Sylfaen"/>
          <w:sz w:val="20"/>
          <w:lang w:val="hy-AM"/>
        </w:rPr>
        <w:t>այդ</w:t>
      </w:r>
      <w:r w:rsidRPr="00C032F4">
        <w:rPr>
          <w:rFonts w:ascii="GHEA Grapalat" w:hAnsi="GHEA Grapalat" w:cs="Times Armenian"/>
          <w:sz w:val="20"/>
          <w:lang w:val="hy-AM"/>
        </w:rPr>
        <w:t xml:space="preserve"> </w:t>
      </w:r>
      <w:r w:rsidRPr="00C032F4">
        <w:rPr>
          <w:rFonts w:ascii="GHEA Grapalat" w:hAnsi="GHEA Grapalat" w:cs="Sylfaen"/>
          <w:sz w:val="20"/>
          <w:lang w:val="hy-AM"/>
        </w:rPr>
        <w:t>ժամկետը</w:t>
      </w:r>
      <w:r w:rsidRPr="00C032F4">
        <w:rPr>
          <w:rFonts w:ascii="GHEA Grapalat" w:hAnsi="GHEA Grapalat" w:cs="Times Armenian"/>
          <w:sz w:val="20"/>
          <w:lang w:val="hy-AM"/>
        </w:rPr>
        <w:t xml:space="preserve"> </w:t>
      </w:r>
      <w:r w:rsidRPr="00C032F4">
        <w:rPr>
          <w:rFonts w:ascii="GHEA Grapalat" w:hAnsi="GHEA Grapalat" w:cs="Sylfaen"/>
          <w:sz w:val="20"/>
          <w:lang w:val="hy-AM"/>
        </w:rPr>
        <w:t>լրանալը</w:t>
      </w:r>
      <w:r w:rsidRPr="00C032F4">
        <w:rPr>
          <w:rFonts w:ascii="GHEA Grapalat" w:hAnsi="GHEA Grapalat" w:cs="Sylfaen"/>
          <w:sz w:val="20"/>
          <w:lang w:val="pt-BR"/>
        </w:rPr>
        <w:t>`</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Կատարող</w:t>
      </w:r>
      <w:r w:rsidRPr="00C032F4">
        <w:rPr>
          <w:rFonts w:ascii="GHEA Grapalat" w:hAnsi="GHEA Grapalat" w:cs="Sylfaen"/>
          <w:sz w:val="20"/>
        </w:rPr>
        <w:t>ի</w:t>
      </w:r>
      <w:proofErr w:type="spellEnd"/>
      <w:r w:rsidRPr="00C032F4">
        <w:rPr>
          <w:rFonts w:ascii="GHEA Grapalat" w:hAnsi="GHEA Grapalat" w:cs="Times Armenian"/>
          <w:sz w:val="20"/>
          <w:lang w:val="hy-AM"/>
        </w:rPr>
        <w:t xml:space="preserve"> </w:t>
      </w:r>
      <w:r w:rsidR="00670CEB" w:rsidRPr="00C032F4">
        <w:rPr>
          <w:rFonts w:ascii="GHEA Grapalat" w:hAnsi="GHEA Grapalat" w:cs="Times Armenian"/>
          <w:sz w:val="20"/>
          <w:lang w:val="hy-AM"/>
        </w:rPr>
        <w:t>գրավոր առաջարկի</w:t>
      </w:r>
      <w:r w:rsidR="00ED004F" w:rsidRPr="00C032F4">
        <w:rPr>
          <w:rFonts w:ascii="GHEA Grapalat" w:hAnsi="GHEA Grapalat" w:cs="Times Armenian"/>
          <w:sz w:val="20"/>
          <w:lang w:val="hy-AM"/>
        </w:rPr>
        <w:t xml:space="preserve"> </w:t>
      </w:r>
      <w:r w:rsidRPr="00C032F4">
        <w:rPr>
          <w:rFonts w:ascii="GHEA Grapalat" w:hAnsi="GHEA Grapalat" w:cs="Sylfaen"/>
          <w:sz w:val="20"/>
          <w:lang w:val="hy-AM"/>
        </w:rPr>
        <w:t>առկայության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դեպքում</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պայմանով</w:t>
      </w:r>
      <w:r w:rsidRPr="00C032F4">
        <w:rPr>
          <w:rFonts w:ascii="GHEA Grapalat" w:hAnsi="GHEA Grapalat" w:cs="Times Armenian"/>
          <w:sz w:val="20"/>
          <w:lang w:val="hy-AM"/>
        </w:rPr>
        <w:t xml:space="preserve">, </w:t>
      </w:r>
      <w:r w:rsidRPr="00C032F4">
        <w:rPr>
          <w:rFonts w:ascii="GHEA Grapalat" w:hAnsi="GHEA Grapalat" w:cs="Sylfaen"/>
          <w:sz w:val="20"/>
          <w:lang w:val="hy-AM"/>
        </w:rPr>
        <w:t>որ</w:t>
      </w:r>
      <w:r w:rsidRPr="00C032F4">
        <w:rPr>
          <w:rFonts w:ascii="GHEA Grapalat" w:hAnsi="GHEA Grapalat" w:cs="Sylfaen"/>
          <w:sz w:val="20"/>
          <w:lang w:val="pt-BR"/>
        </w:rPr>
        <w:t xml:space="preserve"> </w:t>
      </w:r>
      <w:r w:rsidRPr="00C032F4">
        <w:rPr>
          <w:rFonts w:ascii="GHEA Grapalat" w:hAnsi="GHEA Grapalat"/>
          <w:sz w:val="20"/>
          <w:lang w:val="hy-AM"/>
        </w:rPr>
        <w:t>Պատվիրատուի</w:t>
      </w:r>
      <w:r w:rsidRPr="00C032F4">
        <w:rPr>
          <w:rFonts w:ascii="GHEA Grapalat" w:hAnsi="GHEA Grapalat" w:cs="Times Armenian"/>
          <w:sz w:val="20"/>
          <w:lang w:val="hy-AM"/>
        </w:rPr>
        <w:t xml:space="preserve"> </w:t>
      </w:r>
      <w:r w:rsidR="00670CEB" w:rsidRPr="00C032F4">
        <w:rPr>
          <w:rFonts w:ascii="GHEA Grapalat" w:hAnsi="GHEA Grapalat" w:cs="Sylfaen"/>
          <w:sz w:val="20"/>
          <w:lang w:val="hy-AM"/>
        </w:rPr>
        <w:t>համար</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ծառայության</w:t>
      </w:r>
      <w:proofErr w:type="spellEnd"/>
      <w:r w:rsidRPr="00C032F4">
        <w:rPr>
          <w:rFonts w:ascii="GHEA Grapalat" w:hAnsi="GHEA Grapalat" w:cs="Times Armenian"/>
          <w:sz w:val="20"/>
          <w:lang w:val="hy-AM"/>
        </w:rPr>
        <w:t xml:space="preserve"> </w:t>
      </w:r>
      <w:r w:rsidR="00670CEB" w:rsidRPr="00C032F4">
        <w:rPr>
          <w:rFonts w:ascii="GHEA Grapalat" w:hAnsi="GHEA Grapalat" w:cs="Sylfaen"/>
          <w:sz w:val="20"/>
          <w:lang w:val="hy-AM"/>
        </w:rPr>
        <w:t>մատուցման</w:t>
      </w:r>
      <w:r w:rsidR="00670CEB" w:rsidRPr="00C032F4">
        <w:rPr>
          <w:rFonts w:ascii="GHEA Grapalat" w:hAnsi="GHEA Grapalat" w:cs="Times Armenian"/>
          <w:sz w:val="20"/>
          <w:lang w:val="hy-AM"/>
        </w:rPr>
        <w:t xml:space="preserve"> </w:t>
      </w:r>
      <w:r w:rsidRPr="00C032F4">
        <w:rPr>
          <w:rFonts w:ascii="GHEA Grapalat" w:hAnsi="GHEA Grapalat" w:cs="Sylfaen"/>
          <w:sz w:val="20"/>
          <w:lang w:val="hy-AM"/>
        </w:rPr>
        <w:t>պահանջը</w:t>
      </w:r>
      <w:r w:rsidR="00670CEB" w:rsidRPr="00C032F4">
        <w:rPr>
          <w:rFonts w:ascii="GHEA Grapalat" w:hAnsi="GHEA Grapalat" w:cs="Sylfaen"/>
          <w:sz w:val="20"/>
          <w:lang w:val="hy-AM"/>
        </w:rPr>
        <w:t xml:space="preserve"> չի վերացել</w:t>
      </w:r>
      <w:r w:rsidRPr="00C032F4">
        <w:rPr>
          <w:rFonts w:ascii="GHEA Grapalat" w:hAnsi="GHEA Grapalat" w:cs="Sylfaen"/>
          <w:sz w:val="20"/>
          <w:lang w:val="pt-BR"/>
        </w:rPr>
        <w:t xml:space="preserve">, </w:t>
      </w:r>
      <w:proofErr w:type="spellStart"/>
      <w:r w:rsidRPr="00C032F4">
        <w:rPr>
          <w:rFonts w:ascii="GHEA Grapalat" w:hAnsi="GHEA Grapalat" w:cs="Sylfaen"/>
          <w:sz w:val="20"/>
        </w:rPr>
        <w:t>իսկ</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Կատարողի</w:t>
      </w:r>
      <w:proofErr w:type="spellEnd"/>
      <w:r w:rsidRPr="00C032F4">
        <w:rPr>
          <w:rFonts w:ascii="GHEA Grapalat" w:hAnsi="GHEA Grapalat" w:cs="Sylfaen"/>
          <w:sz w:val="20"/>
          <w:lang w:val="pt-BR"/>
        </w:rPr>
        <w:t xml:space="preserve"> </w:t>
      </w:r>
      <w:r w:rsidR="00670CEB" w:rsidRPr="00C032F4">
        <w:rPr>
          <w:rFonts w:ascii="GHEA Grapalat" w:hAnsi="GHEA Grapalat" w:cs="Sylfaen"/>
          <w:sz w:val="20"/>
          <w:lang w:val="hy-AM"/>
        </w:rPr>
        <w:t>գրավոր առաջարկը</w:t>
      </w:r>
      <w:r w:rsidR="00ED004F" w:rsidRPr="00C032F4">
        <w:rPr>
          <w:rFonts w:ascii="GHEA Grapalat" w:hAnsi="GHEA Grapalat" w:cs="Sylfaen"/>
          <w:sz w:val="20"/>
          <w:lang w:val="hy-AM"/>
        </w:rPr>
        <w:t xml:space="preserve"> </w:t>
      </w:r>
      <w:proofErr w:type="spellStart"/>
      <w:r w:rsidRPr="00C032F4">
        <w:rPr>
          <w:rFonts w:ascii="GHEA Grapalat" w:hAnsi="GHEA Grapalat" w:cs="Sylfaen"/>
          <w:sz w:val="20"/>
        </w:rPr>
        <w:t>ներկայացվել</w:t>
      </w:r>
      <w:proofErr w:type="spellEnd"/>
      <w:r w:rsidRPr="00C032F4">
        <w:rPr>
          <w:rFonts w:ascii="GHEA Grapalat" w:hAnsi="GHEA Grapalat" w:cs="Sylfaen"/>
          <w:sz w:val="20"/>
          <w:lang w:val="pt-BR"/>
        </w:rPr>
        <w:t xml:space="preserve"> </w:t>
      </w:r>
      <w:r w:rsidRPr="00C032F4">
        <w:rPr>
          <w:rFonts w:ascii="GHEA Grapalat" w:hAnsi="GHEA Grapalat" w:cs="Sylfaen"/>
          <w:sz w:val="20"/>
        </w:rPr>
        <w:t>է</w:t>
      </w:r>
      <w:r w:rsidRPr="00C032F4">
        <w:rPr>
          <w:rFonts w:ascii="GHEA Grapalat" w:hAnsi="GHEA Grapalat" w:cs="Sylfaen"/>
          <w:sz w:val="20"/>
          <w:lang w:val="pt-BR"/>
        </w:rPr>
        <w:t xml:space="preserve"> </w:t>
      </w:r>
      <w:proofErr w:type="spellStart"/>
      <w:r w:rsidRPr="00C032F4">
        <w:rPr>
          <w:rFonts w:ascii="GHEA Grapalat" w:hAnsi="GHEA Grapalat" w:cs="Sylfaen"/>
          <w:sz w:val="20"/>
        </w:rPr>
        <w:t>ոչ</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ուշ</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քան</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պայմանագրով</w:t>
      </w:r>
      <w:proofErr w:type="spellEnd"/>
      <w:r w:rsidRPr="00C032F4">
        <w:rPr>
          <w:rFonts w:ascii="GHEA Grapalat" w:hAnsi="GHEA Grapalat" w:cs="Sylfaen"/>
          <w:sz w:val="20"/>
          <w:lang w:val="pt-BR"/>
        </w:rPr>
        <w:t xml:space="preserve"> </w:t>
      </w:r>
      <w:r w:rsidRPr="00C032F4">
        <w:rPr>
          <w:rFonts w:ascii="GHEA Grapalat" w:hAnsi="GHEA Grapalat" w:cs="Sylfaen"/>
          <w:sz w:val="20"/>
        </w:rPr>
        <w:t>ի</w:t>
      </w:r>
      <w:r w:rsidRPr="00C032F4">
        <w:rPr>
          <w:rFonts w:ascii="GHEA Grapalat" w:hAnsi="GHEA Grapalat" w:cs="Sylfaen"/>
          <w:sz w:val="20"/>
          <w:lang w:val="pt-BR"/>
        </w:rPr>
        <w:t xml:space="preserve"> </w:t>
      </w:r>
      <w:proofErr w:type="spellStart"/>
      <w:r w:rsidRPr="00C032F4">
        <w:rPr>
          <w:rFonts w:ascii="GHEA Grapalat" w:hAnsi="GHEA Grapalat" w:cs="Sylfaen"/>
          <w:sz w:val="20"/>
        </w:rPr>
        <w:t>սկզբանե</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ծառայությունների</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մատուցման</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համար</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սահմանված</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ժամկետը</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լրանալուց</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առնվազն</w:t>
      </w:r>
      <w:proofErr w:type="spellEnd"/>
      <w:r w:rsidRPr="00C032F4">
        <w:rPr>
          <w:rFonts w:ascii="GHEA Grapalat" w:hAnsi="GHEA Grapalat" w:cs="Sylfaen"/>
          <w:sz w:val="20"/>
          <w:lang w:val="pt-BR"/>
        </w:rPr>
        <w:t xml:space="preserve"> </w:t>
      </w:r>
      <w:r w:rsidR="00E41E93" w:rsidRPr="00C032F4">
        <w:rPr>
          <w:rFonts w:ascii="GHEA Grapalat" w:hAnsi="GHEA Grapalat" w:cs="Sylfaen"/>
          <w:sz w:val="20"/>
          <w:lang w:val="pt-BR"/>
        </w:rPr>
        <w:t>7</w:t>
      </w:r>
      <w:r w:rsidR="00670CEB" w:rsidRPr="00C032F4">
        <w:rPr>
          <w:rFonts w:ascii="GHEA Grapalat" w:hAnsi="GHEA Grapalat" w:cs="Sylfaen"/>
          <w:sz w:val="20"/>
          <w:lang w:val="hy-AM"/>
        </w:rPr>
        <w:t xml:space="preserve"> </w:t>
      </w:r>
      <w:proofErr w:type="spellStart"/>
      <w:r w:rsidRPr="00C032F4">
        <w:rPr>
          <w:rFonts w:ascii="GHEA Grapalat" w:hAnsi="GHEA Grapalat" w:cs="Sylfaen"/>
          <w:sz w:val="20"/>
        </w:rPr>
        <w:t>օրացուցային</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օր</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առաջ</w:t>
      </w:r>
      <w:proofErr w:type="spellEnd"/>
      <w:r w:rsidRPr="00C032F4">
        <w:rPr>
          <w:rFonts w:ascii="GHEA Grapalat" w:hAnsi="GHEA Grapalat" w:cs="Sylfaen"/>
          <w:sz w:val="20"/>
          <w:lang w:val="pt-BR"/>
        </w:rPr>
        <w:t>: Ընդ որում սույն կետով սահմանված դեպքում ծ</w:t>
      </w:r>
      <w:r w:rsidRPr="00C032F4">
        <w:rPr>
          <w:rFonts w:ascii="GHEA Grapalat" w:hAnsi="GHEA Grapalat" w:cs="Times Armenian"/>
          <w:sz w:val="20"/>
          <w:lang w:val="pt-BR"/>
        </w:rPr>
        <w:t>առայության</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մատուց</w:t>
      </w:r>
      <w:proofErr w:type="spellEnd"/>
      <w:r w:rsidRPr="00C032F4">
        <w:rPr>
          <w:rFonts w:ascii="GHEA Grapalat" w:hAnsi="GHEA Grapalat" w:cs="Sylfaen"/>
          <w:sz w:val="20"/>
          <w:lang w:val="hy-AM"/>
        </w:rPr>
        <w:t>ման</w:t>
      </w:r>
      <w:r w:rsidRPr="00C032F4">
        <w:rPr>
          <w:rFonts w:ascii="GHEA Grapalat" w:hAnsi="GHEA Grapalat" w:cs="Times Armenian"/>
          <w:sz w:val="20"/>
          <w:lang w:val="hy-AM"/>
        </w:rPr>
        <w:t xml:space="preserve"> </w:t>
      </w:r>
      <w:r w:rsidRPr="00C032F4">
        <w:rPr>
          <w:rFonts w:ascii="GHEA Grapalat" w:hAnsi="GHEA Grapalat" w:cs="Sylfaen"/>
          <w:sz w:val="20"/>
          <w:lang w:val="hy-AM"/>
        </w:rPr>
        <w:t>ժամկետը</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երկարաձգվել</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մեկ</w:t>
      </w:r>
      <w:proofErr w:type="spellEnd"/>
      <w:r w:rsidRPr="00C032F4">
        <w:rPr>
          <w:rFonts w:ascii="GHEA Grapalat" w:hAnsi="GHEA Grapalat" w:cs="Times Armenian"/>
          <w:sz w:val="20"/>
          <w:lang w:val="pt-BR"/>
        </w:rPr>
        <w:t xml:space="preserve"> </w:t>
      </w:r>
      <w:proofErr w:type="spellStart"/>
      <w:r w:rsidRPr="00C032F4">
        <w:rPr>
          <w:rFonts w:ascii="GHEA Grapalat" w:hAnsi="GHEA Grapalat" w:cs="Times Armenian"/>
          <w:sz w:val="20"/>
        </w:rPr>
        <w:t>անգամ</w:t>
      </w:r>
      <w:proofErr w:type="spellEnd"/>
      <w:r w:rsidRPr="00C032F4">
        <w:rPr>
          <w:rFonts w:ascii="GHEA Grapalat" w:hAnsi="GHEA Grapalat" w:cs="Times Armenian"/>
          <w:sz w:val="20"/>
          <w:lang w:val="pt-BR"/>
        </w:rPr>
        <w:t xml:space="preserve"> </w:t>
      </w:r>
      <w:r w:rsidRPr="00C032F4">
        <w:rPr>
          <w:rFonts w:ascii="GHEA Grapalat" w:hAnsi="GHEA Grapalat" w:cs="Sylfaen"/>
          <w:sz w:val="20"/>
          <w:lang w:val="hy-AM"/>
        </w:rPr>
        <w:t>մինչև</w:t>
      </w:r>
      <w:r w:rsidRPr="00C032F4">
        <w:rPr>
          <w:rFonts w:ascii="GHEA Grapalat" w:hAnsi="GHEA Grapalat" w:cs="Sylfaen"/>
          <w:sz w:val="20"/>
          <w:lang w:val="pt-BR"/>
        </w:rPr>
        <w:t xml:space="preserve"> 30 </w:t>
      </w:r>
      <w:proofErr w:type="spellStart"/>
      <w:r w:rsidRPr="00C032F4">
        <w:rPr>
          <w:rFonts w:ascii="GHEA Grapalat" w:hAnsi="GHEA Grapalat" w:cs="Sylfaen"/>
          <w:sz w:val="20"/>
        </w:rPr>
        <w:t>օրացուցային</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օրով</w:t>
      </w:r>
      <w:proofErr w:type="spellEnd"/>
      <w:r w:rsidRPr="00C032F4">
        <w:rPr>
          <w:rFonts w:ascii="GHEA Grapalat" w:hAnsi="GHEA Grapalat" w:cs="Sylfaen"/>
          <w:sz w:val="20"/>
          <w:lang w:val="pt-BR"/>
        </w:rPr>
        <w:t>, բայց ոչ ավել</w:t>
      </w:r>
      <w:r w:rsidR="00670CEB" w:rsidRPr="00C032F4">
        <w:rPr>
          <w:rFonts w:ascii="GHEA Grapalat" w:hAnsi="GHEA Grapalat" w:cs="Sylfaen"/>
          <w:sz w:val="20"/>
          <w:lang w:val="hy-AM"/>
        </w:rPr>
        <w:t>ի</w:t>
      </w:r>
      <w:r w:rsidRPr="00C032F4">
        <w:rPr>
          <w:rFonts w:ascii="GHEA Grapalat" w:hAnsi="GHEA Grapalat" w:cs="Sylfaen"/>
          <w:sz w:val="20"/>
          <w:lang w:val="pt-BR"/>
        </w:rPr>
        <w:t xml:space="preserve"> քան  պայմանագրով սահմանված ժամկետն է:</w:t>
      </w:r>
    </w:p>
    <w:p w14:paraId="3FCB97EC" w14:textId="77777777" w:rsidR="007678FA" w:rsidRPr="00C032F4" w:rsidRDefault="007678FA" w:rsidP="007678FA">
      <w:pPr>
        <w:tabs>
          <w:tab w:val="left" w:pos="720"/>
        </w:tabs>
        <w:jc w:val="both"/>
        <w:rPr>
          <w:rFonts w:ascii="GHEA Grapalat" w:hAnsi="GHEA Grapalat"/>
          <w:sz w:val="20"/>
          <w:lang w:val="hy-AM"/>
        </w:rPr>
      </w:pPr>
      <w:r w:rsidRPr="00C032F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C032F4" w:rsidRDefault="007678FA" w:rsidP="007678FA">
      <w:pPr>
        <w:tabs>
          <w:tab w:val="left" w:pos="720"/>
        </w:tabs>
        <w:jc w:val="both"/>
        <w:rPr>
          <w:rFonts w:ascii="GHEA Grapalat" w:hAnsi="GHEA Grapalat"/>
          <w:sz w:val="20"/>
          <w:lang w:val="hy-AM"/>
        </w:rPr>
      </w:pPr>
      <w:r w:rsidRPr="00C032F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C032F4">
        <w:rPr>
          <w:rFonts w:ascii="GHEA Grapalat" w:hAnsi="GHEA Grapalat"/>
          <w:sz w:val="20"/>
          <w:lang w:val="hy-AM"/>
        </w:rPr>
        <w:t>շրջանակներից</w:t>
      </w:r>
      <w:r w:rsidR="00ED004F" w:rsidRPr="00C032F4">
        <w:rPr>
          <w:rFonts w:ascii="GHEA Grapalat" w:hAnsi="GHEA Grapalat"/>
          <w:sz w:val="20"/>
          <w:lang w:val="hy-AM"/>
        </w:rPr>
        <w:t xml:space="preserve"> </w:t>
      </w:r>
      <w:r w:rsidRPr="00C032F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C032F4" w:rsidRDefault="007678FA" w:rsidP="007678FA">
      <w:pPr>
        <w:ind w:firstLine="567"/>
        <w:jc w:val="both"/>
        <w:rPr>
          <w:rFonts w:ascii="GHEA Grapalat" w:hAnsi="GHEA Grapalat"/>
          <w:sz w:val="20"/>
          <w:szCs w:val="20"/>
          <w:lang w:val="hy-AM" w:eastAsia="ru-RU"/>
        </w:rPr>
      </w:pPr>
      <w:r w:rsidRPr="00C032F4">
        <w:rPr>
          <w:rFonts w:ascii="GHEA Grapalat" w:hAnsi="GHEA Grapalat"/>
          <w:sz w:val="20"/>
          <w:lang w:val="hy-AM"/>
        </w:rPr>
        <w:tab/>
        <w:t>7.10 Պ</w:t>
      </w:r>
      <w:r w:rsidRPr="00C032F4">
        <w:rPr>
          <w:rFonts w:ascii="GHEA Grapalat" w:hAnsi="GHEA Grapalat"/>
          <w:spacing w:val="-4"/>
          <w:sz w:val="20"/>
          <w:szCs w:val="20"/>
          <w:lang w:val="hy-AM" w:eastAsia="ru-RU"/>
        </w:rPr>
        <w:t xml:space="preserve">այմանագիրը չի </w:t>
      </w:r>
      <w:r w:rsidRPr="00C032F4">
        <w:rPr>
          <w:rFonts w:ascii="GHEA Grapalat" w:hAnsi="GHEA Grapalat"/>
          <w:sz w:val="20"/>
          <w:szCs w:val="20"/>
          <w:lang w:val="hy-AM" w:eastAsia="ru-RU"/>
        </w:rPr>
        <w:t>կարող փոփոխվել կողմերի պարտա</w:t>
      </w:r>
      <w:r w:rsidRPr="00C032F4">
        <w:rPr>
          <w:rFonts w:ascii="GHEA Grapalat" w:hAnsi="GHEA Grapalat"/>
          <w:sz w:val="20"/>
          <w:szCs w:val="20"/>
          <w:lang w:val="hy-AM" w:eastAsia="ru-RU"/>
        </w:rPr>
        <w:softHyphen/>
        <w:t>վորու</w:t>
      </w:r>
      <w:r w:rsidRPr="00C032F4">
        <w:rPr>
          <w:rFonts w:ascii="GHEA Grapalat" w:hAnsi="GHEA Grapalat"/>
          <w:sz w:val="20"/>
          <w:szCs w:val="20"/>
          <w:lang w:val="hy-AM" w:eastAsia="ru-RU"/>
        </w:rPr>
        <w:softHyphen/>
        <w:t>թյունների մասնակի չկատարման հետևանքով</w:t>
      </w:r>
      <w:r w:rsidRPr="00C032F4" w:rsidDel="00591DE3">
        <w:rPr>
          <w:rFonts w:ascii="GHEA Grapalat" w:hAnsi="GHEA Grapalat"/>
          <w:sz w:val="20"/>
          <w:szCs w:val="20"/>
          <w:lang w:val="hy-AM" w:eastAsia="ru-RU"/>
        </w:rPr>
        <w:t xml:space="preserve"> </w:t>
      </w:r>
      <w:r w:rsidRPr="00C032F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Pr="00C032F4" w:rsidRDefault="007678FA" w:rsidP="007678FA">
      <w:pPr>
        <w:ind w:firstLine="567"/>
        <w:jc w:val="both"/>
        <w:rPr>
          <w:rFonts w:ascii="GHEA Grapalat" w:hAnsi="GHEA Grapalat"/>
          <w:sz w:val="20"/>
          <w:szCs w:val="20"/>
          <w:lang w:val="hy-AM" w:eastAsia="ru-RU"/>
        </w:rPr>
      </w:pPr>
      <w:r w:rsidRPr="00C032F4">
        <w:rPr>
          <w:rFonts w:ascii="GHEA Grapalat" w:hAnsi="GHEA Grapalat"/>
          <w:sz w:val="20"/>
          <w:szCs w:val="20"/>
          <w:lang w:val="hy-AM" w:eastAsia="ru-RU"/>
        </w:rPr>
        <w:t>7.11 Կատարողի կողմից ստանձնած պարտավորությունները չկատա</w:t>
      </w:r>
      <w:r w:rsidRPr="00C032F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C032F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C032F4" w:rsidRDefault="004E4A23" w:rsidP="004E4A23">
      <w:pPr>
        <w:ind w:firstLine="567"/>
        <w:jc w:val="both"/>
        <w:rPr>
          <w:rFonts w:asciiTheme="minorHAnsi" w:hAnsiTheme="minorHAnsi"/>
          <w:sz w:val="20"/>
          <w:szCs w:val="20"/>
          <w:lang w:val="hy-AM" w:eastAsia="ru-RU"/>
        </w:rPr>
      </w:pPr>
      <w:r w:rsidRPr="00C032F4">
        <w:rPr>
          <w:rFonts w:ascii="GHEA Grapalat" w:hAnsi="GHEA Grapalat"/>
          <w:sz w:val="20"/>
          <w:szCs w:val="20"/>
          <w:lang w:val="hy-AM" w:eastAsia="ru-RU"/>
        </w:rPr>
        <w:t xml:space="preserve">7.12 Կատարողն </w:t>
      </w:r>
      <w:r w:rsidRPr="00C032F4">
        <w:rPr>
          <w:rFonts w:ascii="Calibri" w:hAnsi="Calibri" w:cs="Calibri"/>
          <w:sz w:val="20"/>
          <w:szCs w:val="20"/>
          <w:lang w:val="hy-AM" w:eastAsia="ru-RU"/>
        </w:rPr>
        <w:t> </w:t>
      </w:r>
      <w:r w:rsidRPr="00C032F4">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sidRPr="00C032F4">
        <w:rPr>
          <w:rFonts w:ascii="Arial Unicode" w:hAnsi="Arial Unicode"/>
          <w:color w:val="000000"/>
          <w:sz w:val="21"/>
          <w:szCs w:val="21"/>
          <w:shd w:val="clear" w:color="auto" w:fill="FFFFFF"/>
          <w:lang w:val="hy-AM"/>
        </w:rPr>
        <w:t>:</w:t>
      </w:r>
    </w:p>
    <w:p w14:paraId="6FC96956" w14:textId="2058BA1B" w:rsidR="007678FA" w:rsidRPr="00C032F4" w:rsidRDefault="007678FA" w:rsidP="007678FA">
      <w:pPr>
        <w:ind w:firstLine="567"/>
        <w:jc w:val="both"/>
        <w:rPr>
          <w:rFonts w:ascii="GHEA Grapalat" w:hAnsi="GHEA Grapalat"/>
          <w:sz w:val="20"/>
          <w:lang w:val="hy-AM"/>
        </w:rPr>
      </w:pPr>
      <w:r w:rsidRPr="00C032F4">
        <w:rPr>
          <w:rFonts w:ascii="GHEA Grapalat" w:hAnsi="GHEA Grapalat"/>
          <w:sz w:val="20"/>
          <w:lang w:val="hy-AM"/>
        </w:rPr>
        <w:t>7.1</w:t>
      </w:r>
      <w:r w:rsidR="004E4A23" w:rsidRPr="00C032F4">
        <w:rPr>
          <w:rFonts w:ascii="GHEA Grapalat" w:hAnsi="GHEA Grapalat"/>
          <w:sz w:val="20"/>
          <w:lang w:val="hy-AM"/>
        </w:rPr>
        <w:t>3</w:t>
      </w:r>
      <w:r w:rsidRPr="00C032F4">
        <w:rPr>
          <w:rFonts w:ascii="GHEA Grapalat" w:hAnsi="GHEA Grapalat"/>
          <w:sz w:val="20"/>
          <w:lang w:val="hy-AM"/>
        </w:rPr>
        <w:t xml:space="preserve"> Սույն պայմանագրի կապակցությամբ ծագած</w:t>
      </w:r>
      <w:r w:rsidRPr="00C032F4">
        <w:rPr>
          <w:rFonts w:ascii="GHEA Grapalat" w:hAnsi="GHEA Grapalat" w:cs="Times Armenian"/>
          <w:sz w:val="20"/>
          <w:lang w:val="hy-AM"/>
        </w:rPr>
        <w:t xml:space="preserve"> </w:t>
      </w:r>
      <w:r w:rsidRPr="00C032F4">
        <w:rPr>
          <w:rFonts w:ascii="GHEA Grapalat" w:hAnsi="GHEA Grapalat" w:cs="Sylfaen"/>
          <w:sz w:val="20"/>
          <w:lang w:val="hy-AM"/>
        </w:rPr>
        <w:t>վեճերը</w:t>
      </w:r>
      <w:r w:rsidRPr="00C032F4">
        <w:rPr>
          <w:rFonts w:ascii="GHEA Grapalat" w:hAnsi="GHEA Grapalat" w:cs="Times Armenian"/>
          <w:sz w:val="20"/>
          <w:lang w:val="hy-AM"/>
        </w:rPr>
        <w:t xml:space="preserve"> </w:t>
      </w:r>
      <w:r w:rsidRPr="00C032F4">
        <w:rPr>
          <w:rFonts w:ascii="GHEA Grapalat" w:hAnsi="GHEA Grapalat" w:cs="Sylfaen"/>
          <w:sz w:val="20"/>
          <w:lang w:val="hy-AM"/>
        </w:rPr>
        <w:t>լուծվում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բանակցությունների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միջոցով։</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Համաձայնություն</w:t>
      </w:r>
      <w:r w:rsidRPr="00C032F4">
        <w:rPr>
          <w:rFonts w:ascii="GHEA Grapalat" w:hAnsi="GHEA Grapalat" w:cs="Times Armenian"/>
          <w:sz w:val="20"/>
          <w:lang w:val="hy-AM"/>
        </w:rPr>
        <w:t xml:space="preserve"> </w:t>
      </w:r>
      <w:r w:rsidRPr="00C032F4">
        <w:rPr>
          <w:rFonts w:ascii="GHEA Grapalat" w:hAnsi="GHEA Grapalat" w:cs="Sylfaen"/>
          <w:sz w:val="20"/>
          <w:lang w:val="hy-AM"/>
        </w:rPr>
        <w:t>ձեռք</w:t>
      </w:r>
      <w:r w:rsidRPr="00C032F4">
        <w:rPr>
          <w:rFonts w:ascii="GHEA Grapalat" w:hAnsi="GHEA Grapalat" w:cs="Times Armenian"/>
          <w:sz w:val="20"/>
          <w:lang w:val="hy-AM"/>
        </w:rPr>
        <w:t xml:space="preserve"> </w:t>
      </w:r>
      <w:r w:rsidRPr="00C032F4">
        <w:rPr>
          <w:rFonts w:ascii="GHEA Grapalat" w:hAnsi="GHEA Grapalat" w:cs="Sylfaen"/>
          <w:sz w:val="20"/>
          <w:lang w:val="hy-AM"/>
        </w:rPr>
        <w:t>չբերելու</w:t>
      </w:r>
      <w:r w:rsidRPr="00C032F4">
        <w:rPr>
          <w:rFonts w:ascii="GHEA Grapalat" w:hAnsi="GHEA Grapalat" w:cs="Times Armenian"/>
          <w:sz w:val="20"/>
          <w:lang w:val="hy-AM"/>
        </w:rPr>
        <w:t xml:space="preserve"> </w:t>
      </w:r>
      <w:r w:rsidRPr="00C032F4">
        <w:rPr>
          <w:rFonts w:ascii="GHEA Grapalat" w:hAnsi="GHEA Grapalat" w:cs="Sylfaen"/>
          <w:sz w:val="20"/>
          <w:lang w:val="hy-AM"/>
        </w:rPr>
        <w:t>դեպքում</w:t>
      </w:r>
      <w:r w:rsidRPr="00C032F4">
        <w:rPr>
          <w:rFonts w:ascii="GHEA Grapalat" w:hAnsi="GHEA Grapalat" w:cs="Times Armenian"/>
          <w:sz w:val="20"/>
          <w:lang w:val="hy-AM"/>
        </w:rPr>
        <w:t xml:space="preserve"> </w:t>
      </w:r>
      <w:r w:rsidRPr="00C032F4">
        <w:rPr>
          <w:rFonts w:ascii="GHEA Grapalat" w:hAnsi="GHEA Grapalat" w:cs="Sylfaen"/>
          <w:sz w:val="20"/>
          <w:lang w:val="hy-AM"/>
        </w:rPr>
        <w:t>վեճերը</w:t>
      </w:r>
      <w:r w:rsidRPr="00C032F4">
        <w:rPr>
          <w:rFonts w:ascii="GHEA Grapalat" w:hAnsi="GHEA Grapalat" w:cs="Times Armenian"/>
          <w:sz w:val="20"/>
          <w:lang w:val="hy-AM"/>
        </w:rPr>
        <w:t xml:space="preserve"> </w:t>
      </w:r>
      <w:r w:rsidRPr="00C032F4">
        <w:rPr>
          <w:rFonts w:ascii="GHEA Grapalat" w:hAnsi="GHEA Grapalat" w:cs="Sylfaen"/>
          <w:sz w:val="20"/>
          <w:lang w:val="hy-AM"/>
        </w:rPr>
        <w:t>լուծվում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00D13243" w:rsidRPr="00C032F4">
        <w:rPr>
          <w:rFonts w:ascii="GHEA Grapalat" w:hAnsi="GHEA Grapalat" w:cs="Times Armenian"/>
          <w:sz w:val="20"/>
          <w:lang w:val="hy-AM"/>
        </w:rPr>
        <w:t>դատական կարգով</w:t>
      </w:r>
      <w:r w:rsidRPr="00C032F4">
        <w:rPr>
          <w:rFonts w:ascii="GHEA Grapalat" w:hAnsi="GHEA Grapalat"/>
          <w:sz w:val="20"/>
          <w:lang w:val="hy-AM"/>
        </w:rPr>
        <w:t>։</w:t>
      </w:r>
    </w:p>
    <w:p w14:paraId="1CDAEA1A" w14:textId="1C5A6E79" w:rsidR="007678FA" w:rsidRPr="00C032F4" w:rsidRDefault="007678FA" w:rsidP="007678FA">
      <w:pPr>
        <w:ind w:firstLine="567"/>
        <w:jc w:val="both"/>
        <w:rPr>
          <w:rFonts w:ascii="GHEA Grapalat" w:hAnsi="GHEA Grapalat"/>
          <w:sz w:val="20"/>
          <w:lang w:val="hy-AM"/>
        </w:rPr>
      </w:pPr>
      <w:r w:rsidRPr="00C032F4">
        <w:rPr>
          <w:rFonts w:ascii="GHEA Grapalat" w:hAnsi="GHEA Grapalat"/>
          <w:sz w:val="20"/>
          <w:lang w:val="hy-AM"/>
        </w:rPr>
        <w:lastRenderedPageBreak/>
        <w:t>7.1</w:t>
      </w:r>
      <w:r w:rsidR="004E4A23" w:rsidRPr="00C032F4">
        <w:rPr>
          <w:rFonts w:ascii="GHEA Grapalat" w:hAnsi="GHEA Grapalat"/>
          <w:sz w:val="20"/>
          <w:lang w:val="hy-AM"/>
        </w:rPr>
        <w:t>4</w:t>
      </w:r>
      <w:r w:rsidRPr="00C032F4">
        <w:rPr>
          <w:rFonts w:ascii="GHEA Grapalat" w:hAnsi="GHEA Grapalat"/>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կազմված</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Times Armenian"/>
          <w:b/>
          <w:sz w:val="20"/>
          <w:lang w:val="hy-AM"/>
        </w:rPr>
        <w:t xml:space="preserve">____ </w:t>
      </w:r>
      <w:r w:rsidRPr="00C032F4">
        <w:rPr>
          <w:rFonts w:ascii="GHEA Grapalat" w:hAnsi="GHEA Grapalat" w:cs="Sylfaen"/>
          <w:sz w:val="20"/>
          <w:lang w:val="hy-AM"/>
        </w:rPr>
        <w:t>էջից</w:t>
      </w:r>
      <w:r w:rsidRPr="00C032F4">
        <w:rPr>
          <w:rFonts w:ascii="GHEA Grapalat" w:hAnsi="GHEA Grapalat" w:cs="Times Armenian"/>
          <w:sz w:val="20"/>
          <w:lang w:val="hy-AM"/>
        </w:rPr>
        <w:t xml:space="preserve">, </w:t>
      </w:r>
      <w:r w:rsidRPr="00C032F4">
        <w:rPr>
          <w:rFonts w:ascii="GHEA Grapalat" w:hAnsi="GHEA Grapalat" w:cs="Sylfaen"/>
          <w:sz w:val="20"/>
          <w:lang w:val="hy-AM"/>
        </w:rPr>
        <w:t>կնքվում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երկու</w:t>
      </w:r>
      <w:r w:rsidRPr="00C032F4">
        <w:rPr>
          <w:rFonts w:ascii="GHEA Grapalat" w:hAnsi="GHEA Grapalat" w:cs="Times Armenian"/>
          <w:sz w:val="20"/>
          <w:lang w:val="hy-AM"/>
        </w:rPr>
        <w:t xml:space="preserve"> </w:t>
      </w:r>
      <w:r w:rsidRPr="00C032F4">
        <w:rPr>
          <w:rFonts w:ascii="GHEA Grapalat" w:hAnsi="GHEA Grapalat" w:cs="Sylfaen"/>
          <w:sz w:val="20"/>
          <w:lang w:val="hy-AM"/>
        </w:rPr>
        <w:t>օրինակից</w:t>
      </w:r>
      <w:r w:rsidRPr="00C032F4">
        <w:rPr>
          <w:rFonts w:ascii="GHEA Grapalat" w:hAnsi="GHEA Grapalat" w:cs="Times Armenian"/>
          <w:sz w:val="20"/>
          <w:lang w:val="hy-AM"/>
        </w:rPr>
        <w:t xml:space="preserve">, </w:t>
      </w:r>
      <w:r w:rsidRPr="00C032F4">
        <w:rPr>
          <w:rFonts w:ascii="GHEA Grapalat" w:hAnsi="GHEA Grapalat" w:cs="Sylfaen"/>
          <w:sz w:val="20"/>
          <w:lang w:val="hy-AM"/>
        </w:rPr>
        <w:t>որոնք</w:t>
      </w:r>
      <w:r w:rsidRPr="00C032F4">
        <w:rPr>
          <w:rFonts w:ascii="GHEA Grapalat" w:hAnsi="GHEA Grapalat" w:cs="Times Armenian"/>
          <w:sz w:val="20"/>
          <w:lang w:val="hy-AM"/>
        </w:rPr>
        <w:t xml:space="preserve"> </w:t>
      </w:r>
      <w:r w:rsidRPr="00C032F4">
        <w:rPr>
          <w:rFonts w:ascii="GHEA Grapalat" w:hAnsi="GHEA Grapalat" w:cs="Sylfaen"/>
          <w:sz w:val="20"/>
          <w:lang w:val="hy-AM"/>
        </w:rPr>
        <w:t>ունեն</w:t>
      </w:r>
      <w:r w:rsidRPr="00C032F4">
        <w:rPr>
          <w:rFonts w:ascii="GHEA Grapalat" w:hAnsi="GHEA Grapalat" w:cs="Times Armenian"/>
          <w:sz w:val="20"/>
          <w:lang w:val="hy-AM"/>
        </w:rPr>
        <w:t xml:space="preserve"> </w:t>
      </w:r>
      <w:r w:rsidRPr="00C032F4">
        <w:rPr>
          <w:rFonts w:ascii="GHEA Grapalat" w:hAnsi="GHEA Grapalat" w:cs="Sylfaen"/>
          <w:sz w:val="20"/>
          <w:lang w:val="hy-AM"/>
        </w:rPr>
        <w:t>հավասարազոր</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իրավաբանական</w:t>
      </w:r>
      <w:r w:rsidRPr="00C032F4">
        <w:rPr>
          <w:rFonts w:ascii="GHEA Grapalat" w:hAnsi="GHEA Grapalat" w:cs="Times Armenian"/>
          <w:sz w:val="20"/>
          <w:lang w:val="hy-AM"/>
        </w:rPr>
        <w:t xml:space="preserve"> </w:t>
      </w:r>
      <w:r w:rsidRPr="00C032F4">
        <w:rPr>
          <w:rFonts w:ascii="GHEA Grapalat" w:hAnsi="GHEA Grapalat" w:cs="Sylfaen"/>
          <w:sz w:val="20"/>
          <w:lang w:val="hy-AM"/>
        </w:rPr>
        <w:t>ուժ</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N 1, N 2, N 3</w:t>
      </w:r>
      <w:r w:rsidR="004E4A23" w:rsidRPr="00C032F4">
        <w:rPr>
          <w:rFonts w:ascii="GHEA Grapalat" w:hAnsi="GHEA Grapalat" w:cs="Times Armenian"/>
          <w:sz w:val="20"/>
          <w:lang w:val="hy-AM"/>
        </w:rPr>
        <w:t>,</w:t>
      </w:r>
      <w:r w:rsidRPr="00C032F4">
        <w:rPr>
          <w:rFonts w:ascii="GHEA Grapalat" w:hAnsi="GHEA Grapalat" w:cs="Times Armenian"/>
          <w:sz w:val="20"/>
          <w:lang w:val="hy-AM"/>
        </w:rPr>
        <w:t xml:space="preserve"> N 3.1</w:t>
      </w:r>
      <w:r w:rsidR="004E4A23" w:rsidRPr="00C032F4">
        <w:rPr>
          <w:rFonts w:ascii="GHEA Grapalat" w:hAnsi="GHEA Grapalat" w:cs="Times Armenian"/>
          <w:sz w:val="20"/>
          <w:lang w:val="hy-AM"/>
        </w:rPr>
        <w:t xml:space="preserve"> և N 4</w:t>
      </w:r>
      <w:r w:rsidRPr="00C032F4">
        <w:rPr>
          <w:rFonts w:ascii="GHEA Grapalat" w:hAnsi="GHEA Grapalat" w:cs="Times Armenian"/>
          <w:sz w:val="20"/>
          <w:lang w:val="hy-AM"/>
        </w:rPr>
        <w:t xml:space="preserve"> </w:t>
      </w:r>
      <w:r w:rsidRPr="00C032F4">
        <w:rPr>
          <w:rFonts w:ascii="GHEA Grapalat" w:hAnsi="GHEA Grapalat" w:cs="Sylfaen"/>
          <w:sz w:val="20"/>
          <w:lang w:val="hy-AM"/>
        </w:rPr>
        <w:t>հավելվածները</w:t>
      </w:r>
      <w:r w:rsidRPr="00C032F4">
        <w:rPr>
          <w:rFonts w:ascii="GHEA Grapalat" w:hAnsi="GHEA Grapalat" w:cs="Times Armenian"/>
          <w:sz w:val="20"/>
          <w:lang w:val="hy-AM"/>
        </w:rPr>
        <w:t xml:space="preserve"> </w:t>
      </w:r>
      <w:r w:rsidRPr="00C032F4">
        <w:rPr>
          <w:rFonts w:ascii="GHEA Grapalat" w:hAnsi="GHEA Grapalat" w:cs="Sylfaen"/>
          <w:sz w:val="20"/>
          <w:lang w:val="hy-AM"/>
        </w:rPr>
        <w:t>հանդիսանում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անբաժանելի</w:t>
      </w:r>
      <w:r w:rsidRPr="00C032F4">
        <w:rPr>
          <w:rFonts w:ascii="GHEA Grapalat" w:hAnsi="GHEA Grapalat" w:cs="Times Armenian"/>
          <w:sz w:val="20"/>
          <w:lang w:val="hy-AM"/>
        </w:rPr>
        <w:t xml:space="preserve"> </w:t>
      </w:r>
      <w:r w:rsidRPr="00C032F4">
        <w:rPr>
          <w:rFonts w:ascii="GHEA Grapalat" w:hAnsi="GHEA Grapalat" w:cs="Sylfaen"/>
          <w:sz w:val="20"/>
          <w:lang w:val="hy-AM"/>
        </w:rPr>
        <w:t>մասը</w:t>
      </w:r>
      <w:r w:rsidRPr="00C032F4">
        <w:rPr>
          <w:rFonts w:ascii="GHEA Grapalat" w:hAnsi="GHEA Grapalat" w:cs="Times Armenian"/>
          <w:sz w:val="20"/>
          <w:lang w:val="hy-AM"/>
        </w:rPr>
        <w:t xml:space="preserve">, </w:t>
      </w:r>
      <w:r w:rsidRPr="00C032F4">
        <w:rPr>
          <w:rFonts w:ascii="GHEA Grapalat" w:hAnsi="GHEA Grapalat" w:cs="Sylfaen"/>
          <w:sz w:val="20"/>
          <w:lang w:val="hy-AM"/>
        </w:rPr>
        <w:t>յուրաքանչյուր</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կողմին</w:t>
      </w:r>
      <w:r w:rsidRPr="00C032F4">
        <w:rPr>
          <w:rFonts w:ascii="GHEA Grapalat" w:hAnsi="GHEA Grapalat" w:cs="Times Armenian"/>
          <w:sz w:val="20"/>
          <w:lang w:val="hy-AM"/>
        </w:rPr>
        <w:t xml:space="preserve"> </w:t>
      </w:r>
      <w:r w:rsidRPr="00C032F4">
        <w:rPr>
          <w:rFonts w:ascii="GHEA Grapalat" w:hAnsi="GHEA Grapalat" w:cs="Sylfaen"/>
          <w:sz w:val="20"/>
          <w:lang w:val="hy-AM"/>
        </w:rPr>
        <w:t>տրվում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է 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մեկ</w:t>
      </w:r>
      <w:r w:rsidRPr="00C032F4">
        <w:rPr>
          <w:rFonts w:ascii="GHEA Grapalat" w:hAnsi="GHEA Grapalat" w:cs="Times Armenian"/>
          <w:sz w:val="20"/>
          <w:lang w:val="hy-AM"/>
        </w:rPr>
        <w:t xml:space="preserve"> </w:t>
      </w:r>
      <w:r w:rsidRPr="00C032F4">
        <w:rPr>
          <w:rFonts w:ascii="GHEA Grapalat" w:hAnsi="GHEA Grapalat" w:cs="Sylfaen"/>
          <w:sz w:val="20"/>
          <w:lang w:val="hy-AM"/>
        </w:rPr>
        <w:t>օրինակ</w:t>
      </w:r>
      <w:r w:rsidRPr="00C032F4">
        <w:rPr>
          <w:rFonts w:ascii="GHEA Grapalat" w:hAnsi="GHEA Grapalat"/>
          <w:sz w:val="20"/>
          <w:lang w:val="hy-AM"/>
        </w:rPr>
        <w:t>։</w:t>
      </w:r>
    </w:p>
    <w:p w14:paraId="44B89268" w14:textId="23785FA1" w:rsidR="00E528AD" w:rsidRPr="00C032F4" w:rsidRDefault="007678FA" w:rsidP="00CD0CC7">
      <w:pPr>
        <w:ind w:firstLine="567"/>
        <w:jc w:val="both"/>
        <w:rPr>
          <w:rFonts w:ascii="GHEA Grapalat" w:hAnsi="GHEA Grapalat"/>
          <w:bCs/>
          <w:sz w:val="20"/>
          <w:lang w:val="hy-AM"/>
        </w:rPr>
      </w:pPr>
      <w:r w:rsidRPr="00C032F4">
        <w:rPr>
          <w:rFonts w:ascii="GHEA Grapalat" w:hAnsi="GHEA Grapalat"/>
          <w:sz w:val="20"/>
          <w:lang w:val="hy-AM"/>
        </w:rPr>
        <w:t>7.1</w:t>
      </w:r>
      <w:r w:rsidR="004E4A23" w:rsidRPr="00C032F4">
        <w:rPr>
          <w:rFonts w:ascii="GHEA Grapalat" w:hAnsi="GHEA Grapalat"/>
          <w:sz w:val="20"/>
          <w:lang w:val="hy-AM"/>
        </w:rPr>
        <w:t>5</w:t>
      </w:r>
      <w:r w:rsidRPr="00C032F4">
        <w:rPr>
          <w:rFonts w:ascii="GHEA Grapalat" w:hAnsi="GHEA Grapalat"/>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նկատմամբ</w:t>
      </w:r>
      <w:r w:rsidRPr="00C032F4">
        <w:rPr>
          <w:rFonts w:ascii="GHEA Grapalat" w:hAnsi="GHEA Grapalat" w:cs="Times Armenian"/>
          <w:sz w:val="20"/>
          <w:lang w:val="hy-AM"/>
        </w:rPr>
        <w:t xml:space="preserve"> </w:t>
      </w:r>
      <w:r w:rsidRPr="00C032F4">
        <w:rPr>
          <w:rFonts w:ascii="GHEA Grapalat" w:hAnsi="GHEA Grapalat" w:cs="Sylfaen"/>
          <w:sz w:val="20"/>
          <w:lang w:val="hy-AM"/>
        </w:rPr>
        <w:t>կիրառվում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Հայաստանի Հանրապետության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իրավունքը</w:t>
      </w:r>
      <w:r w:rsidRPr="00C032F4">
        <w:rPr>
          <w:rFonts w:ascii="GHEA Grapalat" w:hAnsi="GHEA Grapalat"/>
          <w:sz w:val="20"/>
          <w:lang w:val="hy-AM"/>
        </w:rPr>
        <w:t>։</w:t>
      </w:r>
    </w:p>
    <w:p w14:paraId="0499EAD2" w14:textId="5F85761C" w:rsidR="00A854D3" w:rsidRPr="00C032F4" w:rsidRDefault="00A854D3" w:rsidP="00A854D3">
      <w:pPr>
        <w:ind w:firstLine="567"/>
        <w:jc w:val="both"/>
        <w:rPr>
          <w:rFonts w:ascii="GHEA Grapalat" w:hAnsi="GHEA Grapalat"/>
          <w:b/>
          <w:bCs/>
          <w:sz w:val="20"/>
          <w:szCs w:val="20"/>
          <w:lang w:val="hy-AM" w:eastAsia="ru-RU"/>
        </w:rPr>
      </w:pPr>
      <w:r w:rsidRPr="00C032F4">
        <w:rPr>
          <w:rFonts w:ascii="GHEA Grapalat" w:hAnsi="GHEA Grapalat"/>
          <w:b/>
          <w:bCs/>
          <w:sz w:val="20"/>
          <w:szCs w:val="20"/>
          <w:lang w:val="hy-AM" w:eastAsia="ru-RU"/>
        </w:rPr>
        <w:t xml:space="preserve">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պայմանագրի ապահովման փոխարինման դեպքում նաև նոր ապահովումը Պատվիրատուին ներկայացնում է համաձայնագիր կնքելու ծանուցումը ստանալու օրվանից </w:t>
      </w:r>
      <w:r w:rsidRPr="00C032F4">
        <w:rPr>
          <w:rFonts w:ascii="GHEA Grapalat" w:hAnsi="GHEA Grapalat"/>
          <w:b/>
          <w:bCs/>
          <w:color w:val="EE0000"/>
          <w:sz w:val="28"/>
          <w:szCs w:val="28"/>
          <w:lang w:val="hy-AM" w:eastAsia="ru-RU"/>
        </w:rPr>
        <w:t>1</w:t>
      </w:r>
      <w:r w:rsidR="000003D2">
        <w:rPr>
          <w:rFonts w:ascii="GHEA Grapalat" w:hAnsi="GHEA Grapalat"/>
          <w:b/>
          <w:bCs/>
          <w:color w:val="EE0000"/>
          <w:sz w:val="28"/>
          <w:szCs w:val="28"/>
          <w:lang w:val="hy-AM" w:eastAsia="ru-RU"/>
        </w:rPr>
        <w:t>0</w:t>
      </w:r>
      <w:r w:rsidRPr="00C032F4">
        <w:rPr>
          <w:rFonts w:ascii="GHEA Grapalat" w:hAnsi="GHEA Grapalat"/>
          <w:b/>
          <w:bCs/>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Pr="00C032F4">
        <w:rPr>
          <w:rFonts w:ascii="GHEA Grapalat" w:hAnsi="GHEA Grapalat"/>
          <w:b/>
          <w:bCs/>
          <w:sz w:val="20"/>
          <w:szCs w:val="20"/>
          <w:vertAlign w:val="superscript"/>
          <w:lang w:val="hy-AM" w:eastAsia="ru-RU"/>
        </w:rPr>
        <w:footnoteReference w:id="11"/>
      </w:r>
    </w:p>
    <w:p w14:paraId="1FD22693" w14:textId="60DC289A" w:rsidR="00A854D3" w:rsidRPr="00C032F4" w:rsidRDefault="00A854D3" w:rsidP="00A854D3">
      <w:pPr>
        <w:ind w:firstLine="567"/>
        <w:jc w:val="both"/>
        <w:rPr>
          <w:rFonts w:ascii="GHEA Grapalat" w:hAnsi="GHEA Grapalat" w:cs="Sylfaen"/>
          <w:b/>
          <w:sz w:val="20"/>
          <w:lang w:val="hy-AM"/>
        </w:rPr>
      </w:pPr>
      <w:r w:rsidRPr="00C032F4">
        <w:rPr>
          <w:rFonts w:ascii="GHEA Grapalat" w:hAnsi="GHEA Grapalat"/>
          <w:b/>
          <w:sz w:val="20"/>
          <w:szCs w:val="20"/>
          <w:lang w:val="hy-AM" w:eastAsia="ru-RU"/>
        </w:rPr>
        <w:t xml:space="preserve">7.17 </w:t>
      </w:r>
      <w:r w:rsidRPr="00C032F4">
        <w:rPr>
          <w:rFonts w:ascii="GHEA Grapalat" w:hAnsi="GHEA Grapalat"/>
          <w:sz w:val="20"/>
          <w:szCs w:val="20"/>
          <w:lang w:val="hy-AM" w:eastAsia="ru-RU"/>
        </w:rPr>
        <w:t>Պ</w:t>
      </w:r>
      <w:r w:rsidRPr="00C032F4">
        <w:rPr>
          <w:rFonts w:ascii="GHEA Grapalat" w:hAnsi="GHEA Grapalat" w:cs="Sylfaen"/>
          <w:sz w:val="20"/>
          <w:szCs w:val="20"/>
          <w:lang w:val="pt-BR"/>
        </w:rPr>
        <w:t>այմանագրով</w:t>
      </w:r>
      <w:r w:rsidRPr="00C032F4">
        <w:rPr>
          <w:rFonts w:ascii="GHEA Grapalat" w:hAnsi="GHEA Grapalat" w:cs="Sylfaen"/>
          <w:sz w:val="20"/>
          <w:szCs w:val="20"/>
          <w:lang w:val="hy-AM"/>
        </w:rPr>
        <w:t xml:space="preserve"> նախատեսված</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Պատվիրատուի</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իրավունքներն</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ու</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պարտականությունները ՀՀ օրենսդրությամբ սահմանված կարգով</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իրականացնում</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է</w:t>
      </w:r>
      <w:r w:rsidRPr="00C032F4">
        <w:rPr>
          <w:rFonts w:ascii="GHEA Grapalat" w:hAnsi="GHEA Grapalat" w:cs="Sylfaen"/>
          <w:b/>
          <w:sz w:val="20"/>
          <w:szCs w:val="20"/>
          <w:lang w:val="hy-AM"/>
        </w:rPr>
        <w:t xml:space="preserve"> </w:t>
      </w:r>
      <w:r w:rsidR="00257EEB" w:rsidRPr="00614033">
        <w:rPr>
          <w:rFonts w:ascii="GHEA Grapalat" w:hAnsi="GHEA Grapalat" w:cs="Sylfaen"/>
          <w:b/>
          <w:sz w:val="20"/>
          <w:lang w:val="hy-AM"/>
        </w:rPr>
        <w:t xml:space="preserve">Երևան քաղաքի </w:t>
      </w:r>
      <w:r w:rsidR="000003D2">
        <w:rPr>
          <w:rFonts w:ascii="GHEA Grapalat" w:hAnsi="GHEA Grapalat" w:cs="Sylfaen"/>
          <w:b/>
          <w:bCs/>
          <w:i/>
          <w:iCs/>
          <w:sz w:val="22"/>
          <w:szCs w:val="22"/>
          <w:lang w:val="hy-AM"/>
        </w:rPr>
        <w:t>Աջափնյակ</w:t>
      </w:r>
      <w:r w:rsidR="00257EEB" w:rsidRPr="00614033">
        <w:rPr>
          <w:rFonts w:ascii="GHEA Grapalat" w:hAnsi="GHEA Grapalat" w:cs="Sylfaen"/>
          <w:b/>
          <w:sz w:val="20"/>
          <w:lang w:val="hy-AM"/>
        </w:rPr>
        <w:t xml:space="preserve"> վարչական շրջանի ղեկավարի աշխատակազմը</w:t>
      </w:r>
      <w:r w:rsidR="00257EEB">
        <w:rPr>
          <w:rFonts w:ascii="GHEA Grapalat" w:hAnsi="GHEA Grapalat" w:cs="Sylfaen"/>
          <w:b/>
          <w:sz w:val="20"/>
          <w:lang w:val="hy-AM"/>
        </w:rPr>
        <w:t>:</w:t>
      </w:r>
    </w:p>
    <w:p w14:paraId="77D5677C" w14:textId="77777777" w:rsidR="00E528AD" w:rsidRPr="00C032F4" w:rsidRDefault="00E528AD" w:rsidP="00E528AD">
      <w:pPr>
        <w:tabs>
          <w:tab w:val="left" w:pos="1276"/>
        </w:tabs>
        <w:jc w:val="both"/>
        <w:rPr>
          <w:rFonts w:ascii="GHEA Grapalat" w:hAnsi="GHEA Grapalat" w:cs="Sylfaen"/>
          <w:sz w:val="20"/>
          <w:u w:val="single"/>
          <w:lang w:val="hy-AM"/>
        </w:rPr>
      </w:pPr>
    </w:p>
    <w:p w14:paraId="50EFF9BB" w14:textId="75E5F1EE" w:rsidR="007678FA" w:rsidRPr="00C032F4" w:rsidRDefault="007678FA" w:rsidP="00D66974">
      <w:pPr>
        <w:jc w:val="both"/>
        <w:rPr>
          <w:rFonts w:ascii="GHEA Grapalat" w:hAnsi="GHEA Grapalat"/>
          <w:sz w:val="20"/>
          <w:szCs w:val="20"/>
          <w:lang w:val="hy-AM" w:eastAsia="ru-RU"/>
        </w:rPr>
      </w:pPr>
    </w:p>
    <w:p w14:paraId="214C542D" w14:textId="77777777" w:rsidR="007678FA" w:rsidRPr="00C032F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C032F4" w:rsidRDefault="007678FA" w:rsidP="007678FA">
      <w:pPr>
        <w:rPr>
          <w:rFonts w:ascii="GHEA Grapalat" w:hAnsi="GHEA Grapalat"/>
          <w:sz w:val="20"/>
          <w:lang w:val="hy-AM"/>
        </w:rPr>
      </w:pPr>
    </w:p>
    <w:p w14:paraId="00DFFB37"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b/>
          <w:sz w:val="20"/>
          <w:lang w:val="hy-AM"/>
        </w:rPr>
        <w:t>8.</w:t>
      </w:r>
      <w:r w:rsidRPr="00C032F4">
        <w:rPr>
          <w:rFonts w:ascii="GHEA Grapalat" w:hAnsi="GHEA Grapalat" w:cs="Sylfaen"/>
          <w:sz w:val="20"/>
          <w:lang w:val="hy-AM"/>
        </w:rPr>
        <w:t xml:space="preserve"> </w:t>
      </w:r>
      <w:r w:rsidRPr="00C032F4">
        <w:rPr>
          <w:rFonts w:ascii="GHEA Grapalat" w:hAnsi="GHEA Grapalat" w:cs="Sylfaen"/>
          <w:b/>
          <w:sz w:val="20"/>
          <w:lang w:val="nb-NO"/>
        </w:rPr>
        <w:t>ԿՈՂՄԵՐԻ</w:t>
      </w:r>
      <w:r w:rsidRPr="00C032F4">
        <w:rPr>
          <w:rFonts w:ascii="GHEA Grapalat" w:hAnsi="GHEA Grapalat" w:cs="Times Armenian"/>
          <w:b/>
          <w:sz w:val="20"/>
          <w:lang w:val="nb-NO"/>
        </w:rPr>
        <w:t xml:space="preserve"> </w:t>
      </w:r>
      <w:r w:rsidRPr="00C032F4">
        <w:rPr>
          <w:rFonts w:ascii="GHEA Grapalat" w:hAnsi="GHEA Grapalat" w:cs="Sylfaen"/>
          <w:b/>
          <w:sz w:val="20"/>
          <w:lang w:val="nb-NO"/>
        </w:rPr>
        <w:t>ՀԱՍՑԵՆԵՐԸ</w:t>
      </w:r>
      <w:r w:rsidRPr="00C032F4">
        <w:rPr>
          <w:rFonts w:ascii="GHEA Grapalat" w:hAnsi="GHEA Grapalat" w:cs="Times Armenian"/>
          <w:b/>
          <w:sz w:val="20"/>
          <w:lang w:val="nb-NO"/>
        </w:rPr>
        <w:t xml:space="preserve">, </w:t>
      </w:r>
      <w:r w:rsidRPr="00C032F4">
        <w:rPr>
          <w:rFonts w:ascii="GHEA Grapalat" w:hAnsi="GHEA Grapalat" w:cs="Sylfaen"/>
          <w:b/>
          <w:sz w:val="20"/>
          <w:lang w:val="nb-NO"/>
        </w:rPr>
        <w:t>ԲԱՆԿԱՅԻՆ</w:t>
      </w:r>
      <w:r w:rsidRPr="00C032F4">
        <w:rPr>
          <w:rFonts w:ascii="GHEA Grapalat" w:hAnsi="GHEA Grapalat" w:cs="Times Armenian"/>
          <w:b/>
          <w:sz w:val="20"/>
          <w:lang w:val="nb-NO"/>
        </w:rPr>
        <w:t xml:space="preserve"> </w:t>
      </w:r>
      <w:r w:rsidRPr="00C032F4">
        <w:rPr>
          <w:rFonts w:ascii="GHEA Grapalat" w:hAnsi="GHEA Grapalat" w:cs="Sylfaen"/>
          <w:b/>
          <w:sz w:val="20"/>
          <w:lang w:val="nb-NO"/>
        </w:rPr>
        <w:t>ՎԱՎԵՐԱՊԱՅՄԱՆՆԵՐԸ</w:t>
      </w:r>
      <w:r w:rsidRPr="00C032F4">
        <w:rPr>
          <w:rFonts w:ascii="GHEA Grapalat" w:hAnsi="GHEA Grapalat" w:cs="Times Armenian"/>
          <w:b/>
          <w:sz w:val="20"/>
          <w:lang w:val="nb-NO"/>
        </w:rPr>
        <w:t xml:space="preserve"> </w:t>
      </w:r>
      <w:r w:rsidRPr="00C032F4">
        <w:rPr>
          <w:rFonts w:ascii="GHEA Grapalat" w:hAnsi="GHEA Grapalat" w:cs="Sylfaen"/>
          <w:b/>
          <w:sz w:val="20"/>
          <w:lang w:val="nb-NO"/>
        </w:rPr>
        <w:t>ԵՎ</w:t>
      </w:r>
      <w:r w:rsidRPr="00C032F4">
        <w:rPr>
          <w:rFonts w:ascii="GHEA Grapalat" w:hAnsi="GHEA Grapalat" w:cs="Times Armenian"/>
          <w:b/>
          <w:sz w:val="20"/>
          <w:lang w:val="nb-NO"/>
        </w:rPr>
        <w:t xml:space="preserve"> </w:t>
      </w:r>
      <w:r w:rsidRPr="00C032F4">
        <w:rPr>
          <w:rFonts w:ascii="GHEA Grapalat" w:hAnsi="GHEA Grapalat" w:cs="Sylfaen"/>
          <w:b/>
          <w:sz w:val="20"/>
          <w:lang w:val="nb-NO"/>
        </w:rPr>
        <w:t>ՍՏՈՐԱԳՐՈՒԹՅՈՒՆՆԵՐԸ</w:t>
      </w:r>
    </w:p>
    <w:p w14:paraId="2BB511D9" w14:textId="77777777" w:rsidR="007678FA" w:rsidRPr="00C032F4" w:rsidRDefault="007678FA" w:rsidP="007678FA">
      <w:pPr>
        <w:jc w:val="both"/>
        <w:rPr>
          <w:rFonts w:ascii="GHEA Grapalat" w:hAnsi="GHEA Grapalat" w:cs="TimesArmenianPSMT"/>
          <w:sz w:val="18"/>
          <w:szCs w:val="18"/>
          <w:lang w:val="hy-AM"/>
        </w:rPr>
      </w:pPr>
      <w:r w:rsidRPr="00C032F4">
        <w:rPr>
          <w:rFonts w:ascii="GHEA Grapalat" w:hAnsi="GHEA Grapalat"/>
          <w:i/>
          <w:sz w:val="20"/>
          <w:lang w:val="hy-AM" w:eastAsia="zh-CN"/>
        </w:rPr>
        <w:t xml:space="preserve"> </w:t>
      </w:r>
    </w:p>
    <w:p w14:paraId="5C7A7365" w14:textId="77777777" w:rsidR="007678FA" w:rsidRPr="00C032F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C032F4" w14:paraId="2CBE2923" w14:textId="77777777" w:rsidTr="00E53C12">
        <w:tc>
          <w:tcPr>
            <w:tcW w:w="4536" w:type="dxa"/>
          </w:tcPr>
          <w:p w14:paraId="60A9CC8F" w14:textId="77777777" w:rsidR="007678FA" w:rsidRPr="00C032F4" w:rsidRDefault="007678FA" w:rsidP="00E53C12">
            <w:pPr>
              <w:jc w:val="center"/>
              <w:rPr>
                <w:rFonts w:ascii="GHEA Grapalat" w:hAnsi="GHEA Grapalat"/>
                <w:b/>
                <w:sz w:val="20"/>
                <w:lang w:val="hy-AM"/>
              </w:rPr>
            </w:pPr>
            <w:r w:rsidRPr="00C032F4">
              <w:rPr>
                <w:rFonts w:ascii="GHEA Grapalat" w:hAnsi="GHEA Grapalat"/>
                <w:b/>
                <w:sz w:val="20"/>
                <w:lang w:val="hy-AM"/>
              </w:rPr>
              <w:t>Պ Ա Տ Վ Ի Ր Ա Տ ՈՒ</w:t>
            </w:r>
          </w:p>
          <w:p w14:paraId="6D196A74" w14:textId="77777777" w:rsidR="007678FA" w:rsidRPr="00C032F4" w:rsidRDefault="007678FA" w:rsidP="00E53C12">
            <w:pPr>
              <w:jc w:val="center"/>
              <w:rPr>
                <w:rFonts w:ascii="GHEA Grapalat" w:hAnsi="GHEA Grapalat"/>
                <w:b/>
                <w:sz w:val="20"/>
                <w:lang w:val="hy-AM"/>
              </w:rPr>
            </w:pPr>
          </w:p>
          <w:p w14:paraId="0315E28C" w14:textId="77777777" w:rsidR="007678FA" w:rsidRPr="00C032F4" w:rsidRDefault="007678FA" w:rsidP="00E53C12">
            <w:pPr>
              <w:rPr>
                <w:rFonts w:ascii="GHEA Grapalat" w:hAnsi="GHEA Grapalat"/>
                <w:sz w:val="20"/>
                <w:lang w:val="hy-AM"/>
              </w:rPr>
            </w:pPr>
          </w:p>
          <w:p w14:paraId="79A0D8D1" w14:textId="77777777" w:rsidR="007678FA" w:rsidRPr="00C032F4" w:rsidRDefault="007678FA" w:rsidP="00E53C12">
            <w:pPr>
              <w:rPr>
                <w:rFonts w:ascii="GHEA Grapalat" w:hAnsi="GHEA Grapalat"/>
                <w:sz w:val="20"/>
                <w:lang w:val="hy-AM"/>
              </w:rPr>
            </w:pPr>
          </w:p>
          <w:p w14:paraId="2AAAC077" w14:textId="77777777" w:rsidR="007678FA" w:rsidRPr="00C032F4" w:rsidRDefault="007678FA" w:rsidP="00E53C12">
            <w:pPr>
              <w:rPr>
                <w:rFonts w:ascii="GHEA Grapalat" w:hAnsi="GHEA Grapalat"/>
                <w:sz w:val="20"/>
                <w:lang w:val="hy-AM"/>
              </w:rPr>
            </w:pPr>
            <w:r w:rsidRPr="00C032F4">
              <w:rPr>
                <w:rFonts w:ascii="GHEA Grapalat" w:hAnsi="GHEA Grapalat"/>
                <w:sz w:val="20"/>
                <w:lang w:val="hy-AM"/>
              </w:rPr>
              <w:t xml:space="preserve">           --------------------------------------------</w:t>
            </w:r>
          </w:p>
          <w:p w14:paraId="73A66D6B" w14:textId="77777777" w:rsidR="007678FA" w:rsidRPr="00C032F4" w:rsidRDefault="007678FA" w:rsidP="00E53C12">
            <w:pPr>
              <w:rPr>
                <w:rFonts w:ascii="GHEA Grapalat" w:hAnsi="GHEA Grapalat"/>
                <w:sz w:val="16"/>
                <w:szCs w:val="16"/>
                <w:lang w:val="pt-BR"/>
              </w:rPr>
            </w:pPr>
            <w:r w:rsidRPr="00C032F4">
              <w:rPr>
                <w:rFonts w:ascii="GHEA Grapalat" w:hAnsi="GHEA Grapalat"/>
                <w:sz w:val="20"/>
                <w:lang w:val="hy-AM"/>
              </w:rPr>
              <w:t xml:space="preserve">                       </w:t>
            </w:r>
            <w:r w:rsidRPr="00C032F4">
              <w:rPr>
                <w:rFonts w:ascii="GHEA Grapalat" w:hAnsi="GHEA Grapalat"/>
                <w:sz w:val="16"/>
                <w:szCs w:val="16"/>
                <w:lang w:val="pt-BR"/>
              </w:rPr>
              <w:t>(ստորագրություն)</w:t>
            </w:r>
          </w:p>
          <w:p w14:paraId="52C09A0E" w14:textId="77777777" w:rsidR="007678FA" w:rsidRPr="00C032F4" w:rsidRDefault="007678FA" w:rsidP="00E53C12">
            <w:pPr>
              <w:rPr>
                <w:rFonts w:ascii="GHEA Grapalat" w:hAnsi="GHEA Grapalat"/>
                <w:sz w:val="16"/>
                <w:szCs w:val="16"/>
                <w:lang w:val="pt-BR"/>
              </w:rPr>
            </w:pPr>
            <w:r w:rsidRPr="00C032F4">
              <w:rPr>
                <w:rFonts w:ascii="GHEA Grapalat" w:hAnsi="GHEA Grapalat"/>
                <w:sz w:val="16"/>
                <w:szCs w:val="16"/>
                <w:lang w:val="pt-BR"/>
              </w:rPr>
              <w:t xml:space="preserve">                                  </w:t>
            </w:r>
          </w:p>
          <w:p w14:paraId="41E2F26A" w14:textId="77777777" w:rsidR="007678FA" w:rsidRPr="00C032F4" w:rsidRDefault="007678FA" w:rsidP="00E53C12">
            <w:pPr>
              <w:rPr>
                <w:rFonts w:ascii="GHEA Grapalat" w:hAnsi="GHEA Grapalat"/>
                <w:sz w:val="16"/>
                <w:szCs w:val="16"/>
                <w:lang w:val="pt-BR"/>
              </w:rPr>
            </w:pPr>
            <w:r w:rsidRPr="00C032F4">
              <w:rPr>
                <w:rFonts w:ascii="GHEA Grapalat" w:hAnsi="GHEA Grapalat"/>
                <w:sz w:val="16"/>
                <w:szCs w:val="16"/>
                <w:lang w:val="pt-BR"/>
              </w:rPr>
              <w:t xml:space="preserve">                                         Կ.Տ.</w:t>
            </w:r>
          </w:p>
          <w:p w14:paraId="3A7A927E" w14:textId="77777777" w:rsidR="007678FA" w:rsidRPr="00C032F4" w:rsidRDefault="007678FA" w:rsidP="00E53C12">
            <w:pPr>
              <w:rPr>
                <w:rFonts w:ascii="GHEA Grapalat" w:hAnsi="GHEA Grapalat"/>
                <w:sz w:val="20"/>
                <w:lang w:val="pt-BR"/>
              </w:rPr>
            </w:pPr>
          </w:p>
          <w:p w14:paraId="0B52B847" w14:textId="77777777" w:rsidR="007678FA" w:rsidRPr="00C032F4" w:rsidRDefault="007678FA" w:rsidP="00E53C12">
            <w:pPr>
              <w:rPr>
                <w:rFonts w:ascii="GHEA Grapalat" w:hAnsi="GHEA Grapalat"/>
                <w:sz w:val="20"/>
                <w:lang w:val="pt-BR"/>
              </w:rPr>
            </w:pPr>
          </w:p>
        </w:tc>
        <w:tc>
          <w:tcPr>
            <w:tcW w:w="4111" w:type="dxa"/>
          </w:tcPr>
          <w:p w14:paraId="7F7440B9" w14:textId="77777777" w:rsidR="007678FA" w:rsidRPr="00C032F4" w:rsidRDefault="007678FA" w:rsidP="00E53C12">
            <w:pPr>
              <w:spacing w:line="360" w:lineRule="auto"/>
              <w:jc w:val="center"/>
              <w:rPr>
                <w:rFonts w:ascii="GHEA Grapalat" w:hAnsi="GHEA Grapalat"/>
                <w:b/>
                <w:sz w:val="20"/>
                <w:lang w:val="nb-NO"/>
              </w:rPr>
            </w:pPr>
            <w:r w:rsidRPr="00C032F4">
              <w:rPr>
                <w:rFonts w:ascii="GHEA Grapalat" w:hAnsi="GHEA Grapalat"/>
                <w:b/>
                <w:sz w:val="20"/>
                <w:lang w:val="nb-NO"/>
              </w:rPr>
              <w:t>Կ Ա Տ Ա Ր Ո Ղ</w:t>
            </w:r>
          </w:p>
          <w:p w14:paraId="29E3FD9B" w14:textId="77777777" w:rsidR="007678FA" w:rsidRPr="00C032F4" w:rsidRDefault="007678FA" w:rsidP="00E53C12">
            <w:pPr>
              <w:spacing w:line="360" w:lineRule="auto"/>
              <w:jc w:val="center"/>
              <w:rPr>
                <w:rFonts w:ascii="GHEA Grapalat" w:hAnsi="GHEA Grapalat"/>
                <w:b/>
                <w:sz w:val="20"/>
                <w:lang w:val="nb-NO"/>
              </w:rPr>
            </w:pPr>
          </w:p>
          <w:p w14:paraId="2A84FBA7" w14:textId="77777777" w:rsidR="007678FA" w:rsidRPr="00C032F4" w:rsidRDefault="007678FA" w:rsidP="00E53C12">
            <w:pPr>
              <w:rPr>
                <w:rFonts w:ascii="GHEA Grapalat" w:hAnsi="GHEA Grapalat"/>
                <w:sz w:val="20"/>
                <w:lang w:val="pt-BR"/>
              </w:rPr>
            </w:pPr>
            <w:r w:rsidRPr="00C032F4">
              <w:rPr>
                <w:rFonts w:ascii="GHEA Grapalat" w:hAnsi="GHEA Grapalat"/>
                <w:sz w:val="20"/>
                <w:lang w:val="pt-BR"/>
              </w:rPr>
              <w:t xml:space="preserve">       </w:t>
            </w:r>
          </w:p>
          <w:p w14:paraId="4AB6EF10" w14:textId="77777777" w:rsidR="007678FA" w:rsidRPr="00C032F4" w:rsidRDefault="007678FA" w:rsidP="00E53C12">
            <w:pPr>
              <w:rPr>
                <w:rFonts w:ascii="GHEA Grapalat" w:hAnsi="GHEA Grapalat"/>
                <w:sz w:val="20"/>
                <w:lang w:val="pt-BR"/>
              </w:rPr>
            </w:pPr>
            <w:r w:rsidRPr="00C032F4">
              <w:rPr>
                <w:rFonts w:ascii="GHEA Grapalat" w:hAnsi="GHEA Grapalat"/>
                <w:sz w:val="20"/>
                <w:lang w:val="pt-BR"/>
              </w:rPr>
              <w:t xml:space="preserve">         --------------------------------------------</w:t>
            </w:r>
          </w:p>
          <w:p w14:paraId="66FE17E5" w14:textId="77777777" w:rsidR="007678FA" w:rsidRPr="00C032F4" w:rsidRDefault="007678FA" w:rsidP="00E53C12">
            <w:pPr>
              <w:rPr>
                <w:rFonts w:ascii="GHEA Grapalat" w:hAnsi="GHEA Grapalat"/>
                <w:sz w:val="16"/>
                <w:szCs w:val="16"/>
                <w:lang w:val="pt-BR"/>
              </w:rPr>
            </w:pPr>
            <w:r w:rsidRPr="00C032F4">
              <w:rPr>
                <w:rFonts w:ascii="GHEA Grapalat" w:hAnsi="GHEA Grapalat"/>
                <w:sz w:val="20"/>
                <w:lang w:val="pt-BR"/>
              </w:rPr>
              <w:t xml:space="preserve">                       </w:t>
            </w:r>
            <w:r w:rsidRPr="00C032F4">
              <w:rPr>
                <w:rFonts w:ascii="GHEA Grapalat" w:hAnsi="GHEA Grapalat"/>
                <w:sz w:val="16"/>
                <w:szCs w:val="16"/>
                <w:lang w:val="pt-BR"/>
              </w:rPr>
              <w:t>(ստորագրություն)</w:t>
            </w:r>
          </w:p>
          <w:p w14:paraId="3CE7994A" w14:textId="77777777" w:rsidR="007678FA" w:rsidRPr="00C032F4" w:rsidRDefault="007678FA" w:rsidP="00E53C12">
            <w:pPr>
              <w:rPr>
                <w:rFonts w:ascii="GHEA Grapalat" w:hAnsi="GHEA Grapalat"/>
                <w:sz w:val="16"/>
                <w:szCs w:val="16"/>
                <w:lang w:val="pt-BR"/>
              </w:rPr>
            </w:pPr>
            <w:r w:rsidRPr="00C032F4">
              <w:rPr>
                <w:rFonts w:ascii="GHEA Grapalat" w:hAnsi="GHEA Grapalat"/>
                <w:sz w:val="16"/>
                <w:szCs w:val="16"/>
                <w:lang w:val="pt-BR"/>
              </w:rPr>
              <w:t xml:space="preserve">                                  </w:t>
            </w:r>
          </w:p>
          <w:p w14:paraId="1BF07158" w14:textId="77777777" w:rsidR="007678FA" w:rsidRPr="00C032F4" w:rsidRDefault="007678FA" w:rsidP="00E53C12">
            <w:pPr>
              <w:rPr>
                <w:rFonts w:ascii="GHEA Grapalat" w:hAnsi="GHEA Grapalat"/>
                <w:sz w:val="16"/>
                <w:szCs w:val="16"/>
                <w:lang w:val="pt-BR"/>
              </w:rPr>
            </w:pPr>
            <w:r w:rsidRPr="00C032F4">
              <w:rPr>
                <w:rFonts w:ascii="GHEA Grapalat" w:hAnsi="GHEA Grapalat"/>
                <w:sz w:val="16"/>
                <w:szCs w:val="16"/>
                <w:lang w:val="pt-BR"/>
              </w:rPr>
              <w:t xml:space="preserve">                                        Կ.Տ.</w:t>
            </w:r>
          </w:p>
          <w:p w14:paraId="7238FF0E" w14:textId="77777777" w:rsidR="007678FA" w:rsidRPr="00C032F4" w:rsidRDefault="007678FA" w:rsidP="00E53C12">
            <w:pPr>
              <w:rPr>
                <w:rFonts w:ascii="GHEA Grapalat" w:hAnsi="GHEA Grapalat"/>
                <w:sz w:val="20"/>
                <w:lang w:val="pt-BR"/>
              </w:rPr>
            </w:pPr>
          </w:p>
          <w:p w14:paraId="0F9D9DDF" w14:textId="77777777" w:rsidR="007678FA" w:rsidRPr="00C032F4" w:rsidRDefault="007678FA" w:rsidP="00E53C12">
            <w:pPr>
              <w:spacing w:line="360" w:lineRule="auto"/>
              <w:jc w:val="center"/>
              <w:rPr>
                <w:rFonts w:ascii="GHEA Grapalat" w:hAnsi="GHEA Grapalat"/>
                <w:b/>
                <w:sz w:val="20"/>
                <w:lang w:val="nb-NO"/>
              </w:rPr>
            </w:pPr>
          </w:p>
        </w:tc>
      </w:tr>
    </w:tbl>
    <w:p w14:paraId="163CF53D" w14:textId="77777777" w:rsidR="007678FA" w:rsidRPr="00C032F4" w:rsidRDefault="007678FA" w:rsidP="007678FA">
      <w:pPr>
        <w:ind w:firstLine="709"/>
        <w:jc w:val="center"/>
        <w:rPr>
          <w:rFonts w:ascii="GHEA Grapalat" w:hAnsi="GHEA Grapalat"/>
          <w:b/>
          <w:sz w:val="20"/>
          <w:lang w:val="nb-NO"/>
        </w:rPr>
      </w:pPr>
    </w:p>
    <w:p w14:paraId="3B98F09D" w14:textId="77777777" w:rsidR="007678FA" w:rsidRPr="00C032F4" w:rsidRDefault="007678FA" w:rsidP="007678FA">
      <w:pPr>
        <w:ind w:firstLine="709"/>
        <w:rPr>
          <w:rFonts w:ascii="GHEA Grapalat" w:hAnsi="GHEA Grapalat" w:cs="Sylfaen"/>
          <w:i/>
          <w:sz w:val="20"/>
          <w:szCs w:val="20"/>
          <w:lang w:val="nb-NO"/>
        </w:rPr>
      </w:pPr>
      <w:r w:rsidRPr="00C032F4">
        <w:rPr>
          <w:rFonts w:ascii="GHEA Grapalat" w:hAnsi="GHEA Grapalat" w:cs="Sylfaen"/>
          <w:i/>
          <w:sz w:val="20"/>
          <w:szCs w:val="20"/>
          <w:lang w:val="pt-BR"/>
        </w:rPr>
        <w:t>Անհրաժեշտության</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դեպքում</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պայմանագրում</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կարող</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են</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ներառվել</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ՀՀ</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օրենսդրությանը</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չհակասող</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դրույթներ</w:t>
      </w:r>
      <w:r w:rsidRPr="00C032F4">
        <w:rPr>
          <w:rFonts w:ascii="GHEA Grapalat" w:hAnsi="GHEA Grapalat" w:cs="Sylfaen"/>
          <w:i/>
          <w:sz w:val="20"/>
          <w:szCs w:val="20"/>
          <w:lang w:val="nb-NO"/>
        </w:rPr>
        <w:t>։</w:t>
      </w:r>
    </w:p>
    <w:p w14:paraId="39797E95" w14:textId="77777777" w:rsidR="00513CB2" w:rsidRPr="00C032F4" w:rsidRDefault="00513CB2" w:rsidP="007678FA">
      <w:pPr>
        <w:autoSpaceDE w:val="0"/>
        <w:autoSpaceDN w:val="0"/>
        <w:adjustRightInd w:val="0"/>
        <w:jc w:val="right"/>
        <w:rPr>
          <w:rFonts w:ascii="GHEA Grapalat" w:hAnsi="GHEA Grapalat" w:cs="TimesArmenianPSMT"/>
          <w:sz w:val="20"/>
          <w:szCs w:val="20"/>
          <w:lang w:val="nb-NO"/>
        </w:rPr>
        <w:sectPr w:rsidR="00513CB2" w:rsidRPr="00C032F4" w:rsidSect="00513CB2">
          <w:footnotePr>
            <w:pos w:val="beneathText"/>
          </w:footnotePr>
          <w:pgSz w:w="11906" w:h="16838" w:code="9"/>
          <w:pgMar w:top="533" w:right="850" w:bottom="720" w:left="662" w:header="562" w:footer="562" w:gutter="0"/>
          <w:cols w:space="720"/>
        </w:sectPr>
      </w:pPr>
    </w:p>
    <w:p w14:paraId="75538D80" w14:textId="77777777" w:rsidR="007678FA" w:rsidRPr="00C032F4" w:rsidRDefault="007678FA" w:rsidP="007678FA">
      <w:pPr>
        <w:autoSpaceDE w:val="0"/>
        <w:autoSpaceDN w:val="0"/>
        <w:adjustRightInd w:val="0"/>
        <w:jc w:val="right"/>
        <w:rPr>
          <w:rFonts w:ascii="GHEA Grapalat" w:hAnsi="GHEA Grapalat" w:cs="TimesArmenianPSMT"/>
          <w:sz w:val="20"/>
          <w:szCs w:val="20"/>
          <w:lang w:val="nb-NO"/>
        </w:rPr>
      </w:pPr>
    </w:p>
    <w:p w14:paraId="3B260FBF" w14:textId="392A5EB9" w:rsidR="00513CB2" w:rsidRPr="00C032F4" w:rsidRDefault="00513CB2" w:rsidP="00513CB2">
      <w:pPr>
        <w:jc w:val="right"/>
        <w:rPr>
          <w:rFonts w:ascii="GHEA Grapalat" w:hAnsi="GHEA Grapalat"/>
          <w:sz w:val="20"/>
          <w:lang w:val="hy-AM"/>
        </w:rPr>
      </w:pPr>
    </w:p>
    <w:p w14:paraId="2A250D39" w14:textId="301A0DAC" w:rsidR="007678FA" w:rsidRPr="00C032F4" w:rsidRDefault="007678FA" w:rsidP="007678FA">
      <w:pPr>
        <w:jc w:val="center"/>
        <w:rPr>
          <w:rFonts w:ascii="GHEA Grapalat" w:hAnsi="GHEA Grapalat"/>
          <w:sz w:val="20"/>
          <w:lang w:val="hy-AM"/>
        </w:rPr>
      </w:pPr>
    </w:p>
    <w:p w14:paraId="0D6B9C8B" w14:textId="77777777" w:rsidR="00513CB2" w:rsidRPr="00C032F4" w:rsidRDefault="007678FA" w:rsidP="00513CB2">
      <w:pPr>
        <w:jc w:val="right"/>
        <w:rPr>
          <w:rFonts w:ascii="GHEA Grapalat" w:hAnsi="GHEA Grapalat"/>
          <w:i/>
          <w:sz w:val="18"/>
          <w:lang w:val="hy-AM"/>
        </w:rPr>
      </w:pP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t xml:space="preserve">                                                                </w:t>
      </w:r>
      <w:r w:rsidR="00513CB2" w:rsidRPr="00C032F4">
        <w:rPr>
          <w:rFonts w:ascii="GHEA Grapalat" w:hAnsi="GHEA Grapalat"/>
          <w:i/>
          <w:sz w:val="18"/>
          <w:lang w:val="hy-AM"/>
        </w:rPr>
        <w:t>Հավելված N 1</w:t>
      </w:r>
    </w:p>
    <w:p w14:paraId="746147AD" w14:textId="33D96BA6" w:rsidR="00513CB2" w:rsidRPr="00C032F4" w:rsidRDefault="00513CB2" w:rsidP="00513CB2">
      <w:pPr>
        <w:jc w:val="right"/>
        <w:rPr>
          <w:rFonts w:ascii="GHEA Grapalat" w:hAnsi="GHEA Grapalat"/>
          <w:i/>
          <w:sz w:val="18"/>
          <w:lang w:val="hy-AM"/>
        </w:rPr>
      </w:pPr>
      <w:r w:rsidRPr="00C032F4">
        <w:rPr>
          <w:rFonts w:ascii="GHEA Grapalat" w:hAnsi="GHEA Grapalat"/>
          <w:i/>
          <w:sz w:val="18"/>
          <w:lang w:val="hy-AM"/>
        </w:rPr>
        <w:t xml:space="preserve">«         »              2025  թ. կնքված </w:t>
      </w:r>
    </w:p>
    <w:p w14:paraId="5307A71E" w14:textId="2FCF909C" w:rsidR="00513CB2" w:rsidRPr="00C032F4" w:rsidRDefault="00513CB2" w:rsidP="00513CB2">
      <w:pPr>
        <w:jc w:val="right"/>
        <w:rPr>
          <w:rFonts w:ascii="GHEA Grapalat" w:hAnsi="GHEA Grapalat"/>
          <w:i/>
          <w:sz w:val="18"/>
          <w:lang w:val="hy-AM"/>
        </w:rPr>
      </w:pPr>
      <w:r w:rsidRPr="00C032F4">
        <w:rPr>
          <w:rFonts w:ascii="GHEA Grapalat" w:hAnsi="GHEA Grapalat"/>
          <w:i/>
          <w:sz w:val="18"/>
          <w:lang w:val="hy-AM"/>
        </w:rPr>
        <w:t xml:space="preserve">                    </w:t>
      </w:r>
      <w:r w:rsidR="00476C24">
        <w:rPr>
          <w:rFonts w:ascii="GHEA Grapalat" w:hAnsi="GHEA Grapalat"/>
          <w:i/>
          <w:sz w:val="18"/>
          <w:lang w:val="hy-AM"/>
        </w:rPr>
        <w:t>ԵՔ-ԳՀԽԾՁԲ-</w:t>
      </w:r>
      <w:r w:rsidR="000003D2">
        <w:rPr>
          <w:rFonts w:ascii="GHEA Grapalat" w:hAnsi="GHEA Grapalat"/>
          <w:i/>
          <w:sz w:val="18"/>
          <w:lang w:val="hy-AM"/>
        </w:rPr>
        <w:t>26/4</w:t>
      </w:r>
      <w:r w:rsidRPr="00C032F4">
        <w:rPr>
          <w:rFonts w:ascii="GHEA Grapalat" w:hAnsi="GHEA Grapalat"/>
          <w:i/>
          <w:sz w:val="18"/>
          <w:lang w:val="hy-AM"/>
        </w:rPr>
        <w:t xml:space="preserve">   ծածկագրով պայմանագրի</w:t>
      </w:r>
    </w:p>
    <w:p w14:paraId="67A2F9B2" w14:textId="77777777" w:rsidR="00513CB2" w:rsidRPr="00C032F4" w:rsidRDefault="00513CB2" w:rsidP="00513CB2">
      <w:pPr>
        <w:jc w:val="center"/>
        <w:rPr>
          <w:rFonts w:ascii="GHEA Grapalat" w:hAnsi="GHEA Grapalat"/>
          <w:sz w:val="18"/>
          <w:lang w:val="hy-AM"/>
        </w:rPr>
      </w:pPr>
    </w:p>
    <w:p w14:paraId="72520CA9" w14:textId="77777777" w:rsidR="00513CB2" w:rsidRPr="00C032F4" w:rsidRDefault="00513CB2" w:rsidP="00513CB2">
      <w:pPr>
        <w:jc w:val="center"/>
        <w:rPr>
          <w:rFonts w:ascii="GHEA Grapalat" w:hAnsi="GHEA Grapalat"/>
          <w:sz w:val="20"/>
          <w:lang w:val="hy-AM"/>
        </w:rPr>
      </w:pPr>
    </w:p>
    <w:p w14:paraId="50BC97EB" w14:textId="77777777" w:rsidR="00513CB2" w:rsidRPr="00C032F4" w:rsidRDefault="00513CB2" w:rsidP="00513CB2">
      <w:pPr>
        <w:jc w:val="center"/>
        <w:rPr>
          <w:rFonts w:ascii="GHEA Grapalat" w:hAnsi="GHEA Grapalat"/>
          <w:sz w:val="20"/>
          <w:lang w:val="hy-AM"/>
        </w:rPr>
      </w:pPr>
      <w:r w:rsidRPr="00C032F4">
        <w:rPr>
          <w:rFonts w:ascii="GHEA Grapalat" w:hAnsi="GHEA Grapalat"/>
          <w:b/>
          <w:bCs/>
          <w:sz w:val="20"/>
          <w:lang w:val="hy-AM"/>
        </w:rPr>
        <w:t>ՏԵԽՆԻԿԱԿԱՆ ԲՆՈՒԹԱԳԻՐ – ԳՆՄԱՆ ԺԱՄԱՆԱԿԱՑՈՒՅՑ</w:t>
      </w:r>
      <w:r w:rsidRPr="00C032F4">
        <w:rPr>
          <w:rFonts w:ascii="GHEA Grapalat" w:hAnsi="GHEA Grapalat"/>
          <w:sz w:val="20"/>
          <w:lang w:val="hy-AM"/>
        </w:rPr>
        <w:t>*</w:t>
      </w:r>
    </w:p>
    <w:p w14:paraId="4240074D" w14:textId="2BB8D3D1" w:rsidR="007413BC" w:rsidRPr="00C032F4" w:rsidRDefault="00476C24" w:rsidP="00513CB2">
      <w:pPr>
        <w:jc w:val="center"/>
        <w:rPr>
          <w:rFonts w:ascii="GHEA Grapalat" w:hAnsi="GHEA Grapalat"/>
          <w:sz w:val="20"/>
          <w:lang w:val="hy-AM"/>
        </w:rPr>
      </w:pPr>
      <w:r>
        <w:rPr>
          <w:rFonts w:ascii="GHEA Grapalat" w:hAnsi="GHEA Grapalat" w:cs="Sylfaen"/>
          <w:b/>
          <w:i/>
          <w:lang w:val="hy-AM"/>
        </w:rPr>
        <w:t xml:space="preserve">Երևան քաղաքի </w:t>
      </w:r>
      <w:r w:rsidR="000003D2" w:rsidRPr="000003D2">
        <w:rPr>
          <w:rFonts w:ascii="GHEA Grapalat" w:hAnsi="GHEA Grapalat" w:cs="Sylfaen"/>
          <w:b/>
          <w:i/>
          <w:lang w:val="hy-AM"/>
        </w:rPr>
        <w:t>Աջափնյակ վարչական շրջանի կարիքների համար հրատապ լուծում պահանջող աշխատանքների որակի տեխնիկական հսկողության խորհրդատվական ծառայությ</w:t>
      </w:r>
      <w:r w:rsidR="000003D2">
        <w:rPr>
          <w:rFonts w:ascii="GHEA Grapalat" w:hAnsi="GHEA Grapalat" w:cs="Sylfaen"/>
          <w:b/>
          <w:i/>
          <w:lang w:val="hy-AM"/>
        </w:rPr>
        <w:t>ու</w:t>
      </w:r>
      <w:r w:rsidR="000003D2" w:rsidRPr="000003D2">
        <w:rPr>
          <w:rFonts w:ascii="GHEA Grapalat" w:hAnsi="GHEA Grapalat" w:cs="Sylfaen"/>
          <w:b/>
          <w:i/>
          <w:lang w:val="hy-AM"/>
        </w:rPr>
        <w:t>ն</w:t>
      </w:r>
    </w:p>
    <w:p w14:paraId="6E1CFB31" w14:textId="77777777" w:rsidR="00513CB2" w:rsidRPr="00C032F4" w:rsidRDefault="00513CB2" w:rsidP="00513CB2">
      <w:pPr>
        <w:jc w:val="center"/>
        <w:rPr>
          <w:rFonts w:ascii="GHEA Grapalat" w:hAnsi="GHEA Grapalat"/>
          <w:b/>
          <w:sz w:val="20"/>
          <w:lang w:val="hy-AM"/>
        </w:rPr>
      </w:pPr>
      <w:r w:rsidRPr="00C032F4">
        <w:rPr>
          <w:rFonts w:ascii="GHEA Grapalat" w:hAnsi="GHEA Grapalat"/>
          <w:b/>
          <w:sz w:val="20"/>
          <w:lang w:val="hy-AM"/>
        </w:rPr>
        <w:t xml:space="preserve"> </w:t>
      </w:r>
    </w:p>
    <w:p w14:paraId="68DD8B6C" w14:textId="77777777" w:rsidR="00513CB2" w:rsidRPr="00C032F4" w:rsidRDefault="00513CB2" w:rsidP="00513CB2">
      <w:pPr>
        <w:jc w:val="right"/>
        <w:rPr>
          <w:rFonts w:ascii="GHEA Grapalat" w:hAnsi="GHEA Grapalat"/>
          <w:sz w:val="20"/>
          <w:lang w:val="hy-AM"/>
        </w:rPr>
      </w:pP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710"/>
        <w:gridCol w:w="5220"/>
        <w:gridCol w:w="810"/>
        <w:gridCol w:w="1170"/>
        <w:gridCol w:w="990"/>
        <w:gridCol w:w="1980"/>
        <w:gridCol w:w="2790"/>
      </w:tblGrid>
      <w:tr w:rsidR="00513CB2" w:rsidRPr="00C032F4" w14:paraId="616E70F3" w14:textId="77777777" w:rsidTr="0022698C">
        <w:tc>
          <w:tcPr>
            <w:tcW w:w="15277" w:type="dxa"/>
            <w:gridSpan w:val="8"/>
          </w:tcPr>
          <w:p w14:paraId="163A9B8F"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Ծառայության</w:t>
            </w:r>
            <w:proofErr w:type="spellEnd"/>
          </w:p>
        </w:tc>
      </w:tr>
      <w:tr w:rsidR="00513CB2" w:rsidRPr="00C032F4" w14:paraId="56CAB98F" w14:textId="77777777" w:rsidTr="0091171C">
        <w:trPr>
          <w:trHeight w:val="219"/>
        </w:trPr>
        <w:tc>
          <w:tcPr>
            <w:tcW w:w="607" w:type="dxa"/>
            <w:vMerge w:val="restart"/>
            <w:vAlign w:val="center"/>
          </w:tcPr>
          <w:p w14:paraId="64EFF65D"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հրավերով</w:t>
            </w:r>
            <w:proofErr w:type="spellEnd"/>
            <w:r w:rsidRPr="00C032F4">
              <w:rPr>
                <w:rFonts w:ascii="GHEA Grapalat" w:hAnsi="GHEA Grapalat"/>
                <w:sz w:val="18"/>
              </w:rPr>
              <w:t xml:space="preserve"> </w:t>
            </w:r>
            <w:proofErr w:type="spellStart"/>
            <w:r w:rsidRPr="00C032F4">
              <w:rPr>
                <w:rFonts w:ascii="GHEA Grapalat" w:hAnsi="GHEA Grapalat"/>
                <w:sz w:val="18"/>
              </w:rPr>
              <w:t>նախատեսված</w:t>
            </w:r>
            <w:proofErr w:type="spellEnd"/>
            <w:r w:rsidRPr="00C032F4">
              <w:rPr>
                <w:rFonts w:ascii="GHEA Grapalat" w:hAnsi="GHEA Grapalat"/>
                <w:sz w:val="18"/>
              </w:rPr>
              <w:t xml:space="preserve"> </w:t>
            </w:r>
            <w:proofErr w:type="spellStart"/>
            <w:r w:rsidRPr="00C032F4">
              <w:rPr>
                <w:rFonts w:ascii="GHEA Grapalat" w:hAnsi="GHEA Grapalat"/>
                <w:sz w:val="18"/>
              </w:rPr>
              <w:t>չափաբաժնի</w:t>
            </w:r>
            <w:proofErr w:type="spellEnd"/>
            <w:r w:rsidRPr="00C032F4">
              <w:rPr>
                <w:rFonts w:ascii="GHEA Grapalat" w:hAnsi="GHEA Grapalat"/>
                <w:sz w:val="18"/>
              </w:rPr>
              <w:t xml:space="preserve"> </w:t>
            </w:r>
            <w:proofErr w:type="spellStart"/>
            <w:r w:rsidRPr="00C032F4">
              <w:rPr>
                <w:rFonts w:ascii="GHEA Grapalat" w:hAnsi="GHEA Grapalat"/>
                <w:sz w:val="18"/>
              </w:rPr>
              <w:t>համարը</w:t>
            </w:r>
            <w:proofErr w:type="spellEnd"/>
          </w:p>
        </w:tc>
        <w:tc>
          <w:tcPr>
            <w:tcW w:w="1710" w:type="dxa"/>
            <w:vMerge w:val="restart"/>
            <w:vAlign w:val="center"/>
          </w:tcPr>
          <w:p w14:paraId="64CB30B0"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գնումների</w:t>
            </w:r>
            <w:proofErr w:type="spellEnd"/>
            <w:r w:rsidRPr="00C032F4">
              <w:rPr>
                <w:rFonts w:ascii="GHEA Grapalat" w:hAnsi="GHEA Grapalat"/>
                <w:sz w:val="18"/>
              </w:rPr>
              <w:t xml:space="preserve"> </w:t>
            </w:r>
            <w:proofErr w:type="spellStart"/>
            <w:r w:rsidRPr="00C032F4">
              <w:rPr>
                <w:rFonts w:ascii="GHEA Grapalat" w:hAnsi="GHEA Grapalat"/>
                <w:sz w:val="18"/>
              </w:rPr>
              <w:t>պլանով</w:t>
            </w:r>
            <w:proofErr w:type="spellEnd"/>
            <w:r w:rsidRPr="00C032F4">
              <w:rPr>
                <w:rFonts w:ascii="GHEA Grapalat" w:hAnsi="GHEA Grapalat"/>
                <w:sz w:val="18"/>
              </w:rPr>
              <w:t xml:space="preserve"> </w:t>
            </w:r>
            <w:proofErr w:type="spellStart"/>
            <w:r w:rsidRPr="00C032F4">
              <w:rPr>
                <w:rFonts w:ascii="GHEA Grapalat" w:hAnsi="GHEA Grapalat"/>
                <w:sz w:val="18"/>
              </w:rPr>
              <w:t>նախատեսված</w:t>
            </w:r>
            <w:proofErr w:type="spellEnd"/>
            <w:r w:rsidRPr="00C032F4">
              <w:rPr>
                <w:rFonts w:ascii="GHEA Grapalat" w:hAnsi="GHEA Grapalat"/>
                <w:sz w:val="18"/>
              </w:rPr>
              <w:t xml:space="preserve"> </w:t>
            </w:r>
            <w:proofErr w:type="spellStart"/>
            <w:r w:rsidRPr="00C032F4">
              <w:rPr>
                <w:rFonts w:ascii="GHEA Grapalat" w:hAnsi="GHEA Grapalat"/>
                <w:sz w:val="18"/>
              </w:rPr>
              <w:t>միջանցիկ</w:t>
            </w:r>
            <w:proofErr w:type="spellEnd"/>
            <w:r w:rsidRPr="00C032F4">
              <w:rPr>
                <w:rFonts w:ascii="GHEA Grapalat" w:hAnsi="GHEA Grapalat"/>
                <w:sz w:val="18"/>
              </w:rPr>
              <w:t xml:space="preserve"> </w:t>
            </w:r>
            <w:proofErr w:type="spellStart"/>
            <w:r w:rsidRPr="00C032F4">
              <w:rPr>
                <w:rFonts w:ascii="GHEA Grapalat" w:hAnsi="GHEA Grapalat"/>
                <w:sz w:val="18"/>
              </w:rPr>
              <w:t>ծածկագիրը</w:t>
            </w:r>
            <w:proofErr w:type="spellEnd"/>
            <w:r w:rsidRPr="00C032F4">
              <w:rPr>
                <w:rFonts w:ascii="GHEA Grapalat" w:hAnsi="GHEA Grapalat"/>
                <w:sz w:val="18"/>
              </w:rPr>
              <w:t xml:space="preserve">` </w:t>
            </w:r>
            <w:proofErr w:type="spellStart"/>
            <w:r w:rsidRPr="00C032F4">
              <w:rPr>
                <w:rFonts w:ascii="GHEA Grapalat" w:hAnsi="GHEA Grapalat"/>
                <w:sz w:val="18"/>
              </w:rPr>
              <w:t>ըստ</w:t>
            </w:r>
            <w:proofErr w:type="spellEnd"/>
            <w:r w:rsidRPr="00C032F4">
              <w:rPr>
                <w:rFonts w:ascii="GHEA Grapalat" w:hAnsi="GHEA Grapalat"/>
                <w:sz w:val="18"/>
              </w:rPr>
              <w:t xml:space="preserve"> ԳՄԱ </w:t>
            </w:r>
            <w:proofErr w:type="spellStart"/>
            <w:r w:rsidRPr="00C032F4">
              <w:rPr>
                <w:rFonts w:ascii="GHEA Grapalat" w:hAnsi="GHEA Grapalat"/>
                <w:sz w:val="18"/>
              </w:rPr>
              <w:t>դասակարգման</w:t>
            </w:r>
            <w:proofErr w:type="spellEnd"/>
            <w:r w:rsidRPr="00C032F4">
              <w:rPr>
                <w:rFonts w:ascii="GHEA Grapalat" w:hAnsi="GHEA Grapalat"/>
                <w:sz w:val="18"/>
              </w:rPr>
              <w:t xml:space="preserve"> (CPV)</w:t>
            </w:r>
          </w:p>
        </w:tc>
        <w:tc>
          <w:tcPr>
            <w:tcW w:w="5220" w:type="dxa"/>
            <w:vMerge w:val="restart"/>
            <w:vAlign w:val="center"/>
          </w:tcPr>
          <w:p w14:paraId="6217C726"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տեխնիկական</w:t>
            </w:r>
            <w:proofErr w:type="spellEnd"/>
            <w:r w:rsidRPr="00C032F4">
              <w:rPr>
                <w:rFonts w:ascii="GHEA Grapalat" w:hAnsi="GHEA Grapalat"/>
                <w:sz w:val="18"/>
              </w:rPr>
              <w:t xml:space="preserve"> </w:t>
            </w:r>
            <w:proofErr w:type="spellStart"/>
            <w:r w:rsidRPr="00C032F4">
              <w:rPr>
                <w:rFonts w:ascii="GHEA Grapalat" w:hAnsi="GHEA Grapalat"/>
                <w:sz w:val="18"/>
              </w:rPr>
              <w:t>բնութագիրը</w:t>
            </w:r>
            <w:proofErr w:type="spellEnd"/>
          </w:p>
        </w:tc>
        <w:tc>
          <w:tcPr>
            <w:tcW w:w="810" w:type="dxa"/>
            <w:vMerge w:val="restart"/>
            <w:vAlign w:val="center"/>
          </w:tcPr>
          <w:p w14:paraId="453FD645"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չափման</w:t>
            </w:r>
            <w:proofErr w:type="spellEnd"/>
            <w:r w:rsidRPr="00C032F4">
              <w:rPr>
                <w:rFonts w:ascii="GHEA Grapalat" w:hAnsi="GHEA Grapalat"/>
                <w:sz w:val="18"/>
              </w:rPr>
              <w:t xml:space="preserve"> </w:t>
            </w:r>
            <w:proofErr w:type="spellStart"/>
            <w:r w:rsidRPr="00C032F4">
              <w:rPr>
                <w:rFonts w:ascii="GHEA Grapalat" w:hAnsi="GHEA Grapalat"/>
                <w:sz w:val="18"/>
              </w:rPr>
              <w:t>միավորը</w:t>
            </w:r>
            <w:proofErr w:type="spellEnd"/>
          </w:p>
        </w:tc>
        <w:tc>
          <w:tcPr>
            <w:tcW w:w="1170" w:type="dxa"/>
            <w:vMerge w:val="restart"/>
            <w:vAlign w:val="center"/>
          </w:tcPr>
          <w:p w14:paraId="3D0BEA43"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ընդհանուր</w:t>
            </w:r>
            <w:proofErr w:type="spellEnd"/>
            <w:r w:rsidRPr="00C032F4">
              <w:rPr>
                <w:rFonts w:ascii="GHEA Grapalat" w:hAnsi="GHEA Grapalat"/>
                <w:sz w:val="18"/>
              </w:rPr>
              <w:t xml:space="preserve"> </w:t>
            </w:r>
            <w:proofErr w:type="spellStart"/>
            <w:r w:rsidRPr="00C032F4">
              <w:rPr>
                <w:rFonts w:ascii="GHEA Grapalat" w:hAnsi="GHEA Grapalat"/>
                <w:sz w:val="18"/>
              </w:rPr>
              <w:t>գինը</w:t>
            </w:r>
            <w:proofErr w:type="spellEnd"/>
            <w:r w:rsidRPr="00C032F4">
              <w:rPr>
                <w:rFonts w:ascii="GHEA Grapalat" w:hAnsi="GHEA Grapalat"/>
                <w:sz w:val="18"/>
              </w:rPr>
              <w:t xml:space="preserve">/ՀՀ </w:t>
            </w:r>
            <w:proofErr w:type="spellStart"/>
            <w:r w:rsidRPr="00C032F4">
              <w:rPr>
                <w:rFonts w:ascii="GHEA Grapalat" w:hAnsi="GHEA Grapalat"/>
                <w:sz w:val="18"/>
              </w:rPr>
              <w:t>դրամ</w:t>
            </w:r>
            <w:proofErr w:type="spellEnd"/>
          </w:p>
        </w:tc>
        <w:tc>
          <w:tcPr>
            <w:tcW w:w="990" w:type="dxa"/>
            <w:vMerge w:val="restart"/>
            <w:vAlign w:val="center"/>
          </w:tcPr>
          <w:p w14:paraId="0D26D3FA"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ընդհանուր</w:t>
            </w:r>
            <w:proofErr w:type="spellEnd"/>
            <w:r w:rsidRPr="00C032F4">
              <w:rPr>
                <w:rFonts w:ascii="GHEA Grapalat" w:hAnsi="GHEA Grapalat"/>
                <w:sz w:val="18"/>
              </w:rPr>
              <w:t xml:space="preserve"> քանակը</w:t>
            </w:r>
          </w:p>
        </w:tc>
        <w:tc>
          <w:tcPr>
            <w:tcW w:w="4770" w:type="dxa"/>
            <w:gridSpan w:val="2"/>
            <w:vAlign w:val="center"/>
          </w:tcPr>
          <w:p w14:paraId="259EC3D0"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մատուցման</w:t>
            </w:r>
            <w:proofErr w:type="spellEnd"/>
          </w:p>
        </w:tc>
      </w:tr>
      <w:tr w:rsidR="00513CB2" w:rsidRPr="00C032F4" w14:paraId="17C4022F" w14:textId="77777777" w:rsidTr="0091171C">
        <w:trPr>
          <w:trHeight w:val="445"/>
        </w:trPr>
        <w:tc>
          <w:tcPr>
            <w:tcW w:w="607" w:type="dxa"/>
            <w:vMerge/>
            <w:vAlign w:val="center"/>
          </w:tcPr>
          <w:p w14:paraId="3A3D893A" w14:textId="77777777" w:rsidR="00513CB2" w:rsidRPr="00C032F4" w:rsidRDefault="00513CB2" w:rsidP="00464B9F">
            <w:pPr>
              <w:jc w:val="center"/>
              <w:rPr>
                <w:rFonts w:ascii="GHEA Grapalat" w:hAnsi="GHEA Grapalat"/>
                <w:sz w:val="18"/>
              </w:rPr>
            </w:pPr>
          </w:p>
        </w:tc>
        <w:tc>
          <w:tcPr>
            <w:tcW w:w="1710" w:type="dxa"/>
            <w:vMerge/>
            <w:vAlign w:val="center"/>
          </w:tcPr>
          <w:p w14:paraId="65C64D96" w14:textId="77777777" w:rsidR="00513CB2" w:rsidRPr="00C032F4" w:rsidRDefault="00513CB2" w:rsidP="00464B9F">
            <w:pPr>
              <w:jc w:val="center"/>
              <w:rPr>
                <w:rFonts w:ascii="GHEA Grapalat" w:hAnsi="GHEA Grapalat"/>
                <w:sz w:val="18"/>
              </w:rPr>
            </w:pPr>
          </w:p>
        </w:tc>
        <w:tc>
          <w:tcPr>
            <w:tcW w:w="5220" w:type="dxa"/>
            <w:vMerge/>
            <w:vAlign w:val="center"/>
          </w:tcPr>
          <w:p w14:paraId="039B5354" w14:textId="77777777" w:rsidR="00513CB2" w:rsidRPr="00C032F4" w:rsidRDefault="00513CB2" w:rsidP="00464B9F">
            <w:pPr>
              <w:jc w:val="center"/>
              <w:rPr>
                <w:rFonts w:ascii="GHEA Grapalat" w:hAnsi="GHEA Grapalat"/>
                <w:sz w:val="18"/>
              </w:rPr>
            </w:pPr>
          </w:p>
        </w:tc>
        <w:tc>
          <w:tcPr>
            <w:tcW w:w="810" w:type="dxa"/>
            <w:vMerge/>
            <w:vAlign w:val="center"/>
          </w:tcPr>
          <w:p w14:paraId="78D87D34" w14:textId="77777777" w:rsidR="00513CB2" w:rsidRPr="00C032F4" w:rsidRDefault="00513CB2" w:rsidP="00464B9F">
            <w:pPr>
              <w:jc w:val="center"/>
              <w:rPr>
                <w:rFonts w:ascii="GHEA Grapalat" w:hAnsi="GHEA Grapalat"/>
                <w:sz w:val="18"/>
              </w:rPr>
            </w:pPr>
          </w:p>
        </w:tc>
        <w:tc>
          <w:tcPr>
            <w:tcW w:w="1170" w:type="dxa"/>
            <w:vMerge/>
            <w:vAlign w:val="center"/>
          </w:tcPr>
          <w:p w14:paraId="24481CDE" w14:textId="77777777" w:rsidR="00513CB2" w:rsidRPr="00C032F4" w:rsidRDefault="00513CB2" w:rsidP="00464B9F">
            <w:pPr>
              <w:jc w:val="center"/>
              <w:rPr>
                <w:rFonts w:ascii="GHEA Grapalat" w:hAnsi="GHEA Grapalat"/>
                <w:sz w:val="18"/>
              </w:rPr>
            </w:pPr>
          </w:p>
        </w:tc>
        <w:tc>
          <w:tcPr>
            <w:tcW w:w="990" w:type="dxa"/>
            <w:vMerge/>
            <w:vAlign w:val="center"/>
          </w:tcPr>
          <w:p w14:paraId="7D88368E" w14:textId="77777777" w:rsidR="00513CB2" w:rsidRPr="00C032F4" w:rsidRDefault="00513CB2" w:rsidP="00464B9F">
            <w:pPr>
              <w:jc w:val="center"/>
              <w:rPr>
                <w:rFonts w:ascii="GHEA Grapalat" w:hAnsi="GHEA Grapalat"/>
                <w:sz w:val="18"/>
              </w:rPr>
            </w:pPr>
          </w:p>
        </w:tc>
        <w:tc>
          <w:tcPr>
            <w:tcW w:w="1980" w:type="dxa"/>
            <w:tcBorders>
              <w:bottom w:val="single" w:sz="4" w:space="0" w:color="auto"/>
            </w:tcBorders>
            <w:vAlign w:val="center"/>
          </w:tcPr>
          <w:p w14:paraId="6DA1D17B"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հասցեն</w:t>
            </w:r>
            <w:proofErr w:type="spellEnd"/>
          </w:p>
        </w:tc>
        <w:tc>
          <w:tcPr>
            <w:tcW w:w="2790" w:type="dxa"/>
            <w:tcBorders>
              <w:bottom w:val="single" w:sz="4" w:space="0" w:color="auto"/>
            </w:tcBorders>
            <w:vAlign w:val="center"/>
          </w:tcPr>
          <w:p w14:paraId="73EE4B19"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Ժամկետը</w:t>
            </w:r>
            <w:proofErr w:type="spellEnd"/>
            <w:r w:rsidRPr="00C032F4">
              <w:rPr>
                <w:rFonts w:ascii="GHEA Grapalat" w:hAnsi="GHEA Grapalat"/>
                <w:sz w:val="18"/>
              </w:rPr>
              <w:t>**</w:t>
            </w:r>
          </w:p>
        </w:tc>
      </w:tr>
      <w:tr w:rsidR="00D34C28" w:rsidRPr="0091171C" w14:paraId="42BDB399" w14:textId="77777777" w:rsidTr="0091171C">
        <w:trPr>
          <w:trHeight w:val="246"/>
        </w:trPr>
        <w:tc>
          <w:tcPr>
            <w:tcW w:w="607" w:type="dxa"/>
            <w:vAlign w:val="center"/>
          </w:tcPr>
          <w:p w14:paraId="3D3A7B60" w14:textId="17DDC606" w:rsidR="00D34C28" w:rsidRPr="00C032F4" w:rsidRDefault="00D34C28" w:rsidP="00D34C28">
            <w:pPr>
              <w:jc w:val="center"/>
              <w:rPr>
                <w:rFonts w:ascii="GHEA Grapalat" w:hAnsi="GHEA Grapalat"/>
                <w:sz w:val="20"/>
                <w:lang w:val="hy-AM"/>
              </w:rPr>
            </w:pPr>
            <w:r w:rsidRPr="00C032F4">
              <w:rPr>
                <w:rFonts w:ascii="GHEA Grapalat" w:hAnsi="GHEA Grapalat" w:cs="Calibri"/>
                <w:sz w:val="20"/>
                <w:szCs w:val="20"/>
              </w:rPr>
              <w:t>1</w:t>
            </w:r>
          </w:p>
        </w:tc>
        <w:tc>
          <w:tcPr>
            <w:tcW w:w="1710" w:type="dxa"/>
            <w:vAlign w:val="center"/>
          </w:tcPr>
          <w:p w14:paraId="079BEF77" w14:textId="2CDAA7E9" w:rsidR="00D34C28" w:rsidRPr="00C032F4" w:rsidRDefault="000003D2" w:rsidP="00D34C28">
            <w:pPr>
              <w:jc w:val="center"/>
              <w:rPr>
                <w:rFonts w:ascii="GHEA Grapalat" w:hAnsi="GHEA Grapalat"/>
                <w:bCs/>
                <w:sz w:val="20"/>
                <w:lang w:val="hy-AM"/>
              </w:rPr>
            </w:pPr>
            <w:r w:rsidRPr="000003D2">
              <w:rPr>
                <w:rFonts w:ascii="Helvetica" w:hAnsi="Helvetica" w:cs="Helvetica"/>
                <w:color w:val="403931"/>
                <w:sz w:val="21"/>
                <w:szCs w:val="21"/>
                <w:shd w:val="clear" w:color="auto" w:fill="F8F3ED"/>
              </w:rPr>
              <w:t>71351540/1037</w:t>
            </w:r>
          </w:p>
        </w:tc>
        <w:tc>
          <w:tcPr>
            <w:tcW w:w="5220" w:type="dxa"/>
            <w:tcBorders>
              <w:top w:val="single" w:sz="4" w:space="0" w:color="auto"/>
              <w:left w:val="single" w:sz="4" w:space="0" w:color="auto"/>
              <w:right w:val="single" w:sz="4" w:space="0" w:color="auto"/>
            </w:tcBorders>
          </w:tcPr>
          <w:p w14:paraId="28D63B81" w14:textId="77777777" w:rsidR="000003D2" w:rsidRPr="000003D2" w:rsidRDefault="000003D2" w:rsidP="000003D2">
            <w:pPr>
              <w:ind w:right="180"/>
              <w:jc w:val="both"/>
              <w:rPr>
                <w:rFonts w:ascii="GHEA Grapalat" w:hAnsi="GHEA Grapalat"/>
                <w:bCs/>
                <w:iCs/>
                <w:sz w:val="20"/>
                <w:szCs w:val="20"/>
                <w:lang w:val="hy-AM"/>
              </w:rPr>
            </w:pPr>
            <w:r w:rsidRPr="000003D2">
              <w:rPr>
                <w:rFonts w:ascii="GHEA Grapalat" w:hAnsi="GHEA Grapalat"/>
                <w:bCs/>
                <w:iCs/>
                <w:sz w:val="20"/>
                <w:szCs w:val="20"/>
                <w:lang w:val="hy-AM"/>
              </w:rPr>
              <w:t>Ծառայության մատուցման ընդհանուր պահանջների</w:t>
            </w:r>
          </w:p>
          <w:p w14:paraId="3DB5899F" w14:textId="77777777" w:rsidR="000003D2" w:rsidRPr="000003D2" w:rsidRDefault="000003D2" w:rsidP="000003D2">
            <w:pPr>
              <w:ind w:right="180"/>
              <w:jc w:val="both"/>
              <w:rPr>
                <w:rFonts w:ascii="GHEA Grapalat" w:hAnsi="GHEA Grapalat"/>
                <w:bCs/>
                <w:iCs/>
                <w:sz w:val="20"/>
                <w:szCs w:val="20"/>
                <w:lang w:val="hy-AM"/>
              </w:rPr>
            </w:pPr>
            <w:r w:rsidRPr="000003D2">
              <w:rPr>
                <w:rFonts w:ascii="GHEA Grapalat" w:hAnsi="GHEA Grapalat"/>
                <w:bCs/>
                <w:iCs/>
                <w:sz w:val="20"/>
                <w:szCs w:val="20"/>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786D76B8" w14:textId="77777777" w:rsidR="000003D2" w:rsidRPr="000003D2" w:rsidRDefault="000003D2" w:rsidP="000003D2">
            <w:pPr>
              <w:ind w:right="180"/>
              <w:jc w:val="both"/>
              <w:rPr>
                <w:rFonts w:ascii="GHEA Grapalat" w:hAnsi="GHEA Grapalat"/>
                <w:bCs/>
                <w:iCs/>
                <w:sz w:val="20"/>
                <w:szCs w:val="20"/>
                <w:lang w:val="hy-AM"/>
              </w:rPr>
            </w:pPr>
            <w:r w:rsidRPr="000003D2">
              <w:rPr>
                <w:rFonts w:ascii="GHEA Grapalat" w:hAnsi="GHEA Grapalat"/>
                <w:bCs/>
                <w:iCs/>
                <w:sz w:val="20"/>
                <w:szCs w:val="20"/>
                <w:lang w:val="hy-AM"/>
              </w:rPr>
              <w:t xml:space="preserve">2. Տեխնիկական հսկողության ծառայությունները պետք է իրականացվեն ՀՀ Քաղաքաշինության նախարարի 28.04.1998թ.-ի N44 հրամանով </w:t>
            </w:r>
            <w:r w:rsidRPr="000003D2">
              <w:rPr>
                <w:rFonts w:ascii="GHEA Grapalat" w:hAnsi="GHEA Grapalat"/>
                <w:bCs/>
                <w:iCs/>
                <w:sz w:val="20"/>
                <w:szCs w:val="20"/>
                <w:lang w:val="hy-AM"/>
              </w:rPr>
              <w:lastRenderedPageBreak/>
              <w:t>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1A706882" w14:textId="77777777" w:rsidR="000003D2" w:rsidRPr="000003D2" w:rsidRDefault="000003D2" w:rsidP="000003D2">
            <w:pPr>
              <w:ind w:right="180"/>
              <w:jc w:val="both"/>
              <w:rPr>
                <w:rFonts w:ascii="GHEA Grapalat" w:hAnsi="GHEA Grapalat"/>
                <w:bCs/>
                <w:iCs/>
                <w:sz w:val="20"/>
                <w:szCs w:val="20"/>
                <w:lang w:val="hy-AM"/>
              </w:rPr>
            </w:pPr>
            <w:r w:rsidRPr="000003D2">
              <w:rPr>
                <w:rFonts w:ascii="GHEA Grapalat" w:hAnsi="GHEA Grapalat"/>
                <w:bCs/>
                <w:iCs/>
                <w:sz w:val="20"/>
                <w:szCs w:val="20"/>
                <w:lang w:val="hy-AM"/>
              </w:rPr>
              <w:t>3. Տեխնիկական հսկողություն իրականացնողի հիմնական պարտականություններն են՝</w:t>
            </w:r>
          </w:p>
          <w:p w14:paraId="6565F9D9" w14:textId="77777777" w:rsidR="000003D2" w:rsidRPr="000003D2" w:rsidRDefault="000003D2" w:rsidP="000003D2">
            <w:pPr>
              <w:ind w:right="180"/>
              <w:jc w:val="both"/>
              <w:rPr>
                <w:rFonts w:ascii="GHEA Grapalat" w:hAnsi="GHEA Grapalat"/>
                <w:bCs/>
                <w:iCs/>
                <w:sz w:val="20"/>
                <w:szCs w:val="20"/>
                <w:lang w:val="hy-AM"/>
              </w:rPr>
            </w:pPr>
            <w:r w:rsidRPr="000003D2">
              <w:rPr>
                <w:rFonts w:ascii="GHEA Grapalat" w:hAnsi="GHEA Grapalat"/>
                <w:bCs/>
                <w:iCs/>
                <w:sz w:val="20"/>
                <w:szCs w:val="20"/>
                <w:lang w:val="hy-AM"/>
              </w:rPr>
              <w:t>• շինարարության սկզբից մինչև ավարտը ընկած ժամանակահատվածում պարբերաբար լուսանկարահանել շինարարության օբյեկտի վիճակը,</w:t>
            </w:r>
          </w:p>
          <w:p w14:paraId="142EE3A2" w14:textId="77777777" w:rsidR="000003D2" w:rsidRPr="000003D2" w:rsidRDefault="000003D2" w:rsidP="000003D2">
            <w:pPr>
              <w:ind w:right="180"/>
              <w:jc w:val="both"/>
              <w:rPr>
                <w:rFonts w:ascii="GHEA Grapalat" w:hAnsi="GHEA Grapalat"/>
                <w:bCs/>
                <w:iCs/>
                <w:sz w:val="20"/>
                <w:szCs w:val="20"/>
                <w:lang w:val="hy-AM"/>
              </w:rPr>
            </w:pPr>
            <w:r w:rsidRPr="000003D2">
              <w:rPr>
                <w:rFonts w:ascii="GHEA Grapalat" w:hAnsi="GHEA Grapalat"/>
                <w:bCs/>
                <w:iCs/>
                <w:sz w:val="20"/>
                <w:szCs w:val="20"/>
                <w:lang w:val="hy-AM"/>
              </w:rPr>
              <w:t>• ապահովել կատարվող աշխատանքների համապատասխանությունը կապալի պայմանագրի պայմաններին, շինարարական նորմերին և կանոններին,</w:t>
            </w:r>
          </w:p>
          <w:p w14:paraId="65DF839C" w14:textId="77777777" w:rsidR="000003D2" w:rsidRPr="000003D2" w:rsidRDefault="000003D2" w:rsidP="000003D2">
            <w:pPr>
              <w:ind w:right="180"/>
              <w:jc w:val="both"/>
              <w:rPr>
                <w:rFonts w:ascii="GHEA Grapalat" w:hAnsi="GHEA Grapalat"/>
                <w:bCs/>
                <w:iCs/>
                <w:sz w:val="20"/>
                <w:szCs w:val="20"/>
                <w:lang w:val="hy-AM"/>
              </w:rPr>
            </w:pPr>
            <w:r w:rsidRPr="000003D2">
              <w:rPr>
                <w:rFonts w:ascii="GHEA Grapalat" w:hAnsi="GHEA Grapalat"/>
                <w:bCs/>
                <w:iCs/>
                <w:sz w:val="20"/>
                <w:szCs w:val="20"/>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4AC8D5A2" w14:textId="77777777" w:rsidR="000003D2" w:rsidRPr="000003D2" w:rsidRDefault="000003D2" w:rsidP="000003D2">
            <w:pPr>
              <w:ind w:right="180"/>
              <w:jc w:val="both"/>
              <w:rPr>
                <w:rFonts w:ascii="GHEA Grapalat" w:hAnsi="GHEA Grapalat"/>
                <w:bCs/>
                <w:iCs/>
                <w:sz w:val="20"/>
                <w:szCs w:val="20"/>
                <w:lang w:val="hy-AM"/>
              </w:rPr>
            </w:pPr>
            <w:r w:rsidRPr="000003D2">
              <w:rPr>
                <w:rFonts w:ascii="GHEA Grapalat" w:hAnsi="GHEA Grapalat"/>
                <w:bCs/>
                <w:iCs/>
                <w:sz w:val="20"/>
                <w:szCs w:val="20"/>
                <w:lang w:val="hy-AM"/>
              </w:rPr>
              <w:t>• ստուգել և հաստատել աշխատանքային և կատարողական փաստաթղթերը՝ նախապատրաստված Կապալառուի կողմից,</w:t>
            </w:r>
          </w:p>
          <w:p w14:paraId="15B87927" w14:textId="77777777" w:rsidR="000003D2" w:rsidRPr="000003D2" w:rsidRDefault="000003D2" w:rsidP="000003D2">
            <w:pPr>
              <w:ind w:right="180"/>
              <w:jc w:val="both"/>
              <w:rPr>
                <w:rFonts w:ascii="GHEA Grapalat" w:hAnsi="GHEA Grapalat"/>
                <w:bCs/>
                <w:iCs/>
                <w:sz w:val="20"/>
                <w:szCs w:val="20"/>
                <w:lang w:val="hy-AM"/>
              </w:rPr>
            </w:pPr>
            <w:r w:rsidRPr="000003D2">
              <w:rPr>
                <w:rFonts w:ascii="GHEA Grapalat" w:hAnsi="GHEA Grapalat"/>
                <w:bCs/>
                <w:iCs/>
                <w:sz w:val="20"/>
                <w:szCs w:val="20"/>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610C83B7" w14:textId="77777777" w:rsidR="000003D2" w:rsidRPr="000003D2" w:rsidRDefault="000003D2" w:rsidP="000003D2">
            <w:pPr>
              <w:ind w:right="180"/>
              <w:jc w:val="both"/>
              <w:rPr>
                <w:rFonts w:ascii="GHEA Grapalat" w:hAnsi="GHEA Grapalat"/>
                <w:bCs/>
                <w:iCs/>
                <w:sz w:val="20"/>
                <w:szCs w:val="20"/>
                <w:lang w:val="hy-AM"/>
              </w:rPr>
            </w:pPr>
            <w:r w:rsidRPr="000003D2">
              <w:rPr>
                <w:rFonts w:ascii="GHEA Grapalat" w:hAnsi="GHEA Grapalat"/>
                <w:bCs/>
                <w:iCs/>
                <w:sz w:val="20"/>
                <w:szCs w:val="20"/>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3825E650" w14:textId="77777777" w:rsidR="000003D2" w:rsidRPr="000003D2" w:rsidRDefault="000003D2" w:rsidP="000003D2">
            <w:pPr>
              <w:ind w:right="180"/>
              <w:jc w:val="both"/>
              <w:rPr>
                <w:rFonts w:ascii="GHEA Grapalat" w:hAnsi="GHEA Grapalat"/>
                <w:bCs/>
                <w:iCs/>
                <w:sz w:val="20"/>
                <w:szCs w:val="20"/>
                <w:lang w:val="hy-AM"/>
              </w:rPr>
            </w:pPr>
            <w:r w:rsidRPr="000003D2">
              <w:rPr>
                <w:rFonts w:ascii="GHEA Grapalat" w:hAnsi="GHEA Grapalat"/>
                <w:bCs/>
                <w:iCs/>
                <w:sz w:val="20"/>
                <w:szCs w:val="20"/>
                <w:lang w:val="hy-AM"/>
              </w:rPr>
              <w:t xml:space="preserve">• ստուգել բոլոր այն փորձարկումների արդյունքները, որոնք անհրաժեշտ են որակի ապահովման համար: Ստուգել բոլոր փաստաթղթերը (այդ թվում՝ բոլոր ծավալային </w:t>
            </w:r>
            <w:r w:rsidRPr="000003D2">
              <w:rPr>
                <w:rFonts w:ascii="GHEA Grapalat" w:hAnsi="GHEA Grapalat"/>
                <w:bCs/>
                <w:iCs/>
                <w:sz w:val="20"/>
                <w:szCs w:val="20"/>
                <w:lang w:val="hy-AM"/>
              </w:rPr>
              <w:lastRenderedPageBreak/>
              <w:t>չափերը և հաշվարկները), որոնք անհրաժեշտ են համապատասխան վճարումները իրականացնելու համար,•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210154F2" w14:textId="77777777" w:rsidR="000003D2" w:rsidRPr="000003D2" w:rsidRDefault="000003D2" w:rsidP="000003D2">
            <w:pPr>
              <w:ind w:right="180"/>
              <w:jc w:val="both"/>
              <w:rPr>
                <w:rFonts w:ascii="GHEA Grapalat" w:hAnsi="GHEA Grapalat"/>
                <w:bCs/>
                <w:iCs/>
                <w:sz w:val="20"/>
                <w:szCs w:val="20"/>
                <w:lang w:val="hy-AM"/>
              </w:rPr>
            </w:pPr>
            <w:r w:rsidRPr="000003D2">
              <w:rPr>
                <w:rFonts w:ascii="GHEA Grapalat" w:hAnsi="GHEA Grapalat"/>
                <w:bCs/>
                <w:iCs/>
                <w:sz w:val="20"/>
                <w:szCs w:val="20"/>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4B247F23" w14:textId="77777777" w:rsidR="000003D2" w:rsidRPr="000003D2" w:rsidRDefault="000003D2" w:rsidP="000003D2">
            <w:pPr>
              <w:ind w:right="180"/>
              <w:jc w:val="both"/>
              <w:rPr>
                <w:rFonts w:ascii="GHEA Grapalat" w:hAnsi="GHEA Grapalat"/>
                <w:bCs/>
                <w:iCs/>
                <w:sz w:val="20"/>
                <w:szCs w:val="20"/>
                <w:lang w:val="hy-AM"/>
              </w:rPr>
            </w:pPr>
            <w:r w:rsidRPr="000003D2">
              <w:rPr>
                <w:rFonts w:ascii="GHEA Grapalat" w:hAnsi="GHEA Grapalat"/>
                <w:bCs/>
                <w:iCs/>
                <w:sz w:val="20"/>
                <w:szCs w:val="20"/>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522E3688" w14:textId="77777777" w:rsidR="000003D2" w:rsidRPr="000003D2" w:rsidRDefault="000003D2" w:rsidP="000003D2">
            <w:pPr>
              <w:ind w:right="180"/>
              <w:jc w:val="both"/>
              <w:rPr>
                <w:rFonts w:ascii="GHEA Grapalat" w:hAnsi="GHEA Grapalat"/>
                <w:bCs/>
                <w:iCs/>
                <w:sz w:val="20"/>
                <w:szCs w:val="20"/>
                <w:lang w:val="hy-AM"/>
              </w:rPr>
            </w:pPr>
            <w:r w:rsidRPr="000003D2">
              <w:rPr>
                <w:rFonts w:ascii="GHEA Grapalat" w:hAnsi="GHEA Grapalat"/>
                <w:bCs/>
                <w:iCs/>
                <w:sz w:val="20"/>
                <w:szCs w:val="20"/>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51EEF0EC" w14:textId="77777777" w:rsidR="000003D2" w:rsidRPr="000003D2" w:rsidRDefault="000003D2" w:rsidP="000003D2">
            <w:pPr>
              <w:ind w:right="180"/>
              <w:jc w:val="both"/>
              <w:rPr>
                <w:rFonts w:ascii="GHEA Grapalat" w:hAnsi="GHEA Grapalat"/>
                <w:bCs/>
                <w:iCs/>
                <w:sz w:val="20"/>
                <w:szCs w:val="20"/>
                <w:lang w:val="hy-AM"/>
              </w:rPr>
            </w:pPr>
            <w:r w:rsidRPr="000003D2">
              <w:rPr>
                <w:rFonts w:ascii="GHEA Grapalat" w:hAnsi="GHEA Grapalat"/>
                <w:bCs/>
                <w:iCs/>
                <w:sz w:val="20"/>
                <w:szCs w:val="20"/>
                <w:lang w:val="hy-AM"/>
              </w:rPr>
              <w:t>• կատարել աշխատանքների ծավալների չափագրումներ և մասնակցել կատարողական փաստաթղթերի կազմմանը և հաստատմանը,</w:t>
            </w:r>
          </w:p>
          <w:p w14:paraId="569D6EB1" w14:textId="77777777" w:rsidR="000003D2" w:rsidRPr="000003D2" w:rsidRDefault="000003D2" w:rsidP="000003D2">
            <w:pPr>
              <w:ind w:right="180"/>
              <w:jc w:val="both"/>
              <w:rPr>
                <w:rFonts w:ascii="GHEA Grapalat" w:hAnsi="GHEA Grapalat"/>
                <w:bCs/>
                <w:iCs/>
                <w:sz w:val="20"/>
                <w:szCs w:val="20"/>
                <w:lang w:val="hy-AM"/>
              </w:rPr>
            </w:pPr>
            <w:r w:rsidRPr="000003D2">
              <w:rPr>
                <w:rFonts w:ascii="GHEA Grapalat" w:hAnsi="GHEA Grapalat"/>
                <w:bCs/>
                <w:iCs/>
                <w:sz w:val="20"/>
                <w:szCs w:val="20"/>
                <w:lang w:val="hy-AM"/>
              </w:rPr>
              <w:t xml:space="preserve">                                                                                                                                                                                                                                                                                                                                                                                                                                                                                                                                                                           •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70AC57C9" w14:textId="77777777" w:rsidR="000003D2" w:rsidRPr="000003D2" w:rsidRDefault="000003D2" w:rsidP="000003D2">
            <w:pPr>
              <w:ind w:right="180"/>
              <w:jc w:val="both"/>
              <w:rPr>
                <w:rFonts w:ascii="GHEA Grapalat" w:hAnsi="GHEA Grapalat"/>
                <w:bCs/>
                <w:iCs/>
                <w:sz w:val="20"/>
                <w:szCs w:val="20"/>
                <w:lang w:val="hy-AM"/>
              </w:rPr>
            </w:pPr>
            <w:r w:rsidRPr="000003D2">
              <w:rPr>
                <w:rFonts w:ascii="GHEA Grapalat" w:hAnsi="GHEA Grapalat"/>
                <w:bCs/>
                <w:iCs/>
                <w:sz w:val="20"/>
                <w:szCs w:val="20"/>
                <w:lang w:val="hy-AM"/>
              </w:rPr>
              <w:t>• Պատվիրատուի ցուցումով չափագրել կատարման ենթակա աշխատանքները:</w:t>
            </w:r>
          </w:p>
          <w:p w14:paraId="1EB0B1E8" w14:textId="77777777" w:rsidR="000003D2" w:rsidRPr="000003D2" w:rsidRDefault="000003D2" w:rsidP="000003D2">
            <w:pPr>
              <w:ind w:right="180"/>
              <w:jc w:val="both"/>
              <w:rPr>
                <w:rFonts w:ascii="GHEA Grapalat" w:hAnsi="GHEA Grapalat"/>
                <w:bCs/>
                <w:iCs/>
                <w:sz w:val="20"/>
                <w:szCs w:val="20"/>
                <w:lang w:val="hy-AM"/>
              </w:rPr>
            </w:pPr>
            <w:r w:rsidRPr="000003D2">
              <w:rPr>
                <w:rFonts w:ascii="GHEA Grapalat" w:hAnsi="GHEA Grapalat"/>
                <w:bCs/>
                <w:iCs/>
                <w:sz w:val="20"/>
                <w:szCs w:val="20"/>
                <w:lang w:val="hy-AM"/>
              </w:rPr>
              <w:t xml:space="preserve">• պարտադիր ներկա լինել քաղաքաշինության նախարարի թիվ 44 առ 28.04.1998թ. «Շինարարության որակի տեխնիկական </w:t>
            </w:r>
            <w:r w:rsidRPr="000003D2">
              <w:rPr>
                <w:rFonts w:ascii="GHEA Grapalat" w:hAnsi="GHEA Grapalat"/>
                <w:bCs/>
                <w:iCs/>
                <w:sz w:val="20"/>
                <w:szCs w:val="20"/>
                <w:lang w:val="hy-AM"/>
              </w:rPr>
              <w:lastRenderedPageBreak/>
              <w:t>հսկողության իրականացման հրահանգ» հրամանի հավելված 1-ով նախատեսված ծածկման շինմոնտաժային աշխատանքների իրականացման ընթացքում:</w:t>
            </w:r>
          </w:p>
          <w:p w14:paraId="7BA5DCBB" w14:textId="77777777" w:rsidR="000003D2" w:rsidRPr="000003D2" w:rsidRDefault="000003D2" w:rsidP="000003D2">
            <w:pPr>
              <w:ind w:right="180"/>
              <w:jc w:val="both"/>
              <w:rPr>
                <w:rFonts w:ascii="GHEA Grapalat" w:hAnsi="GHEA Grapalat"/>
                <w:bCs/>
                <w:iCs/>
                <w:sz w:val="20"/>
                <w:szCs w:val="20"/>
                <w:lang w:val="hy-AM"/>
              </w:rPr>
            </w:pPr>
            <w:r w:rsidRPr="000003D2">
              <w:rPr>
                <w:rFonts w:ascii="GHEA Grapalat" w:hAnsi="GHEA Grapalat"/>
                <w:bCs/>
                <w:iCs/>
                <w:sz w:val="20"/>
                <w:szCs w:val="20"/>
                <w:lang w:val="hy-AM"/>
              </w:rPr>
              <w:t>Հաշվետվության ներկայացման պահանջներ</w:t>
            </w:r>
          </w:p>
          <w:p w14:paraId="2511EEC4" w14:textId="77777777" w:rsidR="000003D2" w:rsidRPr="000003D2" w:rsidRDefault="000003D2" w:rsidP="000003D2">
            <w:pPr>
              <w:ind w:right="180"/>
              <w:jc w:val="both"/>
              <w:rPr>
                <w:rFonts w:ascii="GHEA Grapalat" w:hAnsi="GHEA Grapalat"/>
                <w:bCs/>
                <w:iCs/>
                <w:sz w:val="20"/>
                <w:szCs w:val="20"/>
                <w:lang w:val="hy-AM"/>
              </w:rPr>
            </w:pPr>
            <w:r w:rsidRPr="000003D2">
              <w:rPr>
                <w:rFonts w:ascii="GHEA Grapalat" w:hAnsi="GHEA Grapalat"/>
                <w:bCs/>
                <w:iCs/>
                <w:sz w:val="20"/>
                <w:szCs w:val="20"/>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3C01A05B" w14:textId="77777777" w:rsidR="000003D2" w:rsidRPr="000003D2" w:rsidRDefault="000003D2" w:rsidP="000003D2">
            <w:pPr>
              <w:ind w:right="180"/>
              <w:jc w:val="both"/>
              <w:rPr>
                <w:rFonts w:ascii="GHEA Grapalat" w:hAnsi="GHEA Grapalat"/>
                <w:bCs/>
                <w:iCs/>
                <w:sz w:val="20"/>
                <w:szCs w:val="20"/>
                <w:lang w:val="hy-AM"/>
              </w:rPr>
            </w:pPr>
            <w:r w:rsidRPr="000003D2">
              <w:rPr>
                <w:rFonts w:ascii="GHEA Grapalat" w:hAnsi="GHEA Grapalat"/>
                <w:bCs/>
                <w:iCs/>
                <w:sz w:val="20"/>
                <w:szCs w:val="20"/>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2571A405" w14:textId="77777777" w:rsidR="000003D2" w:rsidRPr="000003D2" w:rsidRDefault="000003D2" w:rsidP="000003D2">
            <w:pPr>
              <w:ind w:right="180"/>
              <w:jc w:val="both"/>
              <w:rPr>
                <w:rFonts w:ascii="GHEA Grapalat" w:hAnsi="GHEA Grapalat"/>
                <w:bCs/>
                <w:iCs/>
                <w:sz w:val="20"/>
                <w:szCs w:val="20"/>
                <w:lang w:val="hy-AM"/>
              </w:rPr>
            </w:pPr>
            <w:r w:rsidRPr="000003D2">
              <w:rPr>
                <w:rFonts w:ascii="GHEA Grapalat" w:hAnsi="GHEA Grapalat"/>
                <w:bCs/>
                <w:iCs/>
                <w:sz w:val="20"/>
                <w:szCs w:val="20"/>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13AE08F2" w14:textId="77777777" w:rsidR="000003D2" w:rsidRPr="000003D2" w:rsidRDefault="000003D2" w:rsidP="000003D2">
            <w:pPr>
              <w:ind w:right="180"/>
              <w:jc w:val="both"/>
              <w:rPr>
                <w:rFonts w:ascii="GHEA Grapalat" w:hAnsi="GHEA Grapalat"/>
                <w:bCs/>
                <w:iCs/>
                <w:sz w:val="20"/>
                <w:szCs w:val="20"/>
                <w:lang w:val="hy-AM"/>
              </w:rPr>
            </w:pPr>
            <w:r w:rsidRPr="000003D2">
              <w:rPr>
                <w:rFonts w:ascii="GHEA Grapalat" w:hAnsi="GHEA Grapalat"/>
                <w:bCs/>
                <w:iCs/>
                <w:sz w:val="20"/>
                <w:szCs w:val="20"/>
                <w:lang w:val="hy-AM"/>
              </w:rP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p w14:paraId="1699D713" w14:textId="77777777" w:rsidR="000003D2" w:rsidRPr="000003D2" w:rsidRDefault="000003D2" w:rsidP="000003D2">
            <w:pPr>
              <w:ind w:right="180"/>
              <w:jc w:val="both"/>
              <w:rPr>
                <w:rFonts w:ascii="GHEA Grapalat" w:hAnsi="GHEA Grapalat"/>
                <w:b/>
                <w:iCs/>
                <w:sz w:val="20"/>
                <w:szCs w:val="20"/>
                <w:lang w:val="hy-AM"/>
              </w:rPr>
            </w:pPr>
            <w:r w:rsidRPr="000003D2">
              <w:rPr>
                <w:rFonts w:ascii="GHEA Grapalat" w:hAnsi="GHEA Grapalat"/>
                <w:b/>
                <w:iCs/>
                <w:sz w:val="20"/>
                <w:szCs w:val="20"/>
                <w:lang w:val="hy-AM"/>
              </w:rPr>
              <w:t>Խորհրդատվական ծառայությունների մատուցման համար անհրաժեշտ է շինարարության որակի տեխնիկական հսկողության 2-րդ դասի լիցենզիա։</w:t>
            </w:r>
          </w:p>
          <w:p w14:paraId="6074383B" w14:textId="26DCBF5B" w:rsidR="00D34C28" w:rsidRPr="00C032F4" w:rsidRDefault="000003D2" w:rsidP="000003D2">
            <w:pPr>
              <w:jc w:val="both"/>
              <w:rPr>
                <w:rFonts w:ascii="GHEA Grapalat" w:hAnsi="GHEA Grapalat"/>
                <w:sz w:val="18"/>
                <w:szCs w:val="18"/>
                <w:lang w:val="hy-AM"/>
              </w:rPr>
            </w:pPr>
            <w:r w:rsidRPr="000003D2">
              <w:rPr>
                <w:rFonts w:ascii="GHEA Grapalat" w:hAnsi="GHEA Grapalat"/>
                <w:b/>
                <w:iCs/>
                <w:sz w:val="20"/>
                <w:szCs w:val="20"/>
                <w:lang w:val="hy-AM"/>
              </w:rPr>
              <w:t>Լիցենզիայի ներդիր՝ բնակելի, հասարակական և արտադրական կառույցներ։</w:t>
            </w:r>
          </w:p>
        </w:tc>
        <w:tc>
          <w:tcPr>
            <w:tcW w:w="810" w:type="dxa"/>
            <w:vAlign w:val="center"/>
          </w:tcPr>
          <w:p w14:paraId="4639C65D" w14:textId="77777777" w:rsidR="00D34C28" w:rsidRPr="00C032F4" w:rsidRDefault="00D34C28" w:rsidP="00D34C28">
            <w:pPr>
              <w:jc w:val="center"/>
              <w:rPr>
                <w:rFonts w:ascii="GHEA Grapalat" w:hAnsi="GHEA Grapalat" w:cs="Calibri"/>
                <w:color w:val="000000"/>
                <w:sz w:val="20"/>
                <w:szCs w:val="20"/>
                <w:lang w:val="hy-AM"/>
              </w:rPr>
            </w:pPr>
          </w:p>
          <w:p w14:paraId="705A7CA6" w14:textId="77777777" w:rsidR="00D34C28" w:rsidRPr="00C032F4" w:rsidRDefault="00D34C28" w:rsidP="00D34C28">
            <w:pPr>
              <w:jc w:val="center"/>
              <w:rPr>
                <w:rFonts w:ascii="GHEA Grapalat" w:hAnsi="GHEA Grapalat" w:cs="Calibri"/>
                <w:color w:val="000000"/>
                <w:sz w:val="20"/>
                <w:szCs w:val="20"/>
                <w:lang w:val="hy-AM"/>
              </w:rPr>
            </w:pPr>
            <w:r w:rsidRPr="00C032F4">
              <w:rPr>
                <w:rFonts w:ascii="GHEA Grapalat" w:hAnsi="GHEA Grapalat" w:cs="Calibri"/>
                <w:color w:val="000000"/>
                <w:sz w:val="20"/>
                <w:szCs w:val="20"/>
                <w:lang w:val="hy-AM"/>
              </w:rPr>
              <w:t>դրամ</w:t>
            </w:r>
          </w:p>
          <w:p w14:paraId="46867251" w14:textId="77777777" w:rsidR="00D34C28" w:rsidRPr="00C032F4" w:rsidRDefault="00D34C28" w:rsidP="00D34C28">
            <w:pPr>
              <w:jc w:val="center"/>
              <w:rPr>
                <w:rFonts w:ascii="GHEA Grapalat" w:hAnsi="GHEA Grapalat"/>
                <w:sz w:val="20"/>
                <w:lang w:val="hy-AM"/>
              </w:rPr>
            </w:pPr>
          </w:p>
        </w:tc>
        <w:tc>
          <w:tcPr>
            <w:tcW w:w="1170" w:type="dxa"/>
            <w:vAlign w:val="center"/>
          </w:tcPr>
          <w:p w14:paraId="5A6CF1FA" w14:textId="77777777" w:rsidR="00D34C28" w:rsidRPr="00C032F4" w:rsidRDefault="00D34C28" w:rsidP="00D34C28">
            <w:pPr>
              <w:jc w:val="center"/>
              <w:rPr>
                <w:rFonts w:ascii="GHEA Grapalat" w:hAnsi="GHEA Grapalat"/>
                <w:sz w:val="20"/>
                <w:lang w:val="hy-AM"/>
              </w:rPr>
            </w:pPr>
          </w:p>
          <w:p w14:paraId="208BDF76" w14:textId="77777777" w:rsidR="00D34C28" w:rsidRPr="00C032F4" w:rsidRDefault="00D34C28" w:rsidP="00D34C28">
            <w:pPr>
              <w:jc w:val="center"/>
              <w:rPr>
                <w:rFonts w:ascii="GHEA Grapalat" w:hAnsi="GHEA Grapalat"/>
                <w:sz w:val="20"/>
                <w:lang w:val="hy-AM"/>
              </w:rPr>
            </w:pPr>
          </w:p>
          <w:p w14:paraId="31086AF7" w14:textId="77777777" w:rsidR="00D34C28" w:rsidRPr="00C032F4" w:rsidRDefault="00D34C28" w:rsidP="00D34C28">
            <w:pPr>
              <w:jc w:val="center"/>
              <w:rPr>
                <w:rFonts w:ascii="GHEA Grapalat" w:hAnsi="GHEA Grapalat"/>
                <w:sz w:val="20"/>
                <w:lang w:val="hy-AM"/>
              </w:rPr>
            </w:pPr>
          </w:p>
          <w:p w14:paraId="2AFC48F1" w14:textId="77777777" w:rsidR="00D34C28" w:rsidRPr="00C032F4" w:rsidRDefault="00D34C28" w:rsidP="00D34C28">
            <w:pPr>
              <w:jc w:val="center"/>
              <w:rPr>
                <w:rFonts w:ascii="GHEA Grapalat" w:hAnsi="GHEA Grapalat"/>
                <w:sz w:val="20"/>
                <w:lang w:val="hy-AM"/>
              </w:rPr>
            </w:pPr>
          </w:p>
          <w:p w14:paraId="2B871CC5" w14:textId="77777777" w:rsidR="00D34C28" w:rsidRPr="00C032F4" w:rsidRDefault="00D34C28" w:rsidP="00D34C28">
            <w:pPr>
              <w:jc w:val="center"/>
              <w:rPr>
                <w:rFonts w:ascii="GHEA Grapalat" w:hAnsi="GHEA Grapalat"/>
                <w:sz w:val="20"/>
                <w:lang w:val="hy-AM"/>
              </w:rPr>
            </w:pPr>
          </w:p>
          <w:p w14:paraId="79677586" w14:textId="77777777" w:rsidR="00D34C28" w:rsidRPr="00C032F4" w:rsidRDefault="00D34C28" w:rsidP="00D34C28">
            <w:pPr>
              <w:jc w:val="center"/>
              <w:rPr>
                <w:rFonts w:ascii="GHEA Grapalat" w:hAnsi="GHEA Grapalat"/>
                <w:sz w:val="20"/>
                <w:lang w:val="hy-AM"/>
              </w:rPr>
            </w:pPr>
          </w:p>
          <w:p w14:paraId="11148C38" w14:textId="77777777" w:rsidR="00D34C28" w:rsidRPr="00C032F4" w:rsidRDefault="00D34C28" w:rsidP="00D34C28">
            <w:pPr>
              <w:jc w:val="center"/>
              <w:rPr>
                <w:rFonts w:ascii="GHEA Grapalat" w:hAnsi="GHEA Grapalat"/>
                <w:sz w:val="20"/>
                <w:lang w:val="hy-AM"/>
              </w:rPr>
            </w:pPr>
          </w:p>
          <w:p w14:paraId="5C54019B" w14:textId="77777777" w:rsidR="00D34C28" w:rsidRPr="00C032F4" w:rsidRDefault="00D34C28" w:rsidP="00D34C28">
            <w:pPr>
              <w:jc w:val="center"/>
              <w:rPr>
                <w:rFonts w:ascii="GHEA Grapalat" w:hAnsi="GHEA Grapalat"/>
                <w:sz w:val="20"/>
                <w:lang w:val="hy-AM"/>
              </w:rPr>
            </w:pPr>
          </w:p>
          <w:p w14:paraId="1DCE792B" w14:textId="77777777" w:rsidR="00D34C28" w:rsidRPr="00C032F4" w:rsidRDefault="00D34C28" w:rsidP="00D34C28">
            <w:pPr>
              <w:jc w:val="center"/>
              <w:rPr>
                <w:rFonts w:ascii="GHEA Grapalat" w:hAnsi="GHEA Grapalat"/>
                <w:sz w:val="20"/>
                <w:lang w:val="hy-AM"/>
              </w:rPr>
            </w:pPr>
          </w:p>
          <w:p w14:paraId="25877DC8" w14:textId="77777777" w:rsidR="00D34C28" w:rsidRPr="00C032F4" w:rsidRDefault="00D34C28" w:rsidP="00D34C28">
            <w:pPr>
              <w:jc w:val="center"/>
              <w:rPr>
                <w:rFonts w:ascii="GHEA Grapalat" w:hAnsi="GHEA Grapalat"/>
                <w:sz w:val="20"/>
                <w:lang w:val="hy-AM"/>
              </w:rPr>
            </w:pPr>
          </w:p>
        </w:tc>
        <w:tc>
          <w:tcPr>
            <w:tcW w:w="990" w:type="dxa"/>
            <w:vAlign w:val="center"/>
          </w:tcPr>
          <w:p w14:paraId="15ACB283" w14:textId="673CB402" w:rsidR="00D34C28" w:rsidRPr="00C032F4" w:rsidRDefault="00D34C28" w:rsidP="00D34C28">
            <w:pPr>
              <w:jc w:val="center"/>
              <w:rPr>
                <w:rFonts w:ascii="GHEA Grapalat" w:hAnsi="GHEA Grapalat"/>
                <w:sz w:val="20"/>
                <w:lang w:val="hy-AM"/>
              </w:rPr>
            </w:pPr>
            <w:r w:rsidRPr="00C032F4">
              <w:rPr>
                <w:rFonts w:ascii="GHEA Grapalat" w:hAnsi="GHEA Grapalat"/>
                <w:sz w:val="20"/>
                <w:lang w:val="hy-AM"/>
              </w:rPr>
              <w:t>1</w:t>
            </w:r>
          </w:p>
        </w:tc>
        <w:tc>
          <w:tcPr>
            <w:tcW w:w="1980" w:type="dxa"/>
            <w:tcBorders>
              <w:top w:val="single" w:sz="4" w:space="0" w:color="auto"/>
              <w:left w:val="single" w:sz="4" w:space="0" w:color="auto"/>
              <w:bottom w:val="single" w:sz="4" w:space="0" w:color="auto"/>
              <w:right w:val="single" w:sz="4" w:space="0" w:color="auto"/>
            </w:tcBorders>
            <w:vAlign w:val="center"/>
          </w:tcPr>
          <w:p w14:paraId="14B01DE0" w14:textId="3C39D94C" w:rsidR="00D34C28" w:rsidRPr="00C032F4" w:rsidRDefault="000003D2" w:rsidP="00D34C28">
            <w:pPr>
              <w:jc w:val="center"/>
              <w:rPr>
                <w:rFonts w:ascii="GHEA Grapalat" w:hAnsi="GHEA Grapalat"/>
                <w:sz w:val="22"/>
                <w:lang w:val="hy-AM"/>
              </w:rPr>
            </w:pPr>
            <w:r w:rsidRPr="000003D2">
              <w:rPr>
                <w:rFonts w:ascii="GHEA Grapalat" w:hAnsi="GHEA Grapalat"/>
                <w:sz w:val="18"/>
                <w:szCs w:val="18"/>
                <w:lang w:val="hy-AM"/>
              </w:rPr>
              <w:t>ք. Երևան</w:t>
            </w:r>
            <w:r>
              <w:rPr>
                <w:rFonts w:ascii="GHEA Grapalat" w:hAnsi="GHEA Grapalat"/>
                <w:sz w:val="18"/>
                <w:szCs w:val="18"/>
                <w:lang w:val="hy-AM"/>
              </w:rPr>
              <w:t>,</w:t>
            </w:r>
            <w:r w:rsidRPr="000003D2">
              <w:rPr>
                <w:rFonts w:ascii="GHEA Grapalat" w:hAnsi="GHEA Grapalat"/>
                <w:sz w:val="18"/>
                <w:szCs w:val="18"/>
                <w:lang w:val="hy-AM"/>
              </w:rPr>
              <w:t xml:space="preserve">                 Աջափնյակ  վարչական շրջան</w:t>
            </w:r>
          </w:p>
        </w:tc>
        <w:tc>
          <w:tcPr>
            <w:tcW w:w="2790" w:type="dxa"/>
            <w:tcBorders>
              <w:top w:val="single" w:sz="4" w:space="0" w:color="auto"/>
              <w:left w:val="nil"/>
              <w:bottom w:val="single" w:sz="4" w:space="0" w:color="auto"/>
              <w:right w:val="single" w:sz="4" w:space="0" w:color="auto"/>
            </w:tcBorders>
            <w:vAlign w:val="center"/>
          </w:tcPr>
          <w:p w14:paraId="4376E1B5" w14:textId="4725C5D5" w:rsidR="00D34C28" w:rsidRPr="00C032F4" w:rsidRDefault="000003D2" w:rsidP="00D34C28">
            <w:pPr>
              <w:jc w:val="center"/>
              <w:rPr>
                <w:rFonts w:ascii="GHEA Grapalat" w:hAnsi="GHEA Grapalat"/>
                <w:sz w:val="22"/>
                <w:lang w:val="hy-AM"/>
              </w:rPr>
            </w:pPr>
            <w:r w:rsidRPr="000003D2">
              <w:rPr>
                <w:rFonts w:ascii="GHEA Grapalat" w:hAnsi="GHEA Grapalat" w:cs="Arial"/>
                <w:sz w:val="20"/>
                <w:szCs w:val="20"/>
                <w:lang w:val="hy-AM"/>
              </w:rPr>
              <w:t xml:space="preserve">Պայմանագիրը /ֆինանսական միջոցներ նախատեսվելու դեպքում՝ համաձայնագիրը/ ուժի մեջ է մտնում շինարարական աշխատանքների գնման պայմանագիրը/ֆինանսական միջոցներ նախատեսվելու դեպքում՝ համաձայնագիրը/ վավերացնելու օրվանից և գործում է շինարարական </w:t>
            </w:r>
            <w:r w:rsidRPr="000003D2">
              <w:rPr>
                <w:rFonts w:ascii="GHEA Grapalat" w:hAnsi="GHEA Grapalat" w:cs="Arial"/>
                <w:sz w:val="20"/>
                <w:szCs w:val="20"/>
                <w:lang w:val="hy-AM"/>
              </w:rPr>
              <w:lastRenderedPageBreak/>
              <w:t>աշխատանքներին զուգընթաց</w:t>
            </w:r>
          </w:p>
        </w:tc>
      </w:tr>
    </w:tbl>
    <w:p w14:paraId="029FBC11" w14:textId="77777777" w:rsidR="00513CB2" w:rsidRPr="00C032F4" w:rsidRDefault="00513CB2" w:rsidP="00513CB2">
      <w:pPr>
        <w:jc w:val="right"/>
        <w:rPr>
          <w:rFonts w:ascii="GHEA Grapalat" w:hAnsi="GHEA Grapalat"/>
          <w:sz w:val="20"/>
          <w:lang w:val="hy-AM"/>
        </w:rPr>
      </w:pPr>
    </w:p>
    <w:p w14:paraId="497A2E75" w14:textId="77777777" w:rsidR="00513CB2" w:rsidRPr="00C032F4" w:rsidRDefault="00513CB2" w:rsidP="00513CB2">
      <w:pPr>
        <w:jc w:val="both"/>
        <w:rPr>
          <w:rFonts w:ascii="GHEA Grapalat" w:hAnsi="GHEA Grapalat" w:cs="Sylfaen"/>
          <w:i/>
          <w:sz w:val="18"/>
          <w:szCs w:val="18"/>
          <w:lang w:val="pt-BR"/>
        </w:rPr>
      </w:pPr>
      <w:r w:rsidRPr="00C032F4">
        <w:rPr>
          <w:rFonts w:ascii="GHEA Grapalat" w:hAnsi="GHEA Grapalat"/>
          <w:sz w:val="20"/>
          <w:lang w:val="hy-AM"/>
        </w:rPr>
        <w:lastRenderedPageBreak/>
        <w:t xml:space="preserve"> </w:t>
      </w:r>
      <w:ins w:id="26" w:author="Armine Aghajanyan" w:date="2023-08-24T15:00:00Z">
        <w:r w:rsidRPr="00C032F4">
          <w:rPr>
            <w:rFonts w:ascii="GHEA Grapalat" w:hAnsi="GHEA Grapalat"/>
            <w:sz w:val="20"/>
            <w:lang w:val="hy-AM"/>
          </w:rPr>
          <w:t xml:space="preserve"> </w:t>
        </w:r>
      </w:ins>
      <w:r w:rsidRPr="00C032F4">
        <w:rPr>
          <w:rFonts w:ascii="GHEA Grapalat" w:hAnsi="GHEA Grapalat"/>
          <w:sz w:val="20"/>
          <w:lang w:val="hy-AM"/>
        </w:rPr>
        <w:t xml:space="preserve"> </w:t>
      </w:r>
      <w:r w:rsidRPr="00C032F4">
        <w:rPr>
          <w:rFonts w:ascii="GHEA Grapalat" w:hAnsi="GHEA Grapalat" w:cs="Sylfaen"/>
          <w:i/>
          <w:sz w:val="18"/>
          <w:szCs w:val="18"/>
          <w:lang w:val="pt-BR"/>
        </w:rPr>
        <w:t>*</w:t>
      </w:r>
      <w:r w:rsidRPr="00C032F4">
        <w:rPr>
          <w:rFonts w:ascii="GHEA Grapalat" w:hAnsi="GHEA Grapalat" w:cs="Sylfaen"/>
          <w:i/>
          <w:sz w:val="18"/>
          <w:szCs w:val="18"/>
          <w:lang w:val="hy-AM"/>
        </w:rPr>
        <w:t xml:space="preserve"> Ծառայությունների մատուցման</w:t>
      </w:r>
      <w:r w:rsidRPr="00C032F4">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C032F4">
        <w:rPr>
          <w:rFonts w:ascii="GHEA Grapalat" w:hAnsi="GHEA Grapalat" w:cs="Sylfaen"/>
          <w:i/>
          <w:sz w:val="18"/>
          <w:szCs w:val="18"/>
          <w:lang w:val="hy-AM"/>
        </w:rPr>
        <w:t xml:space="preserve">ծառայությունները մատուցել </w:t>
      </w:r>
      <w:r w:rsidRPr="00C032F4">
        <w:rPr>
          <w:rFonts w:ascii="GHEA Grapalat" w:hAnsi="GHEA Grapalat" w:cs="Sylfaen"/>
          <w:i/>
          <w:sz w:val="18"/>
          <w:szCs w:val="18"/>
          <w:lang w:val="pt-BR"/>
        </w:rPr>
        <w:t>ավելի կարճ ժամկետում</w:t>
      </w:r>
    </w:p>
    <w:p w14:paraId="6F5526BA" w14:textId="77777777" w:rsidR="00513CB2" w:rsidRPr="00C032F4" w:rsidRDefault="00513CB2" w:rsidP="00513CB2">
      <w:pPr>
        <w:jc w:val="both"/>
        <w:rPr>
          <w:rFonts w:ascii="GHEA Grapalat" w:hAnsi="GHEA Grapalat"/>
          <w:i/>
          <w:sz w:val="20"/>
          <w:lang w:val="pt-BR"/>
        </w:rPr>
      </w:pPr>
      <w:r w:rsidRPr="00C032F4">
        <w:rPr>
          <w:rFonts w:ascii="GHEA Grapalat" w:hAnsi="GHEA Grapalat" w:cs="Sylfaen"/>
          <w:i/>
          <w:sz w:val="18"/>
          <w:szCs w:val="18"/>
          <w:lang w:val="pt-BR"/>
        </w:rPr>
        <w:t xml:space="preserve"> </w:t>
      </w:r>
      <w:r w:rsidRPr="00C032F4">
        <w:rPr>
          <w:rFonts w:ascii="GHEA Grapalat" w:hAnsi="GHEA Grapalat"/>
          <w:i/>
          <w:sz w:val="20"/>
          <w:lang w:val="pt-BR"/>
        </w:rPr>
        <w:t xml:space="preserve">** </w:t>
      </w:r>
      <w:r w:rsidRPr="00C032F4">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w:t>
      </w:r>
      <w:r w:rsidRPr="00C032F4" w:rsidDel="00C87637">
        <w:rPr>
          <w:rFonts w:ascii="GHEA Grapalat" w:hAnsi="GHEA Grapalat" w:cs="Sylfaen"/>
          <w:i/>
          <w:sz w:val="18"/>
          <w:szCs w:val="18"/>
          <w:lang w:val="pt-BR"/>
        </w:rPr>
        <w:t xml:space="preserve"> </w:t>
      </w:r>
      <w:r w:rsidRPr="00C032F4">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C032F4" w:rsidRDefault="00513CB2" w:rsidP="00513CB2">
      <w:pPr>
        <w:jc w:val="both"/>
        <w:rPr>
          <w:rFonts w:ascii="GHEA Grapalat" w:hAnsi="GHEA Grapalat"/>
          <w:sz w:val="20"/>
          <w:lang w:val="pt-BR"/>
        </w:rPr>
      </w:pPr>
    </w:p>
    <w:p w14:paraId="19770CFC" w14:textId="77777777" w:rsidR="00513CB2" w:rsidRPr="00C032F4"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C032F4" w14:paraId="30C1E086" w14:textId="77777777" w:rsidTr="00464B9F">
        <w:trPr>
          <w:jc w:val="center"/>
        </w:trPr>
        <w:tc>
          <w:tcPr>
            <w:tcW w:w="4536" w:type="dxa"/>
          </w:tcPr>
          <w:p w14:paraId="0739D8CC" w14:textId="77777777" w:rsidR="00513CB2" w:rsidRPr="00C032F4" w:rsidRDefault="00513CB2" w:rsidP="00464B9F">
            <w:pPr>
              <w:spacing w:line="360" w:lineRule="auto"/>
              <w:jc w:val="center"/>
              <w:rPr>
                <w:rFonts w:ascii="GHEA Grapalat" w:hAnsi="GHEA Grapalat" w:cs="Sylfaen"/>
                <w:b/>
                <w:bCs/>
                <w:lang w:val="nb-NO"/>
              </w:rPr>
            </w:pPr>
            <w:r w:rsidRPr="00C032F4">
              <w:rPr>
                <w:rFonts w:ascii="GHEA Grapalat" w:hAnsi="GHEA Grapalat" w:cs="Sylfaen"/>
                <w:b/>
                <w:bCs/>
                <w:lang w:val="nb-NO"/>
              </w:rPr>
              <w:t>ՊԱՏՎԻՐԱՏՈՒ</w:t>
            </w:r>
          </w:p>
          <w:p w14:paraId="513EB4E5" w14:textId="77777777" w:rsidR="00513CB2" w:rsidRPr="00C032F4" w:rsidRDefault="00513CB2" w:rsidP="00464B9F">
            <w:pPr>
              <w:rPr>
                <w:rFonts w:ascii="GHEA Grapalat" w:hAnsi="GHEA Grapalat"/>
                <w:sz w:val="22"/>
                <w:szCs w:val="22"/>
                <w:lang w:val="ru-RU"/>
              </w:rPr>
            </w:pPr>
          </w:p>
          <w:p w14:paraId="6DAE842A" w14:textId="77777777" w:rsidR="00513CB2" w:rsidRPr="00C032F4" w:rsidRDefault="00513CB2" w:rsidP="00464B9F">
            <w:pPr>
              <w:rPr>
                <w:rFonts w:ascii="GHEA Grapalat" w:hAnsi="GHEA Grapalat"/>
                <w:sz w:val="22"/>
                <w:szCs w:val="22"/>
                <w:lang w:val="ru-RU"/>
              </w:rPr>
            </w:pPr>
          </w:p>
          <w:p w14:paraId="5B112A54" w14:textId="77777777" w:rsidR="00513CB2" w:rsidRPr="00C032F4" w:rsidRDefault="00513CB2" w:rsidP="00464B9F">
            <w:pPr>
              <w:rPr>
                <w:rFonts w:ascii="GHEA Grapalat" w:hAnsi="GHEA Grapalat"/>
                <w:sz w:val="22"/>
                <w:szCs w:val="22"/>
                <w:lang w:val="ru-RU"/>
              </w:rPr>
            </w:pPr>
          </w:p>
          <w:p w14:paraId="3C91C816" w14:textId="77777777" w:rsidR="00513CB2" w:rsidRPr="00C032F4" w:rsidRDefault="00513CB2" w:rsidP="00464B9F">
            <w:pPr>
              <w:rPr>
                <w:rFonts w:ascii="GHEA Grapalat" w:hAnsi="GHEA Grapalat"/>
                <w:sz w:val="22"/>
                <w:szCs w:val="22"/>
                <w:lang w:val="ru-RU"/>
              </w:rPr>
            </w:pPr>
          </w:p>
          <w:p w14:paraId="3FB5B93A" w14:textId="77777777" w:rsidR="00513CB2" w:rsidRPr="00C032F4" w:rsidRDefault="00513CB2" w:rsidP="00464B9F">
            <w:pPr>
              <w:rPr>
                <w:rFonts w:ascii="GHEA Grapalat" w:hAnsi="GHEA Grapalat"/>
                <w:lang w:val="ru-RU"/>
              </w:rPr>
            </w:pPr>
          </w:p>
          <w:p w14:paraId="398FB99E" w14:textId="77777777" w:rsidR="00513CB2" w:rsidRPr="00C032F4" w:rsidRDefault="00513CB2" w:rsidP="00464B9F">
            <w:pPr>
              <w:jc w:val="center"/>
              <w:rPr>
                <w:rFonts w:ascii="GHEA Grapalat" w:hAnsi="GHEA Grapalat"/>
                <w:lang w:val="ru-RU"/>
              </w:rPr>
            </w:pPr>
            <w:r w:rsidRPr="00C032F4">
              <w:rPr>
                <w:rFonts w:ascii="GHEA Grapalat" w:hAnsi="GHEA Grapalat"/>
                <w:lang w:val="ru-RU"/>
              </w:rPr>
              <w:t>---------------------------------</w:t>
            </w:r>
          </w:p>
          <w:p w14:paraId="59D0AA2E" w14:textId="77777777" w:rsidR="00513CB2" w:rsidRPr="00C032F4" w:rsidRDefault="00513CB2" w:rsidP="00464B9F">
            <w:pPr>
              <w:jc w:val="center"/>
              <w:rPr>
                <w:rFonts w:ascii="GHEA Grapalat" w:hAnsi="GHEA Grapalat"/>
                <w:sz w:val="18"/>
                <w:szCs w:val="18"/>
              </w:rPr>
            </w:pPr>
            <w:r w:rsidRPr="00C032F4">
              <w:rPr>
                <w:rFonts w:ascii="GHEA Grapalat" w:hAnsi="GHEA Grapalat"/>
                <w:sz w:val="18"/>
                <w:szCs w:val="18"/>
              </w:rPr>
              <w:t>/</w:t>
            </w:r>
            <w:r w:rsidRPr="00C032F4">
              <w:rPr>
                <w:rFonts w:ascii="GHEA Grapalat" w:hAnsi="GHEA Grapalat" w:cs="Sylfaen"/>
                <w:sz w:val="18"/>
                <w:szCs w:val="18"/>
                <w:lang w:val="ru-RU"/>
              </w:rPr>
              <w:t>ստորագրություն</w:t>
            </w:r>
            <w:r w:rsidRPr="00C032F4">
              <w:rPr>
                <w:rFonts w:ascii="GHEA Grapalat" w:hAnsi="GHEA Grapalat"/>
                <w:sz w:val="18"/>
                <w:szCs w:val="18"/>
              </w:rPr>
              <w:t>/</w:t>
            </w:r>
          </w:p>
          <w:p w14:paraId="351D8100" w14:textId="77777777" w:rsidR="00513CB2" w:rsidRPr="00C032F4" w:rsidRDefault="00513CB2" w:rsidP="00464B9F">
            <w:pPr>
              <w:jc w:val="center"/>
              <w:rPr>
                <w:rFonts w:ascii="GHEA Grapalat" w:hAnsi="GHEA Grapalat"/>
                <w:sz w:val="18"/>
                <w:szCs w:val="18"/>
                <w:lang w:val="ru-RU"/>
              </w:rPr>
            </w:pPr>
            <w:r w:rsidRPr="00C032F4">
              <w:rPr>
                <w:rFonts w:ascii="GHEA Grapalat" w:hAnsi="GHEA Grapalat" w:cs="Sylfaen"/>
                <w:sz w:val="18"/>
                <w:szCs w:val="18"/>
                <w:lang w:val="ru-RU"/>
              </w:rPr>
              <w:t>Կ</w:t>
            </w:r>
            <w:r w:rsidRPr="00C032F4">
              <w:rPr>
                <w:rFonts w:ascii="GHEA Grapalat" w:hAnsi="GHEA Grapalat"/>
                <w:sz w:val="18"/>
                <w:szCs w:val="18"/>
                <w:lang w:val="ru-RU"/>
              </w:rPr>
              <w:t>.</w:t>
            </w:r>
            <w:r w:rsidRPr="00C032F4">
              <w:rPr>
                <w:rFonts w:ascii="GHEA Grapalat" w:hAnsi="GHEA Grapalat" w:cs="Sylfaen"/>
                <w:sz w:val="18"/>
                <w:szCs w:val="18"/>
                <w:lang w:val="ru-RU"/>
              </w:rPr>
              <w:t>Տ</w:t>
            </w:r>
          </w:p>
        </w:tc>
        <w:tc>
          <w:tcPr>
            <w:tcW w:w="760" w:type="dxa"/>
          </w:tcPr>
          <w:p w14:paraId="47EAB21E" w14:textId="77777777" w:rsidR="00513CB2" w:rsidRPr="00C032F4" w:rsidRDefault="00513CB2" w:rsidP="00464B9F">
            <w:pPr>
              <w:spacing w:line="360" w:lineRule="auto"/>
              <w:jc w:val="center"/>
              <w:rPr>
                <w:rFonts w:ascii="GHEA Grapalat" w:hAnsi="GHEA Grapalat"/>
                <w:lang w:val="ru-RU"/>
              </w:rPr>
            </w:pPr>
          </w:p>
        </w:tc>
        <w:tc>
          <w:tcPr>
            <w:tcW w:w="4343" w:type="dxa"/>
          </w:tcPr>
          <w:p w14:paraId="11C00FEE" w14:textId="77777777" w:rsidR="00513CB2" w:rsidRPr="00C032F4" w:rsidRDefault="00513CB2" w:rsidP="00464B9F">
            <w:pPr>
              <w:spacing w:line="360" w:lineRule="auto"/>
              <w:jc w:val="center"/>
              <w:rPr>
                <w:rFonts w:ascii="GHEA Grapalat" w:hAnsi="GHEA Grapalat" w:cs="Sylfaen"/>
                <w:b/>
                <w:bCs/>
                <w:lang w:val="ru-RU"/>
              </w:rPr>
            </w:pPr>
            <w:r w:rsidRPr="00C032F4">
              <w:rPr>
                <w:rFonts w:ascii="GHEA Grapalat" w:hAnsi="GHEA Grapalat" w:cs="Sylfaen"/>
                <w:b/>
                <w:bCs/>
                <w:lang w:val="pt-BR"/>
              </w:rPr>
              <w:t>ԿԱՏԱՐՈՂ</w:t>
            </w:r>
          </w:p>
          <w:p w14:paraId="102FC793" w14:textId="77777777" w:rsidR="00513CB2" w:rsidRPr="00C032F4" w:rsidRDefault="00513CB2" w:rsidP="00464B9F">
            <w:pPr>
              <w:jc w:val="center"/>
              <w:rPr>
                <w:rFonts w:ascii="GHEA Grapalat" w:hAnsi="GHEA Grapalat"/>
                <w:lang w:val="ru-RU"/>
              </w:rPr>
            </w:pPr>
          </w:p>
          <w:p w14:paraId="14080907" w14:textId="77777777" w:rsidR="00513CB2" w:rsidRPr="00C032F4" w:rsidRDefault="00513CB2" w:rsidP="00464B9F">
            <w:pPr>
              <w:jc w:val="center"/>
              <w:rPr>
                <w:rFonts w:ascii="GHEA Grapalat" w:hAnsi="GHEA Grapalat"/>
                <w:lang w:val="ru-RU"/>
              </w:rPr>
            </w:pPr>
          </w:p>
          <w:p w14:paraId="134F14FB" w14:textId="77777777" w:rsidR="00513CB2" w:rsidRPr="00C032F4" w:rsidRDefault="00513CB2" w:rsidP="00464B9F">
            <w:pPr>
              <w:jc w:val="center"/>
              <w:rPr>
                <w:rFonts w:ascii="GHEA Grapalat" w:hAnsi="GHEA Grapalat"/>
                <w:lang w:val="ru-RU"/>
              </w:rPr>
            </w:pPr>
          </w:p>
          <w:p w14:paraId="5BE4A6F1" w14:textId="77777777" w:rsidR="00513CB2" w:rsidRPr="00C032F4" w:rsidRDefault="00513CB2" w:rsidP="00464B9F">
            <w:pPr>
              <w:jc w:val="center"/>
              <w:rPr>
                <w:rFonts w:ascii="GHEA Grapalat" w:hAnsi="GHEA Grapalat"/>
              </w:rPr>
            </w:pPr>
          </w:p>
          <w:p w14:paraId="6DE54982" w14:textId="77777777" w:rsidR="00513CB2" w:rsidRPr="00C032F4" w:rsidRDefault="00513CB2" w:rsidP="00464B9F">
            <w:pPr>
              <w:jc w:val="center"/>
              <w:rPr>
                <w:rFonts w:ascii="GHEA Grapalat" w:hAnsi="GHEA Grapalat"/>
              </w:rPr>
            </w:pPr>
          </w:p>
          <w:p w14:paraId="1041F7E4" w14:textId="77777777" w:rsidR="00513CB2" w:rsidRPr="00C032F4" w:rsidRDefault="00513CB2" w:rsidP="00464B9F">
            <w:pPr>
              <w:jc w:val="center"/>
              <w:rPr>
                <w:rFonts w:ascii="GHEA Grapalat" w:hAnsi="GHEA Grapalat"/>
                <w:lang w:val="ru-RU"/>
              </w:rPr>
            </w:pPr>
            <w:r w:rsidRPr="00C032F4">
              <w:rPr>
                <w:rFonts w:ascii="GHEA Grapalat" w:hAnsi="GHEA Grapalat"/>
                <w:lang w:val="ru-RU"/>
              </w:rPr>
              <w:t>---------------------------------</w:t>
            </w:r>
          </w:p>
          <w:p w14:paraId="4DCF9C73" w14:textId="77777777" w:rsidR="00513CB2" w:rsidRPr="00C032F4" w:rsidRDefault="00513CB2" w:rsidP="00464B9F">
            <w:pPr>
              <w:jc w:val="center"/>
              <w:rPr>
                <w:rFonts w:ascii="GHEA Grapalat" w:hAnsi="GHEA Grapalat"/>
                <w:sz w:val="18"/>
                <w:szCs w:val="18"/>
              </w:rPr>
            </w:pPr>
            <w:r w:rsidRPr="00C032F4">
              <w:rPr>
                <w:rFonts w:ascii="GHEA Grapalat" w:hAnsi="GHEA Grapalat"/>
                <w:sz w:val="18"/>
                <w:szCs w:val="18"/>
              </w:rPr>
              <w:t>/</w:t>
            </w:r>
            <w:r w:rsidRPr="00C032F4">
              <w:rPr>
                <w:rFonts w:ascii="GHEA Grapalat" w:hAnsi="GHEA Grapalat" w:cs="Sylfaen"/>
                <w:sz w:val="18"/>
                <w:szCs w:val="18"/>
                <w:lang w:val="ru-RU"/>
              </w:rPr>
              <w:t>ստորագրություն</w:t>
            </w:r>
            <w:r w:rsidRPr="00C032F4">
              <w:rPr>
                <w:rFonts w:ascii="GHEA Grapalat" w:hAnsi="GHEA Grapalat"/>
                <w:sz w:val="18"/>
                <w:szCs w:val="18"/>
              </w:rPr>
              <w:t>/</w:t>
            </w:r>
          </w:p>
          <w:p w14:paraId="30B1D194" w14:textId="77777777" w:rsidR="00513CB2" w:rsidRPr="00C032F4" w:rsidRDefault="00513CB2" w:rsidP="00464B9F">
            <w:pPr>
              <w:jc w:val="center"/>
              <w:rPr>
                <w:rFonts w:ascii="GHEA Grapalat" w:hAnsi="GHEA Grapalat"/>
                <w:sz w:val="22"/>
                <w:szCs w:val="22"/>
                <w:lang w:val="ru-RU"/>
              </w:rPr>
            </w:pPr>
            <w:r w:rsidRPr="00C032F4">
              <w:rPr>
                <w:rFonts w:ascii="GHEA Grapalat" w:hAnsi="GHEA Grapalat" w:cs="Sylfaen"/>
                <w:sz w:val="18"/>
                <w:szCs w:val="18"/>
                <w:lang w:val="ru-RU"/>
              </w:rPr>
              <w:t>Կ</w:t>
            </w:r>
            <w:r w:rsidRPr="00C032F4">
              <w:rPr>
                <w:rFonts w:ascii="GHEA Grapalat" w:hAnsi="GHEA Grapalat"/>
                <w:sz w:val="18"/>
                <w:szCs w:val="18"/>
                <w:lang w:val="ru-RU"/>
              </w:rPr>
              <w:t>.</w:t>
            </w:r>
            <w:r w:rsidRPr="00C032F4">
              <w:rPr>
                <w:rFonts w:ascii="GHEA Grapalat" w:hAnsi="GHEA Grapalat" w:cs="Sylfaen"/>
                <w:sz w:val="18"/>
                <w:szCs w:val="18"/>
                <w:lang w:val="ru-RU"/>
              </w:rPr>
              <w:t>Տ</w:t>
            </w:r>
          </w:p>
        </w:tc>
      </w:tr>
    </w:tbl>
    <w:p w14:paraId="18CF52A4" w14:textId="77777777" w:rsidR="00513CB2" w:rsidRPr="00C032F4" w:rsidRDefault="00513CB2" w:rsidP="00513CB2">
      <w:pPr>
        <w:autoSpaceDE w:val="0"/>
        <w:autoSpaceDN w:val="0"/>
        <w:adjustRightInd w:val="0"/>
        <w:jc w:val="right"/>
        <w:rPr>
          <w:rFonts w:ascii="GHEA Grapalat" w:hAnsi="GHEA Grapalat"/>
          <w:sz w:val="20"/>
        </w:rPr>
        <w:sectPr w:rsidR="00513CB2" w:rsidRPr="00C032F4" w:rsidSect="00513CB2">
          <w:footnotePr>
            <w:pos w:val="beneathText"/>
          </w:footnotePr>
          <w:pgSz w:w="16838" w:h="11906" w:orient="landscape" w:code="9"/>
          <w:pgMar w:top="662" w:right="533" w:bottom="850" w:left="720" w:header="562" w:footer="562" w:gutter="0"/>
          <w:cols w:space="720"/>
        </w:sectPr>
      </w:pPr>
    </w:p>
    <w:p w14:paraId="1BA06A2A" w14:textId="77777777" w:rsidR="007678FA" w:rsidRPr="00C032F4" w:rsidRDefault="007678FA" w:rsidP="007678FA">
      <w:pPr>
        <w:jc w:val="right"/>
        <w:rPr>
          <w:rFonts w:ascii="GHEA Grapalat" w:hAnsi="GHEA Grapalat"/>
          <w:i/>
          <w:sz w:val="18"/>
          <w:lang w:val="hy-AM"/>
        </w:rPr>
      </w:pPr>
      <w:r w:rsidRPr="00C032F4">
        <w:rPr>
          <w:rFonts w:ascii="GHEA Grapalat" w:hAnsi="GHEA Grapalat"/>
          <w:i/>
          <w:sz w:val="18"/>
          <w:lang w:val="hy-AM"/>
        </w:rPr>
        <w:lastRenderedPageBreak/>
        <w:t>Հավելված N 2</w:t>
      </w:r>
    </w:p>
    <w:p w14:paraId="74157BB6" w14:textId="1857AB36" w:rsidR="007678FA" w:rsidRPr="00C032F4" w:rsidRDefault="007678FA" w:rsidP="007678FA">
      <w:pPr>
        <w:jc w:val="right"/>
        <w:rPr>
          <w:rFonts w:ascii="GHEA Grapalat" w:hAnsi="GHEA Grapalat"/>
          <w:i/>
          <w:sz w:val="18"/>
          <w:lang w:val="hy-AM"/>
        </w:rPr>
      </w:pPr>
      <w:r w:rsidRPr="00C032F4">
        <w:rPr>
          <w:rFonts w:ascii="GHEA Grapalat" w:hAnsi="GHEA Grapalat"/>
          <w:i/>
          <w:sz w:val="18"/>
          <w:lang w:val="hy-AM"/>
        </w:rPr>
        <w:t>«         »              20</w:t>
      </w:r>
      <w:r w:rsidR="00513CB2" w:rsidRPr="00C032F4">
        <w:rPr>
          <w:rFonts w:ascii="GHEA Grapalat" w:hAnsi="GHEA Grapalat"/>
          <w:i/>
          <w:sz w:val="18"/>
          <w:lang w:val="hy-AM"/>
        </w:rPr>
        <w:t>25</w:t>
      </w:r>
      <w:r w:rsidRPr="00C032F4">
        <w:rPr>
          <w:rFonts w:ascii="GHEA Grapalat" w:hAnsi="GHEA Grapalat"/>
          <w:i/>
          <w:sz w:val="18"/>
          <w:lang w:val="hy-AM"/>
        </w:rPr>
        <w:t xml:space="preserve">  թ. կնքված </w:t>
      </w:r>
    </w:p>
    <w:p w14:paraId="7737E6A1" w14:textId="0D8CC804" w:rsidR="007678FA" w:rsidRPr="00C032F4" w:rsidRDefault="007678FA" w:rsidP="007678FA">
      <w:pPr>
        <w:jc w:val="right"/>
        <w:rPr>
          <w:rFonts w:ascii="GHEA Grapalat" w:hAnsi="GHEA Grapalat"/>
          <w:i/>
          <w:sz w:val="18"/>
          <w:lang w:val="hy-AM"/>
        </w:rPr>
      </w:pPr>
      <w:r w:rsidRPr="00C032F4">
        <w:rPr>
          <w:rFonts w:ascii="GHEA Grapalat" w:hAnsi="GHEA Grapalat"/>
          <w:i/>
          <w:sz w:val="18"/>
          <w:lang w:val="hy-AM"/>
        </w:rPr>
        <w:t xml:space="preserve">               </w:t>
      </w:r>
      <w:r w:rsidR="00513CB2" w:rsidRPr="00C032F4">
        <w:rPr>
          <w:rFonts w:ascii="GHEA Grapalat" w:hAnsi="GHEA Grapalat"/>
          <w:i/>
          <w:sz w:val="18"/>
          <w:lang w:val="hy-AM"/>
        </w:rPr>
        <w:t xml:space="preserve">                      </w:t>
      </w:r>
      <w:r w:rsidR="00476C24">
        <w:rPr>
          <w:rFonts w:ascii="GHEA Grapalat" w:hAnsi="GHEA Grapalat"/>
          <w:i/>
          <w:sz w:val="18"/>
          <w:lang w:val="hy-AM"/>
        </w:rPr>
        <w:t>ԵՔ-ԳՀԽԾՁԲ-</w:t>
      </w:r>
      <w:r w:rsidR="000003D2">
        <w:rPr>
          <w:rFonts w:ascii="GHEA Grapalat" w:hAnsi="GHEA Grapalat"/>
          <w:i/>
          <w:sz w:val="18"/>
          <w:lang w:val="hy-AM"/>
        </w:rPr>
        <w:t>26/4</w:t>
      </w:r>
      <w:r w:rsidRPr="00C032F4">
        <w:rPr>
          <w:rFonts w:ascii="GHEA Grapalat" w:hAnsi="GHEA Grapalat"/>
          <w:i/>
          <w:sz w:val="18"/>
          <w:lang w:val="hy-AM"/>
        </w:rPr>
        <w:t xml:space="preserve">  ծածկագրով պայմանագրի</w:t>
      </w:r>
    </w:p>
    <w:p w14:paraId="3697B5E2" w14:textId="77777777" w:rsidR="007678FA" w:rsidRPr="00C032F4" w:rsidRDefault="007678FA" w:rsidP="007678FA">
      <w:pPr>
        <w:tabs>
          <w:tab w:val="left" w:pos="9540"/>
        </w:tabs>
        <w:rPr>
          <w:rFonts w:ascii="GHEA Grapalat" w:hAnsi="GHEA Grapalat"/>
          <w:sz w:val="20"/>
          <w:lang w:val="hy-AM"/>
        </w:rPr>
      </w:pPr>
    </w:p>
    <w:p w14:paraId="752981A1" w14:textId="77777777" w:rsidR="007678FA" w:rsidRPr="00C032F4" w:rsidRDefault="007678FA" w:rsidP="007678FA">
      <w:pPr>
        <w:tabs>
          <w:tab w:val="left" w:pos="9540"/>
        </w:tabs>
        <w:rPr>
          <w:rFonts w:ascii="GHEA Grapalat" w:hAnsi="GHEA Grapalat"/>
          <w:sz w:val="20"/>
          <w:lang w:val="hy-AM"/>
        </w:rPr>
      </w:pPr>
    </w:p>
    <w:p w14:paraId="545EF838" w14:textId="77777777" w:rsidR="007678FA" w:rsidRPr="00C032F4" w:rsidRDefault="007678FA" w:rsidP="007678FA">
      <w:pPr>
        <w:jc w:val="center"/>
        <w:rPr>
          <w:rFonts w:ascii="GHEA Grapalat" w:hAnsi="GHEA Grapalat"/>
          <w:sz w:val="20"/>
        </w:rPr>
      </w:pP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sz w:val="20"/>
        </w:rPr>
        <w:t>ՎՃԱՐՄԱՆ ԺԱՄԱՆԱԿԱՑՈՒՅՑ*</w:t>
      </w:r>
    </w:p>
    <w:p w14:paraId="5A656A90" w14:textId="77777777" w:rsidR="007678FA" w:rsidRPr="00C032F4" w:rsidRDefault="007678FA" w:rsidP="007678FA">
      <w:pPr>
        <w:jc w:val="right"/>
        <w:rPr>
          <w:rFonts w:ascii="GHEA Grapalat" w:hAnsi="GHEA Grapalat"/>
          <w:sz w:val="20"/>
        </w:rPr>
      </w:pPr>
      <w:r w:rsidRPr="00C032F4">
        <w:rPr>
          <w:rFonts w:ascii="GHEA Grapalat" w:hAnsi="GHEA Grapalat"/>
          <w:sz w:val="20"/>
        </w:rPr>
        <w:t xml:space="preserve">                                                                                                                                                                                                            </w:t>
      </w:r>
      <w:r w:rsidRPr="00C032F4">
        <w:rPr>
          <w:rFonts w:ascii="GHEA Grapalat" w:hAnsi="GHEA Grapalat" w:cs="Sylfaen"/>
          <w:sz w:val="18"/>
        </w:rPr>
        <w:t>ՀՀ</w:t>
      </w:r>
      <w:r w:rsidRPr="00C032F4">
        <w:rPr>
          <w:rFonts w:ascii="GHEA Grapalat" w:hAnsi="GHEA Grapalat" w:cs="Sylfaen"/>
          <w:sz w:val="18"/>
          <w:lang w:val="es-ES"/>
        </w:rPr>
        <w:t xml:space="preserve"> </w:t>
      </w:r>
      <w:proofErr w:type="spellStart"/>
      <w:r w:rsidRPr="00C032F4">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976"/>
        <w:gridCol w:w="2506"/>
        <w:gridCol w:w="606"/>
        <w:gridCol w:w="606"/>
        <w:gridCol w:w="605"/>
        <w:gridCol w:w="605"/>
        <w:gridCol w:w="605"/>
        <w:gridCol w:w="605"/>
        <w:gridCol w:w="685"/>
        <w:gridCol w:w="685"/>
        <w:gridCol w:w="685"/>
        <w:gridCol w:w="685"/>
        <w:gridCol w:w="685"/>
        <w:gridCol w:w="685"/>
        <w:gridCol w:w="1416"/>
        <w:gridCol w:w="12"/>
      </w:tblGrid>
      <w:tr w:rsidR="007678FA" w:rsidRPr="00C032F4" w14:paraId="02E76D0A" w14:textId="77777777" w:rsidTr="006A5664">
        <w:trPr>
          <w:trHeight w:val="239"/>
        </w:trPr>
        <w:tc>
          <w:tcPr>
            <w:tcW w:w="15526" w:type="dxa"/>
            <w:gridSpan w:val="17"/>
          </w:tcPr>
          <w:p w14:paraId="7FB5F791" w14:textId="77777777" w:rsidR="007678FA" w:rsidRPr="00C032F4" w:rsidRDefault="007678FA" w:rsidP="00E53C12">
            <w:pPr>
              <w:jc w:val="center"/>
              <w:rPr>
                <w:rFonts w:ascii="GHEA Grapalat" w:hAnsi="GHEA Grapalat"/>
                <w:sz w:val="18"/>
                <w:lang w:val="es-ES"/>
              </w:rPr>
            </w:pPr>
            <w:proofErr w:type="spellStart"/>
            <w:r w:rsidRPr="00C032F4">
              <w:rPr>
                <w:rFonts w:ascii="GHEA Grapalat" w:hAnsi="GHEA Grapalat"/>
                <w:sz w:val="18"/>
                <w:lang w:val="es-ES"/>
              </w:rPr>
              <w:t>Ծառայության</w:t>
            </w:r>
            <w:proofErr w:type="spellEnd"/>
          </w:p>
        </w:tc>
      </w:tr>
      <w:tr w:rsidR="00513CB2" w:rsidRPr="0091171C" w14:paraId="272DFF80" w14:textId="77777777" w:rsidTr="006A5664">
        <w:trPr>
          <w:trHeight w:val="479"/>
        </w:trPr>
        <w:tc>
          <w:tcPr>
            <w:tcW w:w="1874" w:type="dxa"/>
            <w:vMerge w:val="restart"/>
            <w:vAlign w:val="center"/>
          </w:tcPr>
          <w:p w14:paraId="034ED9C0" w14:textId="77777777" w:rsidR="00513CB2" w:rsidRPr="00C032F4" w:rsidRDefault="00513CB2" w:rsidP="00E53C12">
            <w:pPr>
              <w:jc w:val="center"/>
              <w:rPr>
                <w:rFonts w:ascii="GHEA Grapalat" w:hAnsi="GHEA Grapalat"/>
                <w:sz w:val="18"/>
                <w:lang w:val="es-ES"/>
              </w:rPr>
            </w:pPr>
            <w:proofErr w:type="spellStart"/>
            <w:r w:rsidRPr="00C032F4">
              <w:rPr>
                <w:rFonts w:ascii="GHEA Grapalat" w:hAnsi="GHEA Grapalat"/>
                <w:sz w:val="18"/>
              </w:rPr>
              <w:t>հրավերով</w:t>
            </w:r>
            <w:proofErr w:type="spellEnd"/>
            <w:r w:rsidRPr="00C032F4">
              <w:rPr>
                <w:rFonts w:ascii="GHEA Grapalat" w:hAnsi="GHEA Grapalat"/>
                <w:sz w:val="18"/>
              </w:rPr>
              <w:t xml:space="preserve"> </w:t>
            </w:r>
            <w:proofErr w:type="spellStart"/>
            <w:r w:rsidRPr="00C032F4">
              <w:rPr>
                <w:rFonts w:ascii="GHEA Grapalat" w:hAnsi="GHEA Grapalat"/>
                <w:sz w:val="18"/>
              </w:rPr>
              <w:t>նախատեսված</w:t>
            </w:r>
            <w:proofErr w:type="spellEnd"/>
            <w:r w:rsidRPr="00C032F4">
              <w:rPr>
                <w:rFonts w:ascii="GHEA Grapalat" w:hAnsi="GHEA Grapalat"/>
                <w:sz w:val="18"/>
              </w:rPr>
              <w:t xml:space="preserve"> </w:t>
            </w:r>
            <w:proofErr w:type="spellStart"/>
            <w:r w:rsidRPr="00C032F4">
              <w:rPr>
                <w:rFonts w:ascii="GHEA Grapalat" w:hAnsi="GHEA Grapalat"/>
                <w:sz w:val="18"/>
              </w:rPr>
              <w:t>չափաբաժնի</w:t>
            </w:r>
            <w:proofErr w:type="spellEnd"/>
            <w:r w:rsidRPr="00C032F4">
              <w:rPr>
                <w:rFonts w:ascii="GHEA Grapalat" w:hAnsi="GHEA Grapalat"/>
                <w:sz w:val="18"/>
              </w:rPr>
              <w:t xml:space="preserve"> </w:t>
            </w:r>
            <w:proofErr w:type="spellStart"/>
            <w:r w:rsidRPr="00C032F4">
              <w:rPr>
                <w:rFonts w:ascii="GHEA Grapalat" w:hAnsi="GHEA Grapalat"/>
                <w:sz w:val="18"/>
              </w:rPr>
              <w:t>համարը</w:t>
            </w:r>
            <w:proofErr w:type="spellEnd"/>
          </w:p>
        </w:tc>
        <w:tc>
          <w:tcPr>
            <w:tcW w:w="1976" w:type="dxa"/>
            <w:vMerge w:val="restart"/>
            <w:vAlign w:val="center"/>
          </w:tcPr>
          <w:p w14:paraId="03044850" w14:textId="77777777" w:rsidR="00513CB2" w:rsidRPr="00C032F4" w:rsidRDefault="00513CB2" w:rsidP="00E53C12">
            <w:pPr>
              <w:jc w:val="center"/>
              <w:rPr>
                <w:rFonts w:ascii="GHEA Grapalat" w:hAnsi="GHEA Grapalat"/>
                <w:sz w:val="18"/>
                <w:lang w:val="es-ES"/>
              </w:rPr>
            </w:pPr>
            <w:proofErr w:type="spellStart"/>
            <w:r w:rsidRPr="00C032F4">
              <w:rPr>
                <w:rFonts w:ascii="GHEA Grapalat" w:hAnsi="GHEA Grapalat"/>
                <w:sz w:val="18"/>
              </w:rPr>
              <w:t>գնումների</w:t>
            </w:r>
            <w:proofErr w:type="spellEnd"/>
            <w:r w:rsidRPr="00C032F4">
              <w:rPr>
                <w:rFonts w:ascii="GHEA Grapalat" w:hAnsi="GHEA Grapalat"/>
                <w:sz w:val="18"/>
                <w:lang w:val="es-ES"/>
              </w:rPr>
              <w:t xml:space="preserve"> </w:t>
            </w:r>
            <w:proofErr w:type="spellStart"/>
            <w:r w:rsidRPr="00C032F4">
              <w:rPr>
                <w:rFonts w:ascii="GHEA Grapalat" w:hAnsi="GHEA Grapalat"/>
                <w:sz w:val="18"/>
              </w:rPr>
              <w:t>պլանով</w:t>
            </w:r>
            <w:proofErr w:type="spellEnd"/>
            <w:r w:rsidRPr="00C032F4">
              <w:rPr>
                <w:rFonts w:ascii="GHEA Grapalat" w:hAnsi="GHEA Grapalat"/>
                <w:sz w:val="18"/>
                <w:lang w:val="es-ES"/>
              </w:rPr>
              <w:t xml:space="preserve"> </w:t>
            </w:r>
            <w:proofErr w:type="spellStart"/>
            <w:r w:rsidRPr="00C032F4">
              <w:rPr>
                <w:rFonts w:ascii="GHEA Grapalat" w:hAnsi="GHEA Grapalat"/>
                <w:sz w:val="18"/>
              </w:rPr>
              <w:t>նախատեսված</w:t>
            </w:r>
            <w:proofErr w:type="spellEnd"/>
            <w:r w:rsidRPr="00C032F4">
              <w:rPr>
                <w:rFonts w:ascii="GHEA Grapalat" w:hAnsi="GHEA Grapalat"/>
                <w:sz w:val="18"/>
                <w:lang w:val="es-ES"/>
              </w:rPr>
              <w:t xml:space="preserve"> </w:t>
            </w:r>
            <w:proofErr w:type="spellStart"/>
            <w:r w:rsidRPr="00C032F4">
              <w:rPr>
                <w:rFonts w:ascii="GHEA Grapalat" w:hAnsi="GHEA Grapalat"/>
                <w:sz w:val="18"/>
              </w:rPr>
              <w:t>միջանցիկ</w:t>
            </w:r>
            <w:proofErr w:type="spellEnd"/>
            <w:r w:rsidRPr="00C032F4">
              <w:rPr>
                <w:rFonts w:ascii="GHEA Grapalat" w:hAnsi="GHEA Grapalat"/>
                <w:sz w:val="18"/>
                <w:lang w:val="es-ES"/>
              </w:rPr>
              <w:t xml:space="preserve"> </w:t>
            </w:r>
            <w:proofErr w:type="spellStart"/>
            <w:r w:rsidRPr="00C032F4">
              <w:rPr>
                <w:rFonts w:ascii="GHEA Grapalat" w:hAnsi="GHEA Grapalat"/>
                <w:sz w:val="18"/>
              </w:rPr>
              <w:t>ծածկագիրը</w:t>
            </w:r>
            <w:proofErr w:type="spellEnd"/>
            <w:r w:rsidRPr="00C032F4">
              <w:rPr>
                <w:rFonts w:ascii="GHEA Grapalat" w:hAnsi="GHEA Grapalat"/>
                <w:sz w:val="18"/>
                <w:lang w:val="es-ES"/>
              </w:rPr>
              <w:t xml:space="preserve">` </w:t>
            </w:r>
            <w:proofErr w:type="spellStart"/>
            <w:r w:rsidRPr="00C032F4">
              <w:rPr>
                <w:rFonts w:ascii="GHEA Grapalat" w:hAnsi="GHEA Grapalat"/>
                <w:sz w:val="18"/>
              </w:rPr>
              <w:t>ըստ</w:t>
            </w:r>
            <w:proofErr w:type="spellEnd"/>
            <w:r w:rsidRPr="00C032F4">
              <w:rPr>
                <w:rFonts w:ascii="GHEA Grapalat" w:hAnsi="GHEA Grapalat"/>
                <w:sz w:val="18"/>
                <w:lang w:val="es-ES"/>
              </w:rPr>
              <w:t xml:space="preserve"> </w:t>
            </w:r>
            <w:r w:rsidRPr="00C032F4">
              <w:rPr>
                <w:rFonts w:ascii="GHEA Grapalat" w:hAnsi="GHEA Grapalat"/>
                <w:sz w:val="18"/>
              </w:rPr>
              <w:t>ԳՄԱ</w:t>
            </w:r>
            <w:r w:rsidRPr="00C032F4">
              <w:rPr>
                <w:rFonts w:ascii="GHEA Grapalat" w:hAnsi="GHEA Grapalat"/>
                <w:sz w:val="18"/>
                <w:lang w:val="es-ES"/>
              </w:rPr>
              <w:t xml:space="preserve"> </w:t>
            </w:r>
            <w:proofErr w:type="spellStart"/>
            <w:r w:rsidRPr="00C032F4">
              <w:rPr>
                <w:rFonts w:ascii="GHEA Grapalat" w:hAnsi="GHEA Grapalat"/>
                <w:sz w:val="18"/>
              </w:rPr>
              <w:t>դասակարգման</w:t>
            </w:r>
            <w:proofErr w:type="spellEnd"/>
            <w:r w:rsidRPr="00C032F4">
              <w:rPr>
                <w:rFonts w:ascii="GHEA Grapalat" w:hAnsi="GHEA Grapalat"/>
                <w:sz w:val="18"/>
                <w:lang w:val="es-ES"/>
              </w:rPr>
              <w:t xml:space="preserve"> (CPV)</w:t>
            </w:r>
          </w:p>
        </w:tc>
        <w:tc>
          <w:tcPr>
            <w:tcW w:w="2506" w:type="dxa"/>
            <w:vMerge w:val="restart"/>
            <w:vAlign w:val="center"/>
          </w:tcPr>
          <w:p w14:paraId="5656D9F5" w14:textId="77777777" w:rsidR="00513CB2" w:rsidRPr="00C032F4" w:rsidRDefault="00513CB2" w:rsidP="00E53C12">
            <w:pPr>
              <w:jc w:val="center"/>
              <w:rPr>
                <w:rFonts w:ascii="GHEA Grapalat" w:hAnsi="GHEA Grapalat"/>
                <w:sz w:val="18"/>
                <w:lang w:val="es-ES"/>
              </w:rPr>
            </w:pPr>
            <w:proofErr w:type="spellStart"/>
            <w:r w:rsidRPr="00C032F4">
              <w:rPr>
                <w:rFonts w:ascii="GHEA Grapalat" w:hAnsi="GHEA Grapalat"/>
                <w:sz w:val="18"/>
              </w:rPr>
              <w:t>անվանումը</w:t>
            </w:r>
            <w:proofErr w:type="spellEnd"/>
          </w:p>
        </w:tc>
        <w:tc>
          <w:tcPr>
            <w:tcW w:w="9170" w:type="dxa"/>
            <w:gridSpan w:val="14"/>
            <w:vAlign w:val="center"/>
          </w:tcPr>
          <w:p w14:paraId="5CF4675B" w14:textId="221DFE1D" w:rsidR="00513CB2" w:rsidRPr="00C032F4" w:rsidRDefault="00513CB2" w:rsidP="00E53C12">
            <w:pPr>
              <w:jc w:val="both"/>
              <w:rPr>
                <w:rFonts w:ascii="GHEA Grapalat" w:hAnsi="GHEA Grapalat"/>
                <w:sz w:val="18"/>
                <w:lang w:val="es-ES"/>
              </w:rPr>
            </w:pPr>
            <w:proofErr w:type="spellStart"/>
            <w:r w:rsidRPr="00C032F4">
              <w:rPr>
                <w:rFonts w:ascii="GHEA Grapalat" w:hAnsi="GHEA Grapalat"/>
                <w:sz w:val="18"/>
                <w:lang w:val="es-ES"/>
              </w:rPr>
              <w:t>դիմաց</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վճարումները</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նախատեսվում</w:t>
            </w:r>
            <w:proofErr w:type="spellEnd"/>
            <w:r w:rsidRPr="00C032F4">
              <w:rPr>
                <w:rFonts w:ascii="GHEA Grapalat" w:hAnsi="GHEA Grapalat"/>
                <w:sz w:val="18"/>
                <w:lang w:val="es-ES"/>
              </w:rPr>
              <w:t xml:space="preserve"> է </w:t>
            </w:r>
            <w:proofErr w:type="spellStart"/>
            <w:r w:rsidRPr="00C032F4">
              <w:rPr>
                <w:rFonts w:ascii="GHEA Grapalat" w:hAnsi="GHEA Grapalat"/>
                <w:sz w:val="18"/>
                <w:lang w:val="es-ES"/>
              </w:rPr>
              <w:t>իրականացնել</w:t>
            </w:r>
            <w:proofErr w:type="spellEnd"/>
            <w:r w:rsidRPr="00C032F4">
              <w:rPr>
                <w:rFonts w:ascii="GHEA Grapalat" w:hAnsi="GHEA Grapalat"/>
                <w:sz w:val="18"/>
                <w:lang w:val="es-ES"/>
              </w:rPr>
              <w:t xml:space="preserve"> 2025թ-ին` </w:t>
            </w:r>
            <w:proofErr w:type="spellStart"/>
            <w:r w:rsidRPr="00C032F4">
              <w:rPr>
                <w:rFonts w:ascii="GHEA Grapalat" w:hAnsi="GHEA Grapalat"/>
                <w:sz w:val="18"/>
                <w:lang w:val="es-ES"/>
              </w:rPr>
              <w:t>ըստ</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ամիսների</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այդ</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թվում</w:t>
            </w:r>
            <w:proofErr w:type="spellEnd"/>
            <w:r w:rsidRPr="00C032F4">
              <w:rPr>
                <w:rFonts w:ascii="GHEA Grapalat" w:hAnsi="GHEA Grapalat"/>
                <w:sz w:val="18"/>
                <w:lang w:val="es-ES"/>
              </w:rPr>
              <w:t>**</w:t>
            </w:r>
          </w:p>
        </w:tc>
      </w:tr>
      <w:tr w:rsidR="00513CB2" w:rsidRPr="00C032F4" w14:paraId="64F0D610" w14:textId="77777777" w:rsidTr="006A5664">
        <w:trPr>
          <w:gridAfter w:val="1"/>
          <w:wAfter w:w="12" w:type="dxa"/>
          <w:trHeight w:val="1549"/>
        </w:trPr>
        <w:tc>
          <w:tcPr>
            <w:tcW w:w="1874" w:type="dxa"/>
            <w:vMerge/>
          </w:tcPr>
          <w:p w14:paraId="2AAFAB7E" w14:textId="77777777" w:rsidR="00513CB2" w:rsidRPr="00C032F4" w:rsidRDefault="00513CB2" w:rsidP="00E53C12">
            <w:pPr>
              <w:jc w:val="center"/>
              <w:rPr>
                <w:rFonts w:ascii="GHEA Grapalat" w:hAnsi="GHEA Grapalat"/>
                <w:sz w:val="20"/>
                <w:lang w:val="es-ES"/>
              </w:rPr>
            </w:pPr>
          </w:p>
        </w:tc>
        <w:tc>
          <w:tcPr>
            <w:tcW w:w="1976" w:type="dxa"/>
            <w:vMerge/>
          </w:tcPr>
          <w:p w14:paraId="3052BA05" w14:textId="77777777" w:rsidR="00513CB2" w:rsidRPr="00C032F4" w:rsidRDefault="00513CB2" w:rsidP="00E53C12">
            <w:pPr>
              <w:jc w:val="center"/>
              <w:rPr>
                <w:rFonts w:ascii="GHEA Grapalat" w:hAnsi="GHEA Grapalat"/>
                <w:sz w:val="20"/>
                <w:lang w:val="es-ES"/>
              </w:rPr>
            </w:pPr>
          </w:p>
        </w:tc>
        <w:tc>
          <w:tcPr>
            <w:tcW w:w="2506" w:type="dxa"/>
            <w:vMerge/>
          </w:tcPr>
          <w:p w14:paraId="70B722F6" w14:textId="77777777" w:rsidR="00513CB2" w:rsidRPr="00C032F4" w:rsidRDefault="00513CB2" w:rsidP="00E53C12">
            <w:pPr>
              <w:jc w:val="center"/>
              <w:rPr>
                <w:rFonts w:ascii="GHEA Grapalat" w:hAnsi="GHEA Grapalat"/>
                <w:sz w:val="20"/>
                <w:lang w:val="es-ES"/>
              </w:rPr>
            </w:pPr>
          </w:p>
        </w:tc>
        <w:tc>
          <w:tcPr>
            <w:tcW w:w="606" w:type="dxa"/>
            <w:textDirection w:val="btLr"/>
            <w:vAlign w:val="center"/>
          </w:tcPr>
          <w:p w14:paraId="3CC52CB5"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հունվար</w:t>
            </w:r>
          </w:p>
        </w:tc>
        <w:tc>
          <w:tcPr>
            <w:tcW w:w="606" w:type="dxa"/>
            <w:textDirection w:val="btLr"/>
            <w:vAlign w:val="center"/>
          </w:tcPr>
          <w:p w14:paraId="7350E09C" w14:textId="77777777" w:rsidR="00513CB2" w:rsidRPr="00C032F4" w:rsidRDefault="00513CB2" w:rsidP="00E53C12">
            <w:pPr>
              <w:ind w:left="113" w:right="-7"/>
              <w:jc w:val="center"/>
              <w:rPr>
                <w:rFonts w:ascii="GHEA Grapalat" w:hAnsi="GHEA Grapalat" w:cs="Sylfaen"/>
                <w:sz w:val="18"/>
                <w:szCs w:val="22"/>
                <w:lang w:val="pt-BR"/>
              </w:rPr>
            </w:pPr>
            <w:r w:rsidRPr="00C032F4">
              <w:rPr>
                <w:rFonts w:ascii="GHEA Grapalat" w:hAnsi="GHEA Grapalat" w:cs="Sylfaen"/>
                <w:sz w:val="18"/>
                <w:szCs w:val="22"/>
                <w:lang w:val="pt-BR"/>
              </w:rPr>
              <w:t>փետրվար</w:t>
            </w:r>
          </w:p>
        </w:tc>
        <w:tc>
          <w:tcPr>
            <w:tcW w:w="605" w:type="dxa"/>
            <w:textDirection w:val="btLr"/>
            <w:vAlign w:val="center"/>
          </w:tcPr>
          <w:p w14:paraId="00C5BE1B"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մարտ</w:t>
            </w:r>
          </w:p>
        </w:tc>
        <w:tc>
          <w:tcPr>
            <w:tcW w:w="605" w:type="dxa"/>
            <w:textDirection w:val="btLr"/>
            <w:vAlign w:val="center"/>
          </w:tcPr>
          <w:p w14:paraId="3D1AC7FB" w14:textId="77777777" w:rsidR="00513CB2" w:rsidRPr="00C032F4" w:rsidRDefault="00513CB2" w:rsidP="00E53C12">
            <w:pPr>
              <w:ind w:left="113" w:right="-7"/>
              <w:jc w:val="center"/>
              <w:rPr>
                <w:rFonts w:ascii="GHEA Grapalat" w:hAnsi="GHEA Grapalat" w:cs="Sylfaen"/>
                <w:sz w:val="18"/>
                <w:szCs w:val="22"/>
                <w:lang w:val="pt-BR"/>
              </w:rPr>
            </w:pPr>
            <w:r w:rsidRPr="00C032F4">
              <w:rPr>
                <w:rFonts w:ascii="GHEA Grapalat" w:hAnsi="GHEA Grapalat" w:cs="Sylfaen"/>
                <w:sz w:val="18"/>
                <w:szCs w:val="22"/>
                <w:lang w:val="pt-BR"/>
              </w:rPr>
              <w:t>ապրիլ</w:t>
            </w:r>
          </w:p>
        </w:tc>
        <w:tc>
          <w:tcPr>
            <w:tcW w:w="605" w:type="dxa"/>
            <w:textDirection w:val="btLr"/>
            <w:vAlign w:val="center"/>
          </w:tcPr>
          <w:p w14:paraId="4776CE89"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մայիս</w:t>
            </w:r>
          </w:p>
        </w:tc>
        <w:tc>
          <w:tcPr>
            <w:tcW w:w="605" w:type="dxa"/>
            <w:textDirection w:val="btLr"/>
            <w:vAlign w:val="center"/>
          </w:tcPr>
          <w:p w14:paraId="33DE47B8"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հունիս</w:t>
            </w:r>
          </w:p>
        </w:tc>
        <w:tc>
          <w:tcPr>
            <w:tcW w:w="685" w:type="dxa"/>
            <w:textDirection w:val="btLr"/>
            <w:vAlign w:val="center"/>
          </w:tcPr>
          <w:p w14:paraId="71723189"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հուլիս</w:t>
            </w:r>
            <w:r w:rsidRPr="00C032F4">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սեպտեմբեր</w:t>
            </w:r>
            <w:r w:rsidRPr="00C032F4">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sz w:val="18"/>
              </w:rPr>
              <w:t xml:space="preserve"> </w:t>
            </w:r>
            <w:r w:rsidRPr="00C032F4">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դեկտեմբեր</w:t>
            </w:r>
          </w:p>
        </w:tc>
        <w:tc>
          <w:tcPr>
            <w:tcW w:w="1416" w:type="dxa"/>
            <w:vAlign w:val="center"/>
          </w:tcPr>
          <w:p w14:paraId="027E1BAD" w14:textId="77777777" w:rsidR="00513CB2" w:rsidRPr="00C032F4" w:rsidRDefault="00513CB2" w:rsidP="00E53C12">
            <w:pPr>
              <w:ind w:right="-1"/>
              <w:jc w:val="center"/>
              <w:rPr>
                <w:rFonts w:ascii="GHEA Grapalat" w:hAnsi="GHEA Grapalat"/>
                <w:sz w:val="18"/>
                <w:szCs w:val="22"/>
                <w:lang w:val="pt-BR"/>
              </w:rPr>
            </w:pPr>
            <w:r w:rsidRPr="00C032F4">
              <w:rPr>
                <w:rFonts w:ascii="GHEA Grapalat" w:hAnsi="GHEA Grapalat" w:cs="Sylfaen"/>
                <w:sz w:val="18"/>
                <w:szCs w:val="22"/>
                <w:lang w:val="pt-BR"/>
              </w:rPr>
              <w:t>Ընդամենը</w:t>
            </w:r>
          </w:p>
          <w:p w14:paraId="3AF85C11" w14:textId="77777777" w:rsidR="00513CB2" w:rsidRPr="00C032F4" w:rsidRDefault="00513CB2" w:rsidP="00E53C12">
            <w:pPr>
              <w:jc w:val="center"/>
              <w:rPr>
                <w:rFonts w:ascii="GHEA Grapalat" w:hAnsi="GHEA Grapalat"/>
                <w:sz w:val="18"/>
                <w:lang w:val="es-ES"/>
              </w:rPr>
            </w:pPr>
          </w:p>
        </w:tc>
      </w:tr>
      <w:tr w:rsidR="00D34C28" w:rsidRPr="00C032F4" w14:paraId="4778FBF1" w14:textId="77777777" w:rsidTr="008D16AA">
        <w:trPr>
          <w:gridAfter w:val="1"/>
          <w:wAfter w:w="12" w:type="dxa"/>
          <w:trHeight w:val="1549"/>
        </w:trPr>
        <w:tc>
          <w:tcPr>
            <w:tcW w:w="1874" w:type="dxa"/>
            <w:vAlign w:val="center"/>
          </w:tcPr>
          <w:p w14:paraId="06510526" w14:textId="0920C248" w:rsidR="00D34C28" w:rsidRPr="00C032F4" w:rsidRDefault="00D34C28" w:rsidP="00D34C28">
            <w:pPr>
              <w:jc w:val="center"/>
              <w:rPr>
                <w:rFonts w:ascii="GHEA Grapalat" w:hAnsi="GHEA Grapalat"/>
                <w:sz w:val="20"/>
                <w:lang w:val="es-ES"/>
              </w:rPr>
            </w:pPr>
            <w:r w:rsidRPr="00C032F4">
              <w:rPr>
                <w:rFonts w:ascii="GHEA Grapalat" w:hAnsi="GHEA Grapalat" w:cs="Calibri"/>
                <w:sz w:val="20"/>
                <w:szCs w:val="20"/>
              </w:rPr>
              <w:t>1</w:t>
            </w:r>
          </w:p>
        </w:tc>
        <w:tc>
          <w:tcPr>
            <w:tcW w:w="1976" w:type="dxa"/>
          </w:tcPr>
          <w:p w14:paraId="6D3F3468" w14:textId="51DCF11A" w:rsidR="00D34C28" w:rsidRPr="00C032F4" w:rsidRDefault="000003D2" w:rsidP="00D34C28">
            <w:pPr>
              <w:rPr>
                <w:rFonts w:ascii="GHEA Grapalat" w:hAnsi="GHEA Grapalat"/>
                <w:sz w:val="20"/>
                <w:lang w:val="es-ES"/>
              </w:rPr>
            </w:pPr>
            <w:r w:rsidRPr="000003D2">
              <w:rPr>
                <w:rFonts w:ascii="Helvetica" w:hAnsi="Helvetica" w:cs="Helvetica"/>
                <w:color w:val="403931"/>
                <w:sz w:val="21"/>
                <w:szCs w:val="21"/>
                <w:shd w:val="clear" w:color="auto" w:fill="F8F3ED"/>
              </w:rPr>
              <w:t>71351540/1037</w:t>
            </w:r>
          </w:p>
        </w:tc>
        <w:tc>
          <w:tcPr>
            <w:tcW w:w="2506" w:type="dxa"/>
            <w:shd w:val="clear" w:color="000000" w:fill="FFFFFF"/>
            <w:vAlign w:val="center"/>
          </w:tcPr>
          <w:p w14:paraId="2CCA5D10" w14:textId="70D733F9" w:rsidR="00D34C28" w:rsidRPr="00D34C28" w:rsidRDefault="00D34C28" w:rsidP="00D34C28">
            <w:pPr>
              <w:jc w:val="center"/>
              <w:rPr>
                <w:lang w:val="es-ES"/>
              </w:rPr>
            </w:pPr>
            <w:proofErr w:type="spellStart"/>
            <w:r w:rsidRPr="000003D2">
              <w:rPr>
                <w:rFonts w:ascii="GHEA Grapalat" w:hAnsi="GHEA Grapalat"/>
                <w:sz w:val="22"/>
                <w:szCs w:val="32"/>
              </w:rPr>
              <w:t>Երևան</w:t>
            </w:r>
            <w:proofErr w:type="spellEnd"/>
            <w:r w:rsidRPr="00894530">
              <w:rPr>
                <w:rFonts w:ascii="GHEA Grapalat" w:hAnsi="GHEA Grapalat"/>
                <w:sz w:val="22"/>
                <w:szCs w:val="32"/>
                <w:lang w:val="es-ES"/>
              </w:rPr>
              <w:t xml:space="preserve"> </w:t>
            </w:r>
            <w:proofErr w:type="spellStart"/>
            <w:r w:rsidRPr="000003D2">
              <w:rPr>
                <w:rFonts w:ascii="GHEA Grapalat" w:hAnsi="GHEA Grapalat"/>
                <w:sz w:val="22"/>
                <w:szCs w:val="32"/>
              </w:rPr>
              <w:t>քաղաքի</w:t>
            </w:r>
            <w:proofErr w:type="spellEnd"/>
            <w:r w:rsidRPr="00894530">
              <w:rPr>
                <w:rFonts w:ascii="GHEA Grapalat" w:hAnsi="GHEA Grapalat"/>
                <w:sz w:val="22"/>
                <w:szCs w:val="32"/>
                <w:lang w:val="es-ES"/>
              </w:rPr>
              <w:t xml:space="preserve"> </w:t>
            </w:r>
            <w:proofErr w:type="spellStart"/>
            <w:r w:rsidR="000003D2" w:rsidRPr="000003D2">
              <w:rPr>
                <w:rFonts w:ascii="GHEA Grapalat" w:hAnsi="GHEA Grapalat"/>
                <w:sz w:val="22"/>
                <w:szCs w:val="32"/>
              </w:rPr>
              <w:t>Աջափնյակ</w:t>
            </w:r>
            <w:proofErr w:type="spellEnd"/>
            <w:r w:rsidR="000003D2" w:rsidRPr="00894530">
              <w:rPr>
                <w:rFonts w:ascii="GHEA Grapalat" w:hAnsi="GHEA Grapalat"/>
                <w:sz w:val="22"/>
                <w:szCs w:val="32"/>
                <w:lang w:val="es-ES"/>
              </w:rPr>
              <w:t xml:space="preserve"> </w:t>
            </w:r>
            <w:proofErr w:type="spellStart"/>
            <w:r w:rsidR="000003D2" w:rsidRPr="000003D2">
              <w:rPr>
                <w:rFonts w:ascii="GHEA Grapalat" w:hAnsi="GHEA Grapalat"/>
                <w:sz w:val="22"/>
                <w:szCs w:val="32"/>
              </w:rPr>
              <w:t>վարչական</w:t>
            </w:r>
            <w:proofErr w:type="spellEnd"/>
            <w:r w:rsidR="000003D2" w:rsidRPr="00894530">
              <w:rPr>
                <w:rFonts w:ascii="GHEA Grapalat" w:hAnsi="GHEA Grapalat"/>
                <w:sz w:val="22"/>
                <w:szCs w:val="32"/>
                <w:lang w:val="es-ES"/>
              </w:rPr>
              <w:t xml:space="preserve"> </w:t>
            </w:r>
            <w:proofErr w:type="spellStart"/>
            <w:r w:rsidR="000003D2" w:rsidRPr="000003D2">
              <w:rPr>
                <w:rFonts w:ascii="GHEA Grapalat" w:hAnsi="GHEA Grapalat"/>
                <w:sz w:val="22"/>
                <w:szCs w:val="32"/>
              </w:rPr>
              <w:t>շրջանի</w:t>
            </w:r>
            <w:proofErr w:type="spellEnd"/>
            <w:r w:rsidR="000003D2" w:rsidRPr="00894530">
              <w:rPr>
                <w:rFonts w:ascii="GHEA Grapalat" w:hAnsi="GHEA Grapalat"/>
                <w:sz w:val="22"/>
                <w:szCs w:val="32"/>
                <w:lang w:val="es-ES"/>
              </w:rPr>
              <w:t xml:space="preserve"> </w:t>
            </w:r>
            <w:proofErr w:type="spellStart"/>
            <w:r w:rsidR="000003D2" w:rsidRPr="000003D2">
              <w:rPr>
                <w:rFonts w:ascii="GHEA Grapalat" w:hAnsi="GHEA Grapalat"/>
                <w:sz w:val="22"/>
                <w:szCs w:val="32"/>
              </w:rPr>
              <w:t>կարիքների</w:t>
            </w:r>
            <w:proofErr w:type="spellEnd"/>
            <w:r w:rsidR="000003D2" w:rsidRPr="00894530">
              <w:rPr>
                <w:rFonts w:ascii="GHEA Grapalat" w:hAnsi="GHEA Grapalat"/>
                <w:sz w:val="22"/>
                <w:szCs w:val="32"/>
                <w:lang w:val="es-ES"/>
              </w:rPr>
              <w:t xml:space="preserve"> </w:t>
            </w:r>
            <w:proofErr w:type="spellStart"/>
            <w:r w:rsidR="000003D2" w:rsidRPr="000003D2">
              <w:rPr>
                <w:rFonts w:ascii="GHEA Grapalat" w:hAnsi="GHEA Grapalat"/>
                <w:sz w:val="22"/>
                <w:szCs w:val="32"/>
              </w:rPr>
              <w:t>համար</w:t>
            </w:r>
            <w:proofErr w:type="spellEnd"/>
            <w:r w:rsidR="000003D2" w:rsidRPr="00894530">
              <w:rPr>
                <w:rFonts w:ascii="GHEA Grapalat" w:hAnsi="GHEA Grapalat"/>
                <w:sz w:val="22"/>
                <w:szCs w:val="32"/>
                <w:lang w:val="es-ES"/>
              </w:rPr>
              <w:t xml:space="preserve"> </w:t>
            </w:r>
            <w:proofErr w:type="spellStart"/>
            <w:r w:rsidR="000003D2" w:rsidRPr="000003D2">
              <w:rPr>
                <w:rFonts w:ascii="GHEA Grapalat" w:hAnsi="GHEA Grapalat"/>
                <w:sz w:val="22"/>
                <w:szCs w:val="32"/>
              </w:rPr>
              <w:t>հրատապ</w:t>
            </w:r>
            <w:proofErr w:type="spellEnd"/>
            <w:r w:rsidR="000003D2" w:rsidRPr="00894530">
              <w:rPr>
                <w:rFonts w:ascii="GHEA Grapalat" w:hAnsi="GHEA Grapalat"/>
                <w:sz w:val="22"/>
                <w:szCs w:val="32"/>
                <w:lang w:val="es-ES"/>
              </w:rPr>
              <w:t xml:space="preserve"> </w:t>
            </w:r>
            <w:proofErr w:type="spellStart"/>
            <w:r w:rsidR="000003D2" w:rsidRPr="000003D2">
              <w:rPr>
                <w:rFonts w:ascii="GHEA Grapalat" w:hAnsi="GHEA Grapalat"/>
                <w:sz w:val="22"/>
                <w:szCs w:val="32"/>
              </w:rPr>
              <w:t>լուծում</w:t>
            </w:r>
            <w:proofErr w:type="spellEnd"/>
            <w:r w:rsidR="000003D2" w:rsidRPr="00894530">
              <w:rPr>
                <w:rFonts w:ascii="GHEA Grapalat" w:hAnsi="GHEA Grapalat"/>
                <w:sz w:val="22"/>
                <w:szCs w:val="32"/>
                <w:lang w:val="es-ES"/>
              </w:rPr>
              <w:t xml:space="preserve"> </w:t>
            </w:r>
            <w:proofErr w:type="spellStart"/>
            <w:r w:rsidR="000003D2" w:rsidRPr="000003D2">
              <w:rPr>
                <w:rFonts w:ascii="GHEA Grapalat" w:hAnsi="GHEA Grapalat"/>
                <w:sz w:val="22"/>
                <w:szCs w:val="32"/>
              </w:rPr>
              <w:t>պահանջող</w:t>
            </w:r>
            <w:proofErr w:type="spellEnd"/>
            <w:r w:rsidR="000003D2" w:rsidRPr="00894530">
              <w:rPr>
                <w:rFonts w:ascii="GHEA Grapalat" w:hAnsi="GHEA Grapalat"/>
                <w:sz w:val="22"/>
                <w:szCs w:val="32"/>
                <w:lang w:val="es-ES"/>
              </w:rPr>
              <w:t xml:space="preserve"> </w:t>
            </w:r>
            <w:proofErr w:type="spellStart"/>
            <w:r w:rsidR="000003D2" w:rsidRPr="000003D2">
              <w:rPr>
                <w:rFonts w:ascii="GHEA Grapalat" w:hAnsi="GHEA Grapalat"/>
                <w:sz w:val="22"/>
                <w:szCs w:val="32"/>
              </w:rPr>
              <w:t>աշխատանքների</w:t>
            </w:r>
            <w:proofErr w:type="spellEnd"/>
            <w:r w:rsidR="000003D2" w:rsidRPr="00894530">
              <w:rPr>
                <w:rFonts w:ascii="GHEA Grapalat" w:hAnsi="GHEA Grapalat"/>
                <w:sz w:val="22"/>
                <w:szCs w:val="32"/>
                <w:lang w:val="es-ES"/>
              </w:rPr>
              <w:t xml:space="preserve"> </w:t>
            </w:r>
            <w:proofErr w:type="spellStart"/>
            <w:r w:rsidR="000003D2" w:rsidRPr="000003D2">
              <w:rPr>
                <w:rFonts w:ascii="GHEA Grapalat" w:hAnsi="GHEA Grapalat"/>
                <w:sz w:val="22"/>
                <w:szCs w:val="32"/>
              </w:rPr>
              <w:t>որակի</w:t>
            </w:r>
            <w:proofErr w:type="spellEnd"/>
            <w:r w:rsidR="000003D2" w:rsidRPr="00894530">
              <w:rPr>
                <w:rFonts w:ascii="GHEA Grapalat" w:hAnsi="GHEA Grapalat"/>
                <w:sz w:val="22"/>
                <w:szCs w:val="32"/>
                <w:lang w:val="es-ES"/>
              </w:rPr>
              <w:t xml:space="preserve"> </w:t>
            </w:r>
            <w:proofErr w:type="spellStart"/>
            <w:r w:rsidR="000003D2" w:rsidRPr="000003D2">
              <w:rPr>
                <w:rFonts w:ascii="GHEA Grapalat" w:hAnsi="GHEA Grapalat"/>
                <w:sz w:val="22"/>
                <w:szCs w:val="32"/>
              </w:rPr>
              <w:t>տեխնիկական</w:t>
            </w:r>
            <w:proofErr w:type="spellEnd"/>
            <w:r w:rsidR="000003D2" w:rsidRPr="00894530">
              <w:rPr>
                <w:rFonts w:ascii="GHEA Grapalat" w:hAnsi="GHEA Grapalat"/>
                <w:sz w:val="22"/>
                <w:szCs w:val="32"/>
                <w:lang w:val="es-ES"/>
              </w:rPr>
              <w:t xml:space="preserve"> </w:t>
            </w:r>
            <w:proofErr w:type="spellStart"/>
            <w:r w:rsidR="000003D2" w:rsidRPr="000003D2">
              <w:rPr>
                <w:rFonts w:ascii="GHEA Grapalat" w:hAnsi="GHEA Grapalat"/>
                <w:sz w:val="22"/>
                <w:szCs w:val="32"/>
              </w:rPr>
              <w:t>հսկողության</w:t>
            </w:r>
            <w:proofErr w:type="spellEnd"/>
            <w:r w:rsidR="000003D2" w:rsidRPr="00894530">
              <w:rPr>
                <w:rFonts w:ascii="GHEA Grapalat" w:hAnsi="GHEA Grapalat"/>
                <w:sz w:val="22"/>
                <w:szCs w:val="32"/>
                <w:lang w:val="es-ES"/>
              </w:rPr>
              <w:t xml:space="preserve"> </w:t>
            </w:r>
            <w:proofErr w:type="spellStart"/>
            <w:r w:rsidR="000003D2" w:rsidRPr="000003D2">
              <w:rPr>
                <w:rFonts w:ascii="GHEA Grapalat" w:hAnsi="GHEA Grapalat"/>
                <w:sz w:val="22"/>
                <w:szCs w:val="32"/>
              </w:rPr>
              <w:t>խորհրդատվական</w:t>
            </w:r>
            <w:proofErr w:type="spellEnd"/>
            <w:r w:rsidR="000003D2" w:rsidRPr="00894530">
              <w:rPr>
                <w:rFonts w:ascii="GHEA Grapalat" w:hAnsi="GHEA Grapalat"/>
                <w:sz w:val="22"/>
                <w:szCs w:val="32"/>
                <w:lang w:val="es-ES"/>
              </w:rPr>
              <w:t xml:space="preserve"> </w:t>
            </w:r>
            <w:proofErr w:type="spellStart"/>
            <w:r w:rsidR="000003D2" w:rsidRPr="000003D2">
              <w:rPr>
                <w:rFonts w:ascii="GHEA Grapalat" w:hAnsi="GHEA Grapalat"/>
                <w:sz w:val="22"/>
                <w:szCs w:val="32"/>
              </w:rPr>
              <w:t>ծառայություն</w:t>
            </w:r>
            <w:proofErr w:type="spellEnd"/>
          </w:p>
        </w:tc>
        <w:tc>
          <w:tcPr>
            <w:tcW w:w="606" w:type="dxa"/>
            <w:vAlign w:val="center"/>
          </w:tcPr>
          <w:p w14:paraId="3557F925" w14:textId="77777777" w:rsidR="00D34C28" w:rsidRPr="00C032F4" w:rsidRDefault="00D34C28" w:rsidP="00D34C28">
            <w:pPr>
              <w:jc w:val="center"/>
              <w:rPr>
                <w:rFonts w:ascii="GHEA Grapalat" w:hAnsi="GHEA Grapalat"/>
                <w:lang w:val="pt-BR"/>
              </w:rPr>
            </w:pPr>
            <w:r w:rsidRPr="00C032F4">
              <w:rPr>
                <w:rFonts w:ascii="GHEA Grapalat" w:hAnsi="GHEA Grapalat"/>
                <w:sz w:val="20"/>
                <w:lang w:val="pt-BR"/>
              </w:rPr>
              <w:t>... %</w:t>
            </w:r>
          </w:p>
        </w:tc>
        <w:tc>
          <w:tcPr>
            <w:tcW w:w="606" w:type="dxa"/>
            <w:vAlign w:val="center"/>
          </w:tcPr>
          <w:p w14:paraId="71BE3923" w14:textId="77777777" w:rsidR="00D34C28" w:rsidRPr="00C032F4" w:rsidRDefault="00D34C28" w:rsidP="00D34C28">
            <w:pPr>
              <w:jc w:val="center"/>
              <w:rPr>
                <w:rFonts w:ascii="GHEA Grapalat" w:hAnsi="GHEA Grapalat"/>
                <w:lang w:val="pt-BR"/>
              </w:rPr>
            </w:pPr>
            <w:r w:rsidRPr="00C032F4">
              <w:rPr>
                <w:rFonts w:ascii="GHEA Grapalat" w:hAnsi="GHEA Grapalat"/>
                <w:sz w:val="20"/>
                <w:lang w:val="pt-BR"/>
              </w:rPr>
              <w:t>... %</w:t>
            </w:r>
          </w:p>
        </w:tc>
        <w:tc>
          <w:tcPr>
            <w:tcW w:w="605" w:type="dxa"/>
            <w:vAlign w:val="center"/>
          </w:tcPr>
          <w:p w14:paraId="2332FAE3" w14:textId="77777777"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05" w:type="dxa"/>
            <w:vAlign w:val="center"/>
          </w:tcPr>
          <w:p w14:paraId="3C3A791F" w14:textId="77777777"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05" w:type="dxa"/>
            <w:vAlign w:val="center"/>
          </w:tcPr>
          <w:p w14:paraId="0E002E46" w14:textId="77777777"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05" w:type="dxa"/>
            <w:vAlign w:val="center"/>
          </w:tcPr>
          <w:p w14:paraId="78FF2EEA" w14:textId="2A420775"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4574A4AC" w14:textId="1AACDD6F"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41771D75" w14:textId="42AA57C6"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3105C606" w14:textId="4E36E183"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05AD19F7" w14:textId="14096984"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052AAB1C" w14:textId="4E4ADFAA"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20E27A48" w14:textId="4B0723A6"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1416" w:type="dxa"/>
            <w:vAlign w:val="center"/>
          </w:tcPr>
          <w:p w14:paraId="684C056C" w14:textId="5A367CBC" w:rsidR="00D34C28" w:rsidRPr="00C032F4" w:rsidRDefault="00D34C28" w:rsidP="00D34C28">
            <w:pPr>
              <w:jc w:val="center"/>
              <w:rPr>
                <w:rFonts w:ascii="GHEA Grapalat" w:hAnsi="GHEA Grapalat"/>
                <w:b/>
                <w:lang w:val="pt-BR"/>
              </w:rPr>
            </w:pPr>
            <w:r w:rsidRPr="00C032F4">
              <w:rPr>
                <w:rFonts w:ascii="GHEA Grapalat" w:hAnsi="GHEA Grapalat"/>
                <w:sz w:val="20"/>
                <w:lang w:val="pt-BR"/>
              </w:rPr>
              <w:t>... %</w:t>
            </w:r>
          </w:p>
        </w:tc>
      </w:tr>
    </w:tbl>
    <w:p w14:paraId="0766221F" w14:textId="77777777" w:rsidR="007678FA" w:rsidRPr="00C032F4" w:rsidRDefault="007678FA" w:rsidP="007678FA">
      <w:pPr>
        <w:rPr>
          <w:rFonts w:ascii="GHEA Grapalat" w:hAnsi="GHEA Grapalat"/>
          <w:i/>
          <w:sz w:val="18"/>
          <w:szCs w:val="18"/>
          <w:lang w:val="hy-AM"/>
        </w:rPr>
      </w:pPr>
    </w:p>
    <w:p w14:paraId="0CD65C2E" w14:textId="77777777" w:rsidR="00FE13DD" w:rsidRPr="00C032F4" w:rsidRDefault="00FE13DD" w:rsidP="00FE13DD">
      <w:pPr>
        <w:jc w:val="both"/>
        <w:rPr>
          <w:rFonts w:ascii="GHEA Grapalat" w:hAnsi="GHEA Grapalat"/>
          <w:i/>
          <w:sz w:val="18"/>
          <w:szCs w:val="18"/>
          <w:lang w:val="hy-AM"/>
        </w:rPr>
      </w:pPr>
      <w:r w:rsidRPr="00C032F4">
        <w:rPr>
          <w:rFonts w:ascii="GHEA Grapalat" w:hAnsi="GHEA Grapalat"/>
          <w:i/>
          <w:sz w:val="18"/>
          <w:szCs w:val="18"/>
          <w:lang w:val="hy-AM"/>
        </w:rPr>
        <w:t>* 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0A67BDD3" w14:textId="169B1B91" w:rsidR="00FE13DD" w:rsidRPr="00C032F4" w:rsidRDefault="00FE13DD" w:rsidP="00FE13DD">
      <w:pPr>
        <w:jc w:val="both"/>
        <w:rPr>
          <w:rFonts w:ascii="GHEA Grapalat" w:hAnsi="GHEA Grapalat" w:cs="Sylfaen"/>
          <w:i/>
          <w:sz w:val="18"/>
          <w:szCs w:val="18"/>
          <w:lang w:val="pt-BR"/>
        </w:rPr>
      </w:pPr>
      <w:r w:rsidRPr="00C032F4">
        <w:rPr>
          <w:rFonts w:ascii="GHEA Grapalat" w:hAnsi="GHEA Grapalat"/>
          <w:i/>
          <w:sz w:val="18"/>
          <w:szCs w:val="18"/>
          <w:lang w:val="hy-AM"/>
        </w:rPr>
        <w:t>** հրավերում գումարները նշվում են տոկոսով, իսկ պայմանագիրը կնքելիս տոկոսի փոխարեն նշվում է կոնկրետ գումարի չափ</w:t>
      </w:r>
    </w:p>
    <w:p w14:paraId="559E5847" w14:textId="77777777" w:rsidR="00FE13DD" w:rsidRPr="00C032F4" w:rsidRDefault="00FE13DD" w:rsidP="00124947">
      <w:pPr>
        <w:jc w:val="both"/>
        <w:rPr>
          <w:rFonts w:ascii="GHEA Grapalat" w:hAnsi="GHEA Grapalat" w:cs="Sylfaen"/>
          <w:i/>
          <w:sz w:val="18"/>
          <w:szCs w:val="18"/>
          <w:lang w:val="pt-BR"/>
        </w:rPr>
      </w:pPr>
    </w:p>
    <w:p w14:paraId="1A4EF1A0" w14:textId="48EA0A6A" w:rsidR="007678FA" w:rsidRPr="00C032F4" w:rsidRDefault="007678FA" w:rsidP="00124947">
      <w:pPr>
        <w:jc w:val="both"/>
        <w:rPr>
          <w:rFonts w:ascii="GHEA Grapalat" w:hAnsi="GHEA Grapalat"/>
          <w:i/>
          <w:sz w:val="18"/>
          <w:szCs w:val="18"/>
          <w:lang w:val="pt-BR"/>
        </w:rPr>
      </w:pPr>
      <w:r w:rsidRPr="00C032F4">
        <w:rPr>
          <w:rFonts w:ascii="GHEA Grapalat" w:hAnsi="GHEA Grapalat" w:cs="Sylfaen"/>
          <w:i/>
          <w:sz w:val="18"/>
          <w:szCs w:val="18"/>
          <w:lang w:val="pt-BR"/>
        </w:rPr>
        <w:t xml:space="preserve"> </w:t>
      </w:r>
    </w:p>
    <w:p w14:paraId="28DBEE4F" w14:textId="77777777" w:rsidR="007678FA" w:rsidRPr="00C032F4"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C032F4" w14:paraId="7F44AD93" w14:textId="77777777" w:rsidTr="00E53C12">
        <w:trPr>
          <w:jc w:val="center"/>
        </w:trPr>
        <w:tc>
          <w:tcPr>
            <w:tcW w:w="4536" w:type="dxa"/>
          </w:tcPr>
          <w:p w14:paraId="185209EB" w14:textId="77777777" w:rsidR="007678FA" w:rsidRPr="00C032F4" w:rsidRDefault="007678FA" w:rsidP="00E53C12">
            <w:pPr>
              <w:spacing w:line="360" w:lineRule="auto"/>
              <w:jc w:val="center"/>
              <w:rPr>
                <w:rFonts w:ascii="GHEA Grapalat" w:hAnsi="GHEA Grapalat" w:cs="Sylfaen"/>
                <w:b/>
                <w:bCs/>
                <w:lang w:val="nb-NO"/>
              </w:rPr>
            </w:pPr>
            <w:r w:rsidRPr="00C032F4">
              <w:rPr>
                <w:rFonts w:ascii="GHEA Grapalat" w:hAnsi="GHEA Grapalat" w:cs="Sylfaen"/>
                <w:b/>
                <w:bCs/>
                <w:lang w:val="nb-NO"/>
              </w:rPr>
              <w:t>ՊԱՏՎԻՐԱՏՈՒ</w:t>
            </w:r>
          </w:p>
          <w:p w14:paraId="1E533F36" w14:textId="77777777" w:rsidR="007678FA" w:rsidRPr="00C032F4" w:rsidRDefault="007678FA" w:rsidP="00E53C12">
            <w:pPr>
              <w:rPr>
                <w:rFonts w:ascii="GHEA Grapalat" w:hAnsi="GHEA Grapalat"/>
                <w:sz w:val="22"/>
                <w:szCs w:val="22"/>
                <w:lang w:val="ru-RU"/>
              </w:rPr>
            </w:pPr>
          </w:p>
          <w:p w14:paraId="4DC21ED7" w14:textId="77777777" w:rsidR="007678FA" w:rsidRPr="00C032F4" w:rsidRDefault="007678FA" w:rsidP="00E53C12">
            <w:pPr>
              <w:jc w:val="center"/>
              <w:rPr>
                <w:rFonts w:ascii="GHEA Grapalat" w:hAnsi="GHEA Grapalat"/>
                <w:lang w:val="ru-RU"/>
              </w:rPr>
            </w:pPr>
            <w:r w:rsidRPr="00C032F4">
              <w:rPr>
                <w:rFonts w:ascii="GHEA Grapalat" w:hAnsi="GHEA Grapalat"/>
                <w:lang w:val="ru-RU"/>
              </w:rPr>
              <w:t>---------------------------------</w:t>
            </w:r>
          </w:p>
          <w:p w14:paraId="2B25EC8F" w14:textId="77777777" w:rsidR="007678FA" w:rsidRPr="00C032F4" w:rsidRDefault="007678FA" w:rsidP="00E53C12">
            <w:pPr>
              <w:jc w:val="center"/>
              <w:rPr>
                <w:rFonts w:ascii="GHEA Grapalat" w:hAnsi="GHEA Grapalat"/>
                <w:sz w:val="18"/>
                <w:szCs w:val="18"/>
              </w:rPr>
            </w:pPr>
            <w:r w:rsidRPr="00C032F4">
              <w:rPr>
                <w:rFonts w:ascii="GHEA Grapalat" w:hAnsi="GHEA Grapalat"/>
                <w:sz w:val="18"/>
                <w:szCs w:val="18"/>
              </w:rPr>
              <w:t>/</w:t>
            </w:r>
            <w:r w:rsidRPr="00C032F4">
              <w:rPr>
                <w:rFonts w:ascii="GHEA Grapalat" w:hAnsi="GHEA Grapalat" w:cs="Sylfaen"/>
                <w:sz w:val="18"/>
                <w:szCs w:val="18"/>
                <w:lang w:val="ru-RU"/>
              </w:rPr>
              <w:t>ստորագրություն</w:t>
            </w:r>
            <w:r w:rsidRPr="00C032F4">
              <w:rPr>
                <w:rFonts w:ascii="GHEA Grapalat" w:hAnsi="GHEA Grapalat"/>
                <w:sz w:val="18"/>
                <w:szCs w:val="18"/>
              </w:rPr>
              <w:t>/</w:t>
            </w:r>
          </w:p>
          <w:p w14:paraId="68F0E43E" w14:textId="77777777" w:rsidR="007678FA" w:rsidRPr="00C032F4" w:rsidRDefault="007678FA" w:rsidP="00E53C12">
            <w:pPr>
              <w:jc w:val="center"/>
              <w:rPr>
                <w:rFonts w:ascii="GHEA Grapalat" w:hAnsi="GHEA Grapalat"/>
                <w:sz w:val="18"/>
                <w:szCs w:val="18"/>
                <w:lang w:val="ru-RU"/>
              </w:rPr>
            </w:pPr>
            <w:r w:rsidRPr="00C032F4">
              <w:rPr>
                <w:rFonts w:ascii="GHEA Grapalat" w:hAnsi="GHEA Grapalat" w:cs="Sylfaen"/>
                <w:sz w:val="18"/>
                <w:szCs w:val="18"/>
                <w:lang w:val="ru-RU"/>
              </w:rPr>
              <w:lastRenderedPageBreak/>
              <w:t>Կ</w:t>
            </w:r>
            <w:r w:rsidRPr="00C032F4">
              <w:rPr>
                <w:rFonts w:ascii="GHEA Grapalat" w:hAnsi="GHEA Grapalat"/>
                <w:sz w:val="18"/>
                <w:szCs w:val="18"/>
                <w:lang w:val="ru-RU"/>
              </w:rPr>
              <w:t>.</w:t>
            </w:r>
            <w:r w:rsidRPr="00C032F4">
              <w:rPr>
                <w:rFonts w:ascii="GHEA Grapalat" w:hAnsi="GHEA Grapalat" w:cs="Sylfaen"/>
                <w:sz w:val="18"/>
                <w:szCs w:val="18"/>
                <w:lang w:val="ru-RU"/>
              </w:rPr>
              <w:t>Տ</w:t>
            </w:r>
          </w:p>
        </w:tc>
        <w:tc>
          <w:tcPr>
            <w:tcW w:w="760" w:type="dxa"/>
          </w:tcPr>
          <w:p w14:paraId="7C71047F" w14:textId="77777777" w:rsidR="007678FA" w:rsidRPr="00C032F4" w:rsidRDefault="007678FA" w:rsidP="00E53C12">
            <w:pPr>
              <w:spacing w:line="360" w:lineRule="auto"/>
              <w:jc w:val="center"/>
              <w:rPr>
                <w:rFonts w:ascii="GHEA Grapalat" w:hAnsi="GHEA Grapalat"/>
                <w:lang w:val="ru-RU"/>
              </w:rPr>
            </w:pPr>
          </w:p>
        </w:tc>
        <w:tc>
          <w:tcPr>
            <w:tcW w:w="4343" w:type="dxa"/>
          </w:tcPr>
          <w:p w14:paraId="16C68482" w14:textId="77777777" w:rsidR="007678FA" w:rsidRPr="00C032F4" w:rsidRDefault="007678FA" w:rsidP="00E53C12">
            <w:pPr>
              <w:spacing w:line="360" w:lineRule="auto"/>
              <w:jc w:val="center"/>
              <w:rPr>
                <w:rFonts w:ascii="GHEA Grapalat" w:hAnsi="GHEA Grapalat" w:cs="Sylfaen"/>
                <w:b/>
                <w:bCs/>
                <w:lang w:val="ru-RU"/>
              </w:rPr>
            </w:pPr>
            <w:r w:rsidRPr="00C032F4">
              <w:rPr>
                <w:rFonts w:ascii="GHEA Grapalat" w:hAnsi="GHEA Grapalat" w:cs="Sylfaen"/>
                <w:b/>
                <w:bCs/>
                <w:lang w:val="pt-BR"/>
              </w:rPr>
              <w:t>ԿԱՏԱՐՈՂ</w:t>
            </w:r>
          </w:p>
          <w:p w14:paraId="58D6392E" w14:textId="77777777" w:rsidR="007678FA" w:rsidRPr="00C032F4" w:rsidRDefault="007678FA" w:rsidP="00E53C12">
            <w:pPr>
              <w:jc w:val="center"/>
              <w:rPr>
                <w:rFonts w:ascii="GHEA Grapalat" w:hAnsi="GHEA Grapalat"/>
                <w:lang w:val="ru-RU"/>
              </w:rPr>
            </w:pPr>
          </w:p>
          <w:p w14:paraId="5064C766" w14:textId="77777777" w:rsidR="007678FA" w:rsidRPr="00C032F4" w:rsidRDefault="007678FA" w:rsidP="00E53C12">
            <w:pPr>
              <w:jc w:val="center"/>
              <w:rPr>
                <w:rFonts w:ascii="GHEA Grapalat" w:hAnsi="GHEA Grapalat"/>
                <w:lang w:val="ru-RU"/>
              </w:rPr>
            </w:pPr>
            <w:r w:rsidRPr="00C032F4">
              <w:rPr>
                <w:rFonts w:ascii="GHEA Grapalat" w:hAnsi="GHEA Grapalat"/>
                <w:lang w:val="ru-RU"/>
              </w:rPr>
              <w:t>---------------------------------</w:t>
            </w:r>
          </w:p>
          <w:p w14:paraId="454285F2" w14:textId="77777777" w:rsidR="007678FA" w:rsidRPr="00C032F4" w:rsidRDefault="007678FA" w:rsidP="00E53C12">
            <w:pPr>
              <w:jc w:val="center"/>
              <w:rPr>
                <w:rFonts w:ascii="GHEA Grapalat" w:hAnsi="GHEA Grapalat"/>
                <w:sz w:val="18"/>
                <w:szCs w:val="18"/>
              </w:rPr>
            </w:pPr>
            <w:r w:rsidRPr="00C032F4">
              <w:rPr>
                <w:rFonts w:ascii="GHEA Grapalat" w:hAnsi="GHEA Grapalat"/>
                <w:sz w:val="18"/>
                <w:szCs w:val="18"/>
              </w:rPr>
              <w:lastRenderedPageBreak/>
              <w:t>/</w:t>
            </w:r>
            <w:r w:rsidRPr="00C032F4">
              <w:rPr>
                <w:rFonts w:ascii="GHEA Grapalat" w:hAnsi="GHEA Grapalat" w:cs="Sylfaen"/>
                <w:sz w:val="18"/>
                <w:szCs w:val="18"/>
                <w:lang w:val="ru-RU"/>
              </w:rPr>
              <w:t>ստորագրություն</w:t>
            </w:r>
            <w:r w:rsidRPr="00C032F4">
              <w:rPr>
                <w:rFonts w:ascii="GHEA Grapalat" w:hAnsi="GHEA Grapalat"/>
                <w:sz w:val="18"/>
                <w:szCs w:val="18"/>
              </w:rPr>
              <w:t>/</w:t>
            </w:r>
          </w:p>
          <w:p w14:paraId="2419725A" w14:textId="77777777" w:rsidR="007678FA" w:rsidRPr="00C032F4" w:rsidRDefault="007678FA" w:rsidP="00E53C12">
            <w:pPr>
              <w:jc w:val="center"/>
              <w:rPr>
                <w:rFonts w:ascii="GHEA Grapalat" w:hAnsi="GHEA Grapalat"/>
                <w:sz w:val="22"/>
                <w:szCs w:val="22"/>
                <w:lang w:val="ru-RU"/>
              </w:rPr>
            </w:pPr>
            <w:r w:rsidRPr="00C032F4">
              <w:rPr>
                <w:rFonts w:ascii="GHEA Grapalat" w:hAnsi="GHEA Grapalat" w:cs="Sylfaen"/>
                <w:sz w:val="18"/>
                <w:szCs w:val="18"/>
                <w:lang w:val="ru-RU"/>
              </w:rPr>
              <w:t>Կ</w:t>
            </w:r>
            <w:r w:rsidRPr="00C032F4">
              <w:rPr>
                <w:rFonts w:ascii="GHEA Grapalat" w:hAnsi="GHEA Grapalat"/>
                <w:sz w:val="18"/>
                <w:szCs w:val="18"/>
                <w:lang w:val="ru-RU"/>
              </w:rPr>
              <w:t>.</w:t>
            </w:r>
            <w:r w:rsidRPr="00C032F4">
              <w:rPr>
                <w:rFonts w:ascii="GHEA Grapalat" w:hAnsi="GHEA Grapalat" w:cs="Sylfaen"/>
                <w:sz w:val="18"/>
                <w:szCs w:val="18"/>
                <w:lang w:val="ru-RU"/>
              </w:rPr>
              <w:t>Տ</w:t>
            </w:r>
          </w:p>
        </w:tc>
      </w:tr>
    </w:tbl>
    <w:p w14:paraId="08C3DA2A" w14:textId="77777777" w:rsidR="007678FA" w:rsidRPr="00C032F4" w:rsidRDefault="007678FA" w:rsidP="007678FA">
      <w:pPr>
        <w:rPr>
          <w:rFonts w:ascii="GHEA Grapalat" w:hAnsi="GHEA Grapalat"/>
          <w:sz w:val="20"/>
          <w:lang w:val="ru-RU"/>
        </w:rPr>
        <w:sectPr w:rsidR="007678FA" w:rsidRPr="00C032F4"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C032F4" w:rsidRDefault="007678FA" w:rsidP="007678FA">
      <w:pPr>
        <w:autoSpaceDE w:val="0"/>
        <w:autoSpaceDN w:val="0"/>
        <w:adjustRightInd w:val="0"/>
        <w:jc w:val="right"/>
        <w:rPr>
          <w:rFonts w:ascii="GHEA Grapalat" w:hAnsi="GHEA Grapalat" w:cs="TimesArmenianPSMT"/>
          <w:i/>
          <w:sz w:val="20"/>
        </w:rPr>
      </w:pPr>
      <w:r w:rsidRPr="00C032F4">
        <w:rPr>
          <w:rFonts w:ascii="GHEA Grapalat" w:hAnsi="GHEA Grapalat" w:cs="TimesArmenianPSMT"/>
          <w:i/>
          <w:sz w:val="20"/>
          <w:lang w:val="ru-RU"/>
        </w:rPr>
        <w:lastRenderedPageBreak/>
        <w:t xml:space="preserve">Հավելված </w:t>
      </w:r>
      <w:r w:rsidRPr="00C032F4">
        <w:rPr>
          <w:rFonts w:ascii="GHEA Grapalat" w:hAnsi="GHEA Grapalat" w:cs="TimesArmenianPSMT"/>
          <w:i/>
          <w:sz w:val="20"/>
        </w:rPr>
        <w:t>3</w:t>
      </w:r>
    </w:p>
    <w:p w14:paraId="6372A2D8" w14:textId="3AA5C083" w:rsidR="007678FA" w:rsidRPr="00C032F4" w:rsidRDefault="007678FA" w:rsidP="007678FA">
      <w:pPr>
        <w:autoSpaceDE w:val="0"/>
        <w:autoSpaceDN w:val="0"/>
        <w:adjustRightInd w:val="0"/>
        <w:jc w:val="right"/>
        <w:rPr>
          <w:rFonts w:ascii="GHEA Grapalat" w:hAnsi="GHEA Grapalat" w:cs="TimesArmenianPSMT"/>
          <w:i/>
          <w:sz w:val="20"/>
          <w:lang w:val="ru-RU"/>
        </w:rPr>
      </w:pPr>
      <w:r w:rsidRPr="00C032F4">
        <w:rPr>
          <w:rFonts w:ascii="GHEA Grapalat" w:hAnsi="GHEA Grapalat" w:cs="TimesArmenianPSMT"/>
          <w:i/>
          <w:sz w:val="20"/>
          <w:lang w:val="ru-RU"/>
        </w:rPr>
        <w:t>«         »              20</w:t>
      </w:r>
      <w:r w:rsidR="00513CB2" w:rsidRPr="00C032F4">
        <w:rPr>
          <w:rFonts w:ascii="GHEA Grapalat" w:hAnsi="GHEA Grapalat" w:cs="TimesArmenianPSMT"/>
          <w:i/>
          <w:sz w:val="20"/>
          <w:lang w:val="hy-AM"/>
        </w:rPr>
        <w:t>25</w:t>
      </w:r>
      <w:r w:rsidRPr="00C032F4">
        <w:rPr>
          <w:rFonts w:ascii="GHEA Grapalat" w:hAnsi="GHEA Grapalat" w:cs="TimesArmenianPSMT"/>
          <w:i/>
          <w:sz w:val="20"/>
          <w:lang w:val="ru-RU"/>
        </w:rPr>
        <w:t xml:space="preserve">թ. կնքված </w:t>
      </w:r>
    </w:p>
    <w:p w14:paraId="3FDE2F15" w14:textId="36BCDAC2" w:rsidR="007678FA" w:rsidRPr="00C032F4" w:rsidRDefault="007678FA" w:rsidP="007678FA">
      <w:pPr>
        <w:autoSpaceDE w:val="0"/>
        <w:autoSpaceDN w:val="0"/>
        <w:adjustRightInd w:val="0"/>
        <w:jc w:val="right"/>
        <w:rPr>
          <w:rFonts w:ascii="GHEA Grapalat" w:hAnsi="GHEA Grapalat" w:cs="TimesArmenianPSMT"/>
          <w:i/>
          <w:sz w:val="20"/>
          <w:lang w:val="ru-RU"/>
        </w:rPr>
      </w:pPr>
      <w:r w:rsidRPr="00C032F4">
        <w:rPr>
          <w:rFonts w:ascii="GHEA Grapalat" w:hAnsi="GHEA Grapalat" w:cs="TimesArmenianPSMT"/>
          <w:i/>
          <w:sz w:val="20"/>
          <w:lang w:val="ru-RU"/>
        </w:rPr>
        <w:t xml:space="preserve">              </w:t>
      </w:r>
      <w:r w:rsidR="00513CB2" w:rsidRPr="00C032F4">
        <w:rPr>
          <w:rFonts w:ascii="GHEA Grapalat" w:hAnsi="GHEA Grapalat"/>
          <w:i/>
          <w:sz w:val="18"/>
          <w:lang w:val="hy-AM"/>
        </w:rPr>
        <w:t xml:space="preserve">                    </w:t>
      </w:r>
      <w:r w:rsidR="00476C24">
        <w:rPr>
          <w:rFonts w:ascii="GHEA Grapalat" w:hAnsi="GHEA Grapalat"/>
          <w:i/>
          <w:sz w:val="18"/>
          <w:lang w:val="hy-AM"/>
        </w:rPr>
        <w:t>ԵՔ-ԳՀԽԾՁԲ-</w:t>
      </w:r>
      <w:r w:rsidR="000003D2">
        <w:rPr>
          <w:rFonts w:ascii="GHEA Grapalat" w:hAnsi="GHEA Grapalat"/>
          <w:i/>
          <w:sz w:val="18"/>
          <w:lang w:val="hy-AM"/>
        </w:rPr>
        <w:t>26/4</w:t>
      </w:r>
      <w:r w:rsidR="00513CB2" w:rsidRPr="00C032F4">
        <w:rPr>
          <w:rFonts w:ascii="GHEA Grapalat" w:hAnsi="GHEA Grapalat"/>
          <w:i/>
          <w:sz w:val="18"/>
          <w:lang w:val="hy-AM"/>
        </w:rPr>
        <w:t xml:space="preserve"> </w:t>
      </w:r>
      <w:r w:rsidRPr="00C032F4">
        <w:rPr>
          <w:rFonts w:ascii="GHEA Grapalat" w:hAnsi="GHEA Grapalat" w:cs="TimesArmenianPSMT"/>
          <w:i/>
          <w:sz w:val="20"/>
          <w:lang w:val="ru-RU"/>
        </w:rPr>
        <w:t>ծածկագրով պայմանագրի</w:t>
      </w:r>
    </w:p>
    <w:p w14:paraId="49C100B6" w14:textId="77777777" w:rsidR="007678FA" w:rsidRPr="00C032F4"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C032F4" w:rsidDel="004B29A5" w14:paraId="68A217E3" w14:textId="77777777" w:rsidTr="00E53C12">
        <w:trPr>
          <w:tblCellSpacing w:w="7" w:type="dxa"/>
          <w:jc w:val="center"/>
        </w:trPr>
        <w:tc>
          <w:tcPr>
            <w:tcW w:w="0" w:type="auto"/>
            <w:gridSpan w:val="2"/>
            <w:vAlign w:val="center"/>
          </w:tcPr>
          <w:p w14:paraId="0C4515EB" w14:textId="77777777" w:rsidR="007678FA" w:rsidRPr="00C032F4"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C032F4" w:rsidDel="004B29A5" w:rsidRDefault="007678FA" w:rsidP="00E53C12">
            <w:pPr>
              <w:rPr>
                <w:rFonts w:ascii="Arial" w:hAnsi="Arial" w:cs="Arial"/>
                <w:iCs/>
                <w:color w:val="000000"/>
                <w:sz w:val="21"/>
                <w:szCs w:val="21"/>
              </w:rPr>
            </w:pPr>
          </w:p>
        </w:tc>
      </w:tr>
      <w:tr w:rsidR="007678FA" w:rsidRPr="0091171C" w14:paraId="63E4B5FA" w14:textId="77777777" w:rsidTr="00E53C12">
        <w:trPr>
          <w:tblCellSpacing w:w="7" w:type="dxa"/>
          <w:jc w:val="center"/>
        </w:trPr>
        <w:tc>
          <w:tcPr>
            <w:tcW w:w="0" w:type="auto"/>
            <w:vAlign w:val="center"/>
          </w:tcPr>
          <w:p w14:paraId="2D7B4837" w14:textId="77777777" w:rsidR="007678FA" w:rsidRPr="00C032F4" w:rsidRDefault="00A802AD" w:rsidP="00E53C12">
            <w:pPr>
              <w:jc w:val="center"/>
              <w:rPr>
                <w:rFonts w:ascii="GHEA Grapalat" w:hAnsi="GHEA Grapalat"/>
                <w:iCs/>
                <w:color w:val="000000"/>
                <w:sz w:val="21"/>
                <w:szCs w:val="21"/>
                <w:lang w:val="pt-BR"/>
              </w:rPr>
            </w:pPr>
            <w:r w:rsidRPr="00C032F4">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C032F4">
              <w:rPr>
                <w:rFonts w:ascii="GHEA Grapalat" w:hAnsi="GHEA Grapalat"/>
                <w:iCs/>
                <w:color w:val="000000"/>
                <w:sz w:val="21"/>
                <w:szCs w:val="21"/>
              </w:rPr>
              <w:t>Պայմանագրի</w:t>
            </w:r>
            <w:proofErr w:type="spellEnd"/>
            <w:r w:rsidR="007678FA" w:rsidRPr="00C032F4">
              <w:rPr>
                <w:rFonts w:ascii="GHEA Grapalat" w:hAnsi="GHEA Grapalat"/>
                <w:iCs/>
                <w:color w:val="000000"/>
                <w:sz w:val="21"/>
                <w:szCs w:val="21"/>
                <w:lang w:val="pt-BR"/>
              </w:rPr>
              <w:t xml:space="preserve"> </w:t>
            </w:r>
            <w:proofErr w:type="spellStart"/>
            <w:r w:rsidR="007678FA" w:rsidRPr="00C032F4">
              <w:rPr>
                <w:rFonts w:ascii="GHEA Grapalat" w:hAnsi="GHEA Grapalat"/>
                <w:iCs/>
                <w:color w:val="000000"/>
                <w:sz w:val="21"/>
                <w:szCs w:val="21"/>
              </w:rPr>
              <w:t>կողմ</w:t>
            </w:r>
            <w:proofErr w:type="spellEnd"/>
            <w:r w:rsidR="007678FA" w:rsidRPr="00C032F4">
              <w:rPr>
                <w:rFonts w:ascii="GHEA Grapalat" w:hAnsi="GHEA Grapalat"/>
                <w:iCs/>
                <w:color w:val="000000"/>
                <w:sz w:val="21"/>
                <w:szCs w:val="21"/>
                <w:lang w:val="pt-BR"/>
              </w:rPr>
              <w:t xml:space="preserve"> </w:t>
            </w:r>
          </w:p>
          <w:p w14:paraId="6D8E3D45" w14:textId="77777777" w:rsidR="007678FA" w:rsidRPr="00C032F4" w:rsidRDefault="007678FA" w:rsidP="00E53C12">
            <w:pPr>
              <w:jc w:val="center"/>
              <w:rPr>
                <w:rFonts w:ascii="GHEA Grapalat" w:hAnsi="GHEA Grapalat"/>
                <w:iCs/>
                <w:color w:val="000000"/>
                <w:sz w:val="21"/>
                <w:szCs w:val="21"/>
                <w:lang w:val="pt-BR"/>
              </w:rPr>
            </w:pPr>
            <w:r w:rsidRPr="00C032F4">
              <w:rPr>
                <w:rFonts w:ascii="GHEA Grapalat" w:hAnsi="GHEA Grapalat"/>
                <w:iCs/>
                <w:color w:val="000000"/>
                <w:sz w:val="21"/>
                <w:szCs w:val="21"/>
                <w:lang w:val="pt-BR"/>
              </w:rPr>
              <w:t>___________________________</w:t>
            </w:r>
          </w:p>
          <w:p w14:paraId="04D1715D" w14:textId="77777777" w:rsidR="007678FA" w:rsidRPr="00C032F4" w:rsidRDefault="007678FA" w:rsidP="00E53C12">
            <w:pPr>
              <w:jc w:val="center"/>
              <w:rPr>
                <w:rFonts w:ascii="GHEA Grapalat" w:hAnsi="GHEA Grapalat"/>
                <w:iCs/>
                <w:color w:val="000000"/>
                <w:sz w:val="21"/>
                <w:szCs w:val="21"/>
                <w:lang w:val="pt-BR"/>
              </w:rPr>
            </w:pPr>
            <w:r w:rsidRPr="00C032F4">
              <w:rPr>
                <w:rFonts w:ascii="GHEA Grapalat" w:hAnsi="GHEA Grapalat"/>
                <w:iCs/>
                <w:color w:val="000000"/>
                <w:sz w:val="21"/>
                <w:szCs w:val="21"/>
                <w:lang w:val="pt-BR"/>
              </w:rPr>
              <w:t>___________________________</w:t>
            </w:r>
          </w:p>
          <w:p w14:paraId="71F6A279"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գտնվելու</w:t>
            </w:r>
            <w:proofErr w:type="spellEnd"/>
            <w:r w:rsidRPr="00C032F4">
              <w:rPr>
                <w:rFonts w:ascii="GHEA Grapalat" w:hAnsi="GHEA Grapalat"/>
                <w:iCs/>
                <w:color w:val="000000"/>
                <w:sz w:val="21"/>
                <w:szCs w:val="21"/>
                <w:lang w:val="pt-BR"/>
              </w:rPr>
              <w:t xml:space="preserve"> </w:t>
            </w:r>
            <w:proofErr w:type="spellStart"/>
            <w:r w:rsidRPr="00C032F4">
              <w:rPr>
                <w:rFonts w:ascii="GHEA Grapalat" w:hAnsi="GHEA Grapalat"/>
                <w:iCs/>
                <w:color w:val="000000"/>
                <w:sz w:val="21"/>
                <w:szCs w:val="21"/>
              </w:rPr>
              <w:t>վայրը</w:t>
            </w:r>
            <w:proofErr w:type="spellEnd"/>
            <w:r w:rsidRPr="00C032F4">
              <w:rPr>
                <w:rFonts w:ascii="GHEA Grapalat" w:hAnsi="GHEA Grapalat"/>
                <w:iCs/>
                <w:color w:val="000000"/>
                <w:sz w:val="21"/>
                <w:szCs w:val="21"/>
                <w:lang w:val="pt-BR"/>
              </w:rPr>
              <w:t xml:space="preserve"> ______________</w:t>
            </w:r>
          </w:p>
          <w:p w14:paraId="1DC3E3CF"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հհ</w:t>
            </w:r>
            <w:proofErr w:type="spellEnd"/>
            <w:r w:rsidRPr="00C032F4">
              <w:rPr>
                <w:rFonts w:ascii="GHEA Grapalat" w:hAnsi="GHEA Grapalat"/>
                <w:iCs/>
                <w:color w:val="000000"/>
                <w:sz w:val="21"/>
                <w:szCs w:val="21"/>
                <w:lang w:val="pt-BR"/>
              </w:rPr>
              <w:t xml:space="preserve"> _________________________ </w:t>
            </w:r>
          </w:p>
          <w:p w14:paraId="7F074CBE"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հվհհ</w:t>
            </w:r>
            <w:proofErr w:type="spellEnd"/>
            <w:r w:rsidRPr="00C032F4">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Պատվիրատու</w:t>
            </w:r>
            <w:proofErr w:type="spellEnd"/>
          </w:p>
          <w:p w14:paraId="7677326E" w14:textId="77777777" w:rsidR="007678FA" w:rsidRPr="00C032F4" w:rsidRDefault="007678FA" w:rsidP="00E53C12">
            <w:pPr>
              <w:jc w:val="center"/>
              <w:rPr>
                <w:rFonts w:ascii="GHEA Grapalat" w:hAnsi="GHEA Grapalat"/>
                <w:iCs/>
                <w:color w:val="000000"/>
                <w:sz w:val="21"/>
                <w:szCs w:val="21"/>
                <w:lang w:val="pt-BR"/>
              </w:rPr>
            </w:pPr>
            <w:r w:rsidRPr="00C032F4">
              <w:rPr>
                <w:rFonts w:ascii="GHEA Grapalat" w:hAnsi="GHEA Grapalat"/>
                <w:iCs/>
                <w:color w:val="000000"/>
                <w:sz w:val="21"/>
                <w:szCs w:val="21"/>
                <w:lang w:val="pt-BR"/>
              </w:rPr>
              <w:t>_____________________________</w:t>
            </w:r>
          </w:p>
          <w:p w14:paraId="55D6A065" w14:textId="77777777" w:rsidR="007678FA" w:rsidRPr="00C032F4" w:rsidRDefault="007678FA" w:rsidP="00E53C12">
            <w:pPr>
              <w:jc w:val="center"/>
              <w:rPr>
                <w:rFonts w:ascii="GHEA Grapalat" w:hAnsi="GHEA Grapalat"/>
                <w:iCs/>
                <w:color w:val="000000"/>
                <w:sz w:val="21"/>
                <w:szCs w:val="21"/>
                <w:lang w:val="pt-BR"/>
              </w:rPr>
            </w:pPr>
            <w:r w:rsidRPr="00C032F4">
              <w:rPr>
                <w:rFonts w:ascii="GHEA Grapalat" w:hAnsi="GHEA Grapalat"/>
                <w:iCs/>
                <w:color w:val="000000"/>
                <w:sz w:val="21"/>
                <w:szCs w:val="21"/>
                <w:lang w:val="pt-BR"/>
              </w:rPr>
              <w:t>_____________________________</w:t>
            </w:r>
          </w:p>
          <w:p w14:paraId="25D4150A"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գտնվելու</w:t>
            </w:r>
            <w:proofErr w:type="spellEnd"/>
            <w:r w:rsidRPr="00C032F4">
              <w:rPr>
                <w:rFonts w:ascii="GHEA Grapalat" w:hAnsi="GHEA Grapalat"/>
                <w:iCs/>
                <w:color w:val="000000"/>
                <w:sz w:val="21"/>
                <w:szCs w:val="21"/>
                <w:lang w:val="pt-BR"/>
              </w:rPr>
              <w:t xml:space="preserve"> </w:t>
            </w:r>
            <w:proofErr w:type="spellStart"/>
            <w:r w:rsidRPr="00C032F4">
              <w:rPr>
                <w:rFonts w:ascii="GHEA Grapalat" w:hAnsi="GHEA Grapalat"/>
                <w:iCs/>
                <w:color w:val="000000"/>
                <w:sz w:val="21"/>
                <w:szCs w:val="21"/>
              </w:rPr>
              <w:t>վայրը</w:t>
            </w:r>
            <w:proofErr w:type="spellEnd"/>
            <w:r w:rsidRPr="00C032F4">
              <w:rPr>
                <w:rFonts w:ascii="GHEA Grapalat" w:hAnsi="GHEA Grapalat"/>
                <w:iCs/>
                <w:color w:val="000000"/>
                <w:sz w:val="21"/>
                <w:szCs w:val="21"/>
                <w:lang w:val="pt-BR"/>
              </w:rPr>
              <w:t xml:space="preserve"> _________________</w:t>
            </w:r>
          </w:p>
          <w:p w14:paraId="5437EC03"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հհ</w:t>
            </w:r>
            <w:proofErr w:type="spellEnd"/>
            <w:r w:rsidRPr="00C032F4">
              <w:rPr>
                <w:rFonts w:ascii="GHEA Grapalat" w:hAnsi="GHEA Grapalat"/>
                <w:iCs/>
                <w:color w:val="000000"/>
                <w:sz w:val="21"/>
                <w:szCs w:val="21"/>
                <w:lang w:val="pt-BR"/>
              </w:rPr>
              <w:t>____________________________</w:t>
            </w:r>
          </w:p>
          <w:p w14:paraId="0065FE98"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հվհհ</w:t>
            </w:r>
            <w:proofErr w:type="spellEnd"/>
            <w:r w:rsidRPr="00C032F4">
              <w:rPr>
                <w:rFonts w:ascii="GHEA Grapalat" w:hAnsi="GHEA Grapalat"/>
                <w:iCs/>
                <w:color w:val="000000"/>
                <w:sz w:val="21"/>
                <w:szCs w:val="21"/>
                <w:lang w:val="pt-BR"/>
              </w:rPr>
              <w:t>___________________________</w:t>
            </w:r>
          </w:p>
        </w:tc>
      </w:tr>
    </w:tbl>
    <w:p w14:paraId="582630D4" w14:textId="77777777" w:rsidR="007678FA" w:rsidRPr="00C032F4" w:rsidRDefault="007678FA" w:rsidP="007678FA">
      <w:pPr>
        <w:ind w:firstLine="375"/>
        <w:rPr>
          <w:rFonts w:ascii="Arial" w:hAnsi="Arial" w:cs="Arial"/>
          <w:iCs/>
          <w:color w:val="000000"/>
          <w:sz w:val="21"/>
          <w:szCs w:val="21"/>
          <w:lang w:val="pt-BR"/>
        </w:rPr>
      </w:pPr>
      <w:r w:rsidRPr="00C032F4">
        <w:rPr>
          <w:rFonts w:ascii="Arial" w:hAnsi="Arial" w:cs="Arial"/>
          <w:iCs/>
          <w:color w:val="000000"/>
          <w:sz w:val="21"/>
          <w:szCs w:val="21"/>
          <w:lang w:val="pt-BR"/>
        </w:rPr>
        <w:t>  </w:t>
      </w:r>
    </w:p>
    <w:p w14:paraId="4C2C2AA7" w14:textId="77777777" w:rsidR="007678FA" w:rsidRPr="00C032F4" w:rsidRDefault="007678FA" w:rsidP="007678FA">
      <w:pPr>
        <w:ind w:firstLine="375"/>
        <w:rPr>
          <w:rFonts w:ascii="GHEA Grapalat" w:hAnsi="GHEA Grapalat"/>
          <w:iCs/>
          <w:color w:val="000000"/>
          <w:sz w:val="15"/>
          <w:szCs w:val="21"/>
          <w:lang w:val="pt-BR"/>
        </w:rPr>
      </w:pPr>
    </w:p>
    <w:p w14:paraId="556D2940" w14:textId="77777777" w:rsidR="007678FA" w:rsidRPr="00C032F4" w:rsidRDefault="007678FA" w:rsidP="007678FA">
      <w:pPr>
        <w:ind w:firstLine="375"/>
        <w:jc w:val="center"/>
        <w:rPr>
          <w:rFonts w:ascii="GHEA Grapalat" w:hAnsi="GHEA Grapalat"/>
          <w:iCs/>
          <w:color w:val="000000"/>
          <w:sz w:val="22"/>
          <w:szCs w:val="22"/>
          <w:lang w:val="pt-BR"/>
        </w:rPr>
      </w:pPr>
      <w:r w:rsidRPr="00C032F4">
        <w:rPr>
          <w:rFonts w:ascii="GHEA Grapalat" w:hAnsi="GHEA Grapalat"/>
          <w:b/>
          <w:bCs/>
          <w:iCs/>
          <w:color w:val="000000"/>
          <w:sz w:val="22"/>
          <w:szCs w:val="22"/>
        </w:rPr>
        <w:t>ԱՐՁԱՆԱԳՐՈՒԹՅՈՒՆ</w:t>
      </w:r>
      <w:r w:rsidRPr="00C032F4">
        <w:rPr>
          <w:rFonts w:ascii="GHEA Grapalat" w:hAnsi="GHEA Grapalat"/>
          <w:b/>
          <w:bCs/>
          <w:iCs/>
          <w:color w:val="000000"/>
          <w:sz w:val="22"/>
          <w:szCs w:val="22"/>
          <w:lang w:val="pt-BR"/>
        </w:rPr>
        <w:t xml:space="preserve"> N</w:t>
      </w:r>
    </w:p>
    <w:p w14:paraId="57D45B42" w14:textId="77777777" w:rsidR="007678FA" w:rsidRPr="00C032F4" w:rsidRDefault="007678FA" w:rsidP="007678FA">
      <w:pPr>
        <w:ind w:firstLine="375"/>
        <w:jc w:val="center"/>
        <w:rPr>
          <w:rFonts w:ascii="GHEA Grapalat" w:hAnsi="GHEA Grapalat"/>
          <w:b/>
          <w:bCs/>
          <w:iCs/>
          <w:color w:val="000000"/>
          <w:sz w:val="22"/>
          <w:szCs w:val="22"/>
          <w:lang w:val="pt-BR"/>
        </w:rPr>
      </w:pPr>
      <w:r w:rsidRPr="00C032F4">
        <w:rPr>
          <w:rFonts w:ascii="GHEA Grapalat" w:hAnsi="GHEA Grapalat"/>
          <w:b/>
          <w:bCs/>
          <w:iCs/>
          <w:color w:val="000000"/>
          <w:sz w:val="22"/>
          <w:szCs w:val="22"/>
        </w:rPr>
        <w:t>ՊԱՅՄԱՆԱԳՐԻ</w:t>
      </w:r>
      <w:r w:rsidRPr="00C032F4">
        <w:rPr>
          <w:rFonts w:ascii="GHEA Grapalat" w:hAnsi="GHEA Grapalat"/>
          <w:b/>
          <w:bCs/>
          <w:iCs/>
          <w:color w:val="000000"/>
          <w:sz w:val="22"/>
          <w:szCs w:val="22"/>
          <w:lang w:val="pt-BR"/>
        </w:rPr>
        <w:t xml:space="preserve"> </w:t>
      </w:r>
      <w:r w:rsidRPr="00C032F4">
        <w:rPr>
          <w:rFonts w:ascii="GHEA Grapalat" w:hAnsi="GHEA Grapalat"/>
          <w:b/>
          <w:bCs/>
          <w:iCs/>
          <w:color w:val="000000"/>
          <w:sz w:val="22"/>
          <w:szCs w:val="22"/>
        </w:rPr>
        <w:t>ԿԱՄ</w:t>
      </w:r>
      <w:r w:rsidRPr="00C032F4">
        <w:rPr>
          <w:rFonts w:ascii="GHEA Grapalat" w:hAnsi="GHEA Grapalat"/>
          <w:b/>
          <w:bCs/>
          <w:iCs/>
          <w:color w:val="000000"/>
          <w:sz w:val="22"/>
          <w:szCs w:val="22"/>
          <w:lang w:val="pt-BR"/>
        </w:rPr>
        <w:t xml:space="preserve"> </w:t>
      </w:r>
      <w:r w:rsidRPr="00C032F4">
        <w:rPr>
          <w:rFonts w:ascii="GHEA Grapalat" w:hAnsi="GHEA Grapalat"/>
          <w:b/>
          <w:bCs/>
          <w:iCs/>
          <w:color w:val="000000"/>
          <w:sz w:val="22"/>
          <w:szCs w:val="22"/>
        </w:rPr>
        <w:t>ԴՐԱ</w:t>
      </w:r>
      <w:r w:rsidRPr="00C032F4">
        <w:rPr>
          <w:rFonts w:ascii="GHEA Grapalat" w:hAnsi="GHEA Grapalat"/>
          <w:b/>
          <w:bCs/>
          <w:iCs/>
          <w:color w:val="000000"/>
          <w:sz w:val="22"/>
          <w:szCs w:val="22"/>
          <w:lang w:val="pt-BR"/>
        </w:rPr>
        <w:t xml:space="preserve"> </w:t>
      </w:r>
      <w:r w:rsidRPr="00C032F4">
        <w:rPr>
          <w:rFonts w:ascii="GHEA Grapalat" w:hAnsi="GHEA Grapalat"/>
          <w:b/>
          <w:bCs/>
          <w:iCs/>
          <w:color w:val="000000"/>
          <w:sz w:val="22"/>
          <w:szCs w:val="22"/>
        </w:rPr>
        <w:t>ՄԻ</w:t>
      </w:r>
      <w:r w:rsidRPr="00C032F4">
        <w:rPr>
          <w:rFonts w:ascii="GHEA Grapalat" w:hAnsi="GHEA Grapalat"/>
          <w:b/>
          <w:bCs/>
          <w:iCs/>
          <w:color w:val="000000"/>
          <w:sz w:val="22"/>
          <w:szCs w:val="22"/>
          <w:lang w:val="pt-BR"/>
        </w:rPr>
        <w:t xml:space="preserve"> </w:t>
      </w:r>
      <w:r w:rsidRPr="00C032F4">
        <w:rPr>
          <w:rFonts w:ascii="GHEA Grapalat" w:hAnsi="GHEA Grapalat"/>
          <w:b/>
          <w:bCs/>
          <w:iCs/>
          <w:color w:val="000000"/>
          <w:sz w:val="22"/>
          <w:szCs w:val="22"/>
        </w:rPr>
        <w:t>ՄԱՍԻ</w:t>
      </w:r>
      <w:r w:rsidRPr="00C032F4">
        <w:rPr>
          <w:rFonts w:ascii="GHEA Grapalat" w:hAnsi="GHEA Grapalat"/>
          <w:b/>
          <w:bCs/>
          <w:iCs/>
          <w:color w:val="000000"/>
          <w:sz w:val="22"/>
          <w:szCs w:val="22"/>
          <w:lang w:val="pt-BR"/>
        </w:rPr>
        <w:t xml:space="preserve"> ԿԱՏԱՐՄԱՆ ԱՐԴՅՈՒՆՔՆԵՐԻ </w:t>
      </w:r>
    </w:p>
    <w:p w14:paraId="08BDD91C" w14:textId="77777777" w:rsidR="007678FA" w:rsidRPr="00C032F4" w:rsidRDefault="007678FA" w:rsidP="007678FA">
      <w:pPr>
        <w:ind w:firstLine="375"/>
        <w:jc w:val="center"/>
        <w:rPr>
          <w:rFonts w:ascii="Arial Unicode" w:hAnsi="Arial Unicode"/>
          <w:iCs/>
          <w:color w:val="000000"/>
          <w:sz w:val="22"/>
          <w:szCs w:val="22"/>
          <w:lang w:val="pt-BR"/>
        </w:rPr>
      </w:pPr>
      <w:r w:rsidRPr="00C032F4">
        <w:rPr>
          <w:rFonts w:ascii="GHEA Grapalat" w:hAnsi="GHEA Grapalat"/>
          <w:b/>
          <w:bCs/>
          <w:iCs/>
          <w:color w:val="000000"/>
          <w:sz w:val="22"/>
          <w:szCs w:val="22"/>
        </w:rPr>
        <w:t>ՀԱՆՁՆՄԱՆ</w:t>
      </w:r>
      <w:r w:rsidRPr="00C032F4">
        <w:rPr>
          <w:rFonts w:ascii="GHEA Grapalat" w:hAnsi="GHEA Grapalat"/>
          <w:b/>
          <w:bCs/>
          <w:iCs/>
          <w:color w:val="000000"/>
          <w:sz w:val="22"/>
          <w:szCs w:val="22"/>
          <w:lang w:val="pt-BR"/>
        </w:rPr>
        <w:t>-</w:t>
      </w:r>
      <w:r w:rsidRPr="00C032F4">
        <w:rPr>
          <w:rFonts w:ascii="GHEA Grapalat" w:hAnsi="GHEA Grapalat"/>
          <w:b/>
          <w:bCs/>
          <w:iCs/>
          <w:color w:val="000000"/>
          <w:sz w:val="22"/>
          <w:szCs w:val="22"/>
        </w:rPr>
        <w:t>ԸՆԴՈՒՆՄԱՆ</w:t>
      </w:r>
    </w:p>
    <w:p w14:paraId="763EAA63" w14:textId="77777777" w:rsidR="007678FA" w:rsidRPr="00C032F4" w:rsidRDefault="007678FA" w:rsidP="007678FA">
      <w:pPr>
        <w:pStyle w:val="BodyTextIndent"/>
        <w:spacing w:line="240" w:lineRule="auto"/>
        <w:ind w:firstLine="0"/>
        <w:jc w:val="center"/>
        <w:rPr>
          <w:b/>
          <w:bCs/>
          <w:iCs/>
          <w:lang w:val="es-ES"/>
        </w:rPr>
      </w:pPr>
    </w:p>
    <w:p w14:paraId="5D1B800A" w14:textId="77777777" w:rsidR="007678FA" w:rsidRPr="00C032F4" w:rsidRDefault="007678FA" w:rsidP="007678FA">
      <w:pPr>
        <w:pStyle w:val="BodyTextIndent"/>
        <w:spacing w:line="240" w:lineRule="auto"/>
        <w:ind w:firstLine="540"/>
        <w:rPr>
          <w:iCs/>
          <w:lang w:val="es-ES"/>
        </w:rPr>
      </w:pPr>
      <w:proofErr w:type="gramStart"/>
      <w:r w:rsidRPr="00C032F4">
        <w:rPr>
          <w:rFonts w:ascii="GHEA Grapalat" w:hAnsi="GHEA Grapalat"/>
          <w:color w:val="000000"/>
          <w:sz w:val="21"/>
          <w:szCs w:val="21"/>
          <w:lang w:val="es-ES" w:eastAsia="ru-RU"/>
        </w:rPr>
        <w:t xml:space="preserve">«  </w:t>
      </w:r>
      <w:proofErr w:type="gramEnd"/>
      <w:r w:rsidRPr="00C032F4">
        <w:rPr>
          <w:rFonts w:ascii="GHEA Grapalat" w:hAnsi="GHEA Grapalat"/>
          <w:color w:val="000000"/>
          <w:sz w:val="21"/>
          <w:szCs w:val="21"/>
          <w:lang w:val="es-ES" w:eastAsia="ru-RU"/>
        </w:rPr>
        <w:t xml:space="preserve">  </w:t>
      </w:r>
      <w:proofErr w:type="gramStart"/>
      <w:r w:rsidRPr="00C032F4">
        <w:rPr>
          <w:rFonts w:ascii="GHEA Grapalat" w:hAnsi="GHEA Grapalat"/>
          <w:color w:val="000000"/>
          <w:sz w:val="21"/>
          <w:szCs w:val="21"/>
          <w:lang w:val="es-ES" w:eastAsia="ru-RU"/>
        </w:rPr>
        <w:t xml:space="preserve">  »</w:t>
      </w:r>
      <w:proofErr w:type="gramEnd"/>
      <w:r w:rsidRPr="00C032F4">
        <w:rPr>
          <w:rFonts w:ascii="GHEA Grapalat" w:hAnsi="GHEA Grapalat"/>
          <w:color w:val="000000"/>
          <w:sz w:val="21"/>
          <w:szCs w:val="21"/>
          <w:lang w:val="es-ES" w:eastAsia="ru-RU"/>
        </w:rPr>
        <w:t xml:space="preserve"> </w:t>
      </w:r>
      <w:proofErr w:type="gramStart"/>
      <w:r w:rsidRPr="00C032F4">
        <w:rPr>
          <w:rFonts w:ascii="GHEA Grapalat" w:hAnsi="GHEA Grapalat"/>
          <w:color w:val="000000"/>
          <w:sz w:val="21"/>
          <w:szCs w:val="21"/>
          <w:lang w:val="es-ES" w:eastAsia="ru-RU"/>
        </w:rPr>
        <w:t xml:space="preserve">«  </w:t>
      </w:r>
      <w:proofErr w:type="gramEnd"/>
      <w:r w:rsidRPr="00C032F4">
        <w:rPr>
          <w:rFonts w:ascii="GHEA Grapalat" w:hAnsi="GHEA Grapalat"/>
          <w:color w:val="000000"/>
          <w:sz w:val="21"/>
          <w:szCs w:val="21"/>
          <w:lang w:val="es-ES" w:eastAsia="ru-RU"/>
        </w:rPr>
        <w:t xml:space="preserve">          </w:t>
      </w:r>
      <w:proofErr w:type="gramStart"/>
      <w:r w:rsidRPr="00C032F4">
        <w:rPr>
          <w:rFonts w:ascii="GHEA Grapalat" w:hAnsi="GHEA Grapalat"/>
          <w:color w:val="000000"/>
          <w:sz w:val="21"/>
          <w:szCs w:val="21"/>
          <w:lang w:val="es-ES" w:eastAsia="ru-RU"/>
        </w:rPr>
        <w:t xml:space="preserve">  »</w:t>
      </w:r>
      <w:proofErr w:type="gramEnd"/>
      <w:r w:rsidRPr="00C032F4">
        <w:rPr>
          <w:iCs/>
          <w:lang w:val="es-ES"/>
        </w:rPr>
        <w:t xml:space="preserve">  </w:t>
      </w:r>
      <w:r w:rsidRPr="00C032F4">
        <w:rPr>
          <w:rFonts w:ascii="GHEA Grapalat" w:hAnsi="GHEA Grapalat"/>
          <w:color w:val="000000"/>
          <w:sz w:val="21"/>
          <w:szCs w:val="21"/>
          <w:lang w:val="es-ES" w:eastAsia="ru-RU"/>
        </w:rPr>
        <w:t xml:space="preserve">20    </w:t>
      </w:r>
      <w:r w:rsidRPr="00C032F4">
        <w:rPr>
          <w:rFonts w:ascii="GHEA Grapalat" w:hAnsi="GHEA Grapalat"/>
          <w:color w:val="000000"/>
          <w:sz w:val="21"/>
          <w:szCs w:val="21"/>
          <w:lang w:eastAsia="ru-RU"/>
        </w:rPr>
        <w:t>թ</w:t>
      </w:r>
      <w:r w:rsidRPr="00C032F4">
        <w:rPr>
          <w:rFonts w:ascii="GHEA Grapalat" w:hAnsi="GHEA Grapalat"/>
          <w:color w:val="000000"/>
          <w:sz w:val="21"/>
          <w:szCs w:val="21"/>
          <w:lang w:val="es-ES" w:eastAsia="ru-RU"/>
        </w:rPr>
        <w:t>.</w:t>
      </w:r>
    </w:p>
    <w:p w14:paraId="030BE504" w14:textId="77777777" w:rsidR="007678FA" w:rsidRPr="00C032F4" w:rsidRDefault="007678FA" w:rsidP="007678FA">
      <w:pPr>
        <w:pStyle w:val="BodyTextIndent"/>
        <w:spacing w:line="240" w:lineRule="auto"/>
        <w:ind w:firstLine="0"/>
        <w:rPr>
          <w:iCs/>
          <w:lang w:val="es-ES"/>
        </w:rPr>
      </w:pPr>
    </w:p>
    <w:p w14:paraId="7A5D74B6" w14:textId="77777777" w:rsidR="007678FA" w:rsidRPr="00C032F4"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C032F4">
        <w:rPr>
          <w:rFonts w:ascii="GHEA Grapalat" w:hAnsi="GHEA Grapalat"/>
          <w:color w:val="000000"/>
          <w:sz w:val="21"/>
          <w:szCs w:val="21"/>
        </w:rPr>
        <w:t>Պայմանագրի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այսուհետ</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Պայմանագիր</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անվանումը</w:t>
      </w:r>
      <w:proofErr w:type="spellEnd"/>
      <w:r w:rsidRPr="00C032F4">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C032F4"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C032F4">
        <w:rPr>
          <w:rFonts w:ascii="GHEA Grapalat" w:hAnsi="GHEA Grapalat"/>
          <w:color w:val="000000"/>
          <w:sz w:val="21"/>
          <w:szCs w:val="21"/>
        </w:rPr>
        <w:t>Պայմանագրի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կնքման</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ամսաթիվը</w:t>
      </w:r>
      <w:proofErr w:type="spellEnd"/>
      <w:r w:rsidRPr="00C032F4">
        <w:rPr>
          <w:rFonts w:ascii="GHEA Grapalat" w:hAnsi="GHEA Grapalat"/>
          <w:color w:val="000000"/>
          <w:sz w:val="21"/>
          <w:szCs w:val="21"/>
          <w:lang w:val="es-ES"/>
        </w:rPr>
        <w:t xml:space="preserve">` «____» «__________________» 20 </w:t>
      </w:r>
      <w:r w:rsidRPr="00C032F4">
        <w:rPr>
          <w:rFonts w:ascii="GHEA Grapalat" w:hAnsi="GHEA Grapalat"/>
          <w:color w:val="000000"/>
          <w:sz w:val="21"/>
          <w:szCs w:val="21"/>
        </w:rPr>
        <w:t>թ</w:t>
      </w:r>
      <w:r w:rsidRPr="00C032F4">
        <w:rPr>
          <w:rFonts w:ascii="GHEA Grapalat" w:hAnsi="GHEA Grapalat"/>
          <w:color w:val="000000"/>
          <w:sz w:val="21"/>
          <w:szCs w:val="21"/>
          <w:lang w:val="es-ES"/>
        </w:rPr>
        <w:t>.</w:t>
      </w:r>
    </w:p>
    <w:p w14:paraId="0DF25932" w14:textId="77777777" w:rsidR="007678FA" w:rsidRPr="00C032F4"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C032F4">
        <w:rPr>
          <w:rFonts w:ascii="GHEA Grapalat" w:hAnsi="GHEA Grapalat"/>
          <w:color w:val="000000"/>
          <w:sz w:val="21"/>
          <w:szCs w:val="21"/>
        </w:rPr>
        <w:t>Պայմանագրի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համարը</w:t>
      </w:r>
      <w:proofErr w:type="spellEnd"/>
      <w:r w:rsidRPr="00C032F4">
        <w:rPr>
          <w:rFonts w:ascii="GHEA Grapalat" w:hAnsi="GHEA Grapalat"/>
          <w:color w:val="000000"/>
          <w:sz w:val="21"/>
          <w:szCs w:val="21"/>
          <w:lang w:val="es-ES"/>
        </w:rPr>
        <w:t>`    __________</w:t>
      </w:r>
    </w:p>
    <w:p w14:paraId="255490AF" w14:textId="77777777" w:rsidR="007678FA" w:rsidRPr="00C032F4" w:rsidRDefault="007678FA" w:rsidP="007678FA">
      <w:pPr>
        <w:jc w:val="both"/>
        <w:rPr>
          <w:rFonts w:ascii="GHEA Grapalat" w:hAnsi="GHEA Grapalat" w:cs="Sylfaen"/>
          <w:iCs/>
          <w:lang w:val="es-ES"/>
        </w:rPr>
      </w:pPr>
      <w:proofErr w:type="spellStart"/>
      <w:proofErr w:type="gramStart"/>
      <w:r w:rsidRPr="00C032F4">
        <w:rPr>
          <w:rFonts w:ascii="GHEA Grapalat" w:hAnsi="GHEA Grapalat"/>
          <w:iCs/>
          <w:color w:val="000000"/>
          <w:sz w:val="21"/>
          <w:szCs w:val="21"/>
        </w:rPr>
        <w:t>Պատվիրատուն</w:t>
      </w:r>
      <w:proofErr w:type="spellEnd"/>
      <w:r w:rsidRPr="00C032F4">
        <w:rPr>
          <w:rFonts w:ascii="GHEA Grapalat" w:hAnsi="GHEA Grapalat"/>
          <w:iCs/>
          <w:color w:val="000000"/>
          <w:sz w:val="21"/>
          <w:szCs w:val="21"/>
          <w:lang w:val="es-ES"/>
        </w:rPr>
        <w:t xml:space="preserve">  </w:t>
      </w:r>
      <w:r w:rsidRPr="00C032F4">
        <w:rPr>
          <w:rFonts w:ascii="GHEA Grapalat" w:hAnsi="GHEA Grapalat"/>
          <w:iCs/>
          <w:color w:val="000000"/>
          <w:sz w:val="21"/>
          <w:szCs w:val="21"/>
        </w:rPr>
        <w:t>և</w:t>
      </w:r>
      <w:proofErr w:type="gramEnd"/>
      <w:r w:rsidRPr="00C032F4">
        <w:rPr>
          <w:rFonts w:ascii="GHEA Grapalat" w:hAnsi="GHEA Grapalat"/>
          <w:iCs/>
          <w:color w:val="000000"/>
          <w:sz w:val="21"/>
          <w:szCs w:val="21"/>
          <w:lang w:val="es-ES"/>
        </w:rPr>
        <w:t xml:space="preserve">  </w:t>
      </w:r>
      <w:proofErr w:type="spellStart"/>
      <w:r w:rsidRPr="00C032F4">
        <w:rPr>
          <w:rFonts w:ascii="GHEA Grapalat" w:hAnsi="GHEA Grapalat"/>
          <w:color w:val="000000"/>
          <w:sz w:val="21"/>
          <w:szCs w:val="21"/>
        </w:rPr>
        <w:t>Պայմանագրի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կողմը</w:t>
      </w:r>
      <w:proofErr w:type="spellEnd"/>
      <w:proofErr w:type="gramStart"/>
      <w:r w:rsidRPr="00C032F4">
        <w:rPr>
          <w:rFonts w:ascii="GHEA Grapalat" w:hAnsi="GHEA Grapalat"/>
          <w:color w:val="000000"/>
          <w:sz w:val="21"/>
          <w:szCs w:val="21"/>
        </w:rPr>
        <w:t>՝</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հիմք</w:t>
      </w:r>
      <w:proofErr w:type="gramEnd"/>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proofErr w:type="gramStart"/>
      <w:r w:rsidRPr="00C032F4">
        <w:rPr>
          <w:rFonts w:ascii="GHEA Grapalat" w:hAnsi="GHEA Grapalat"/>
          <w:color w:val="000000"/>
          <w:sz w:val="21"/>
          <w:szCs w:val="21"/>
          <w:lang w:val="hy-AM"/>
        </w:rPr>
        <w:t>ընդունելով</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պայմանագրի</w:t>
      </w:r>
      <w:proofErr w:type="gramEnd"/>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proofErr w:type="gramStart"/>
      <w:r w:rsidRPr="00C032F4">
        <w:rPr>
          <w:rFonts w:ascii="GHEA Grapalat" w:hAnsi="GHEA Grapalat"/>
          <w:color w:val="000000"/>
          <w:sz w:val="21"/>
          <w:szCs w:val="21"/>
          <w:lang w:val="hy-AM"/>
        </w:rPr>
        <w:t xml:space="preserve">կատարման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վերաբերյալ</w:t>
      </w:r>
      <w:proofErr w:type="gramEnd"/>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w:t>
      </w:r>
      <w:proofErr w:type="gramStart"/>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20</w:t>
      </w:r>
      <w:proofErr w:type="gramEnd"/>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թ. դուրս գրված </w:t>
      </w:r>
      <w:r w:rsidRPr="00C032F4">
        <w:rPr>
          <w:rFonts w:ascii="GHEA Grapalat" w:hAnsi="GHEA Grapalat"/>
          <w:color w:val="000000"/>
          <w:sz w:val="21"/>
          <w:szCs w:val="21"/>
          <w:lang w:val="es-ES"/>
        </w:rPr>
        <w:t xml:space="preserve">N ___   </w:t>
      </w:r>
      <w:r w:rsidRPr="00C032F4">
        <w:rPr>
          <w:rFonts w:ascii="GHEA Grapalat" w:hAnsi="GHEA Grapalat"/>
          <w:color w:val="000000"/>
          <w:sz w:val="21"/>
          <w:szCs w:val="21"/>
          <w:lang w:val="hy-AM"/>
        </w:rPr>
        <w:t xml:space="preserve">հաշիվ ապրանքագիրը, </w:t>
      </w:r>
      <w:proofErr w:type="spellStart"/>
      <w:r w:rsidRPr="00C032F4">
        <w:rPr>
          <w:rFonts w:ascii="GHEA Grapalat" w:hAnsi="GHEA Grapalat"/>
          <w:color w:val="000000"/>
          <w:sz w:val="21"/>
          <w:szCs w:val="21"/>
          <w:lang w:val="es-ES"/>
        </w:rPr>
        <w:t>կազմեցին</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lang w:val="es-ES"/>
        </w:rPr>
        <w:t>սույն</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lang w:val="es-ES"/>
        </w:rPr>
        <w:t>արձանագրությունը</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lang w:val="es-ES"/>
        </w:rPr>
        <w:t>հետևյալի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lang w:val="es-ES"/>
        </w:rPr>
        <w:t>մասին</w:t>
      </w:r>
      <w:proofErr w:type="spellEnd"/>
      <w:r w:rsidRPr="00C032F4">
        <w:rPr>
          <w:rFonts w:ascii="GHEA Grapalat" w:hAnsi="GHEA Grapalat"/>
          <w:color w:val="000000"/>
          <w:sz w:val="21"/>
          <w:szCs w:val="21"/>
          <w:lang w:val="es-ES"/>
        </w:rPr>
        <w:t>.</w:t>
      </w:r>
    </w:p>
    <w:p w14:paraId="383F41EC" w14:textId="77777777" w:rsidR="007678FA" w:rsidRPr="00C032F4" w:rsidRDefault="007678FA" w:rsidP="007678FA">
      <w:pPr>
        <w:jc w:val="both"/>
        <w:rPr>
          <w:rFonts w:ascii="GHEA Grapalat" w:hAnsi="GHEA Grapalat"/>
          <w:iCs/>
          <w:color w:val="000000"/>
          <w:sz w:val="21"/>
          <w:szCs w:val="21"/>
          <w:lang w:val="hy-AM"/>
        </w:rPr>
      </w:pPr>
      <w:proofErr w:type="spellStart"/>
      <w:r w:rsidRPr="00C032F4">
        <w:rPr>
          <w:rFonts w:ascii="GHEA Grapalat" w:hAnsi="GHEA Grapalat"/>
          <w:iCs/>
          <w:color w:val="000000"/>
          <w:sz w:val="21"/>
          <w:szCs w:val="21"/>
        </w:rPr>
        <w:t>Պայմանագրի</w:t>
      </w:r>
      <w:proofErr w:type="spellEnd"/>
      <w:r w:rsidRPr="00C032F4">
        <w:rPr>
          <w:rFonts w:ascii="GHEA Grapalat" w:hAnsi="GHEA Grapalat"/>
          <w:iCs/>
          <w:color w:val="000000"/>
          <w:sz w:val="21"/>
          <w:szCs w:val="21"/>
          <w:lang w:val="es-ES"/>
        </w:rPr>
        <w:t xml:space="preserve"> </w:t>
      </w:r>
      <w:proofErr w:type="spellStart"/>
      <w:r w:rsidRPr="00C032F4">
        <w:rPr>
          <w:rFonts w:ascii="GHEA Grapalat" w:hAnsi="GHEA Grapalat"/>
          <w:iCs/>
          <w:color w:val="000000"/>
          <w:sz w:val="21"/>
          <w:szCs w:val="21"/>
        </w:rPr>
        <w:t>շրջանակներում</w:t>
      </w:r>
      <w:proofErr w:type="spellEnd"/>
      <w:r w:rsidRPr="00C032F4">
        <w:rPr>
          <w:rFonts w:ascii="GHEA Grapalat" w:hAnsi="GHEA Grapalat"/>
          <w:iCs/>
          <w:color w:val="000000"/>
          <w:sz w:val="21"/>
          <w:szCs w:val="21"/>
          <w:lang w:val="es-ES"/>
        </w:rPr>
        <w:t xml:space="preserve"> </w:t>
      </w:r>
      <w:proofErr w:type="spellStart"/>
      <w:r w:rsidRPr="00C032F4">
        <w:rPr>
          <w:rFonts w:ascii="GHEA Grapalat" w:hAnsi="GHEA Grapalat"/>
          <w:iCs/>
          <w:snapToGrid w:val="0"/>
          <w:color w:val="000000"/>
          <w:sz w:val="21"/>
          <w:szCs w:val="21"/>
          <w:lang w:val="es-ES"/>
        </w:rPr>
        <w:t>Պայմանագրի</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կողմը</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color w:val="000000"/>
          <w:sz w:val="21"/>
          <w:szCs w:val="21"/>
          <w:lang w:val="es-ES"/>
        </w:rPr>
        <w:t>մատուցել</w:t>
      </w:r>
      <w:proofErr w:type="spellEnd"/>
      <w:r w:rsidRPr="00C032F4">
        <w:rPr>
          <w:rFonts w:ascii="GHEA Grapalat" w:hAnsi="GHEA Grapalat"/>
          <w:iCs/>
          <w:color w:val="000000"/>
          <w:sz w:val="21"/>
          <w:szCs w:val="21"/>
          <w:lang w:val="es-ES"/>
        </w:rPr>
        <w:t xml:space="preserve"> է </w:t>
      </w:r>
      <w:proofErr w:type="spellStart"/>
      <w:r w:rsidRPr="00C032F4">
        <w:rPr>
          <w:rFonts w:ascii="GHEA Grapalat" w:hAnsi="GHEA Grapalat"/>
          <w:iCs/>
          <w:color w:val="000000"/>
          <w:sz w:val="21"/>
          <w:szCs w:val="21"/>
          <w:lang w:val="es-ES"/>
        </w:rPr>
        <w:t>հետևյալ</w:t>
      </w:r>
      <w:proofErr w:type="spellEnd"/>
      <w:r w:rsidRPr="00C032F4">
        <w:rPr>
          <w:rFonts w:ascii="GHEA Grapalat" w:hAnsi="GHEA Grapalat"/>
          <w:iCs/>
          <w:color w:val="000000"/>
          <w:sz w:val="21"/>
          <w:szCs w:val="21"/>
          <w:lang w:val="es-ES"/>
        </w:rPr>
        <w:t xml:space="preserve"> </w:t>
      </w:r>
      <w:proofErr w:type="spellStart"/>
      <w:r w:rsidRPr="00C032F4">
        <w:rPr>
          <w:rFonts w:ascii="GHEA Grapalat" w:hAnsi="GHEA Grapalat"/>
          <w:iCs/>
          <w:color w:val="000000"/>
          <w:sz w:val="21"/>
          <w:szCs w:val="21"/>
          <w:lang w:val="es-ES"/>
        </w:rPr>
        <w:t>ծառայությունները</w:t>
      </w:r>
      <w:proofErr w:type="spellEnd"/>
      <w:r w:rsidRPr="00C032F4">
        <w:rPr>
          <w:rFonts w:ascii="GHEA Grapalat" w:hAnsi="GHEA Grapalat"/>
          <w:iCs/>
          <w:color w:val="000000"/>
          <w:sz w:val="21"/>
          <w:szCs w:val="21"/>
        </w:rPr>
        <w:t>՝</w:t>
      </w:r>
    </w:p>
    <w:p w14:paraId="6DD0C4FC" w14:textId="77777777" w:rsidR="007678FA" w:rsidRPr="00C032F4"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C032F4" w14:paraId="0C81D01E" w14:textId="77777777" w:rsidTr="00E53C12">
        <w:trPr>
          <w:jc w:val="right"/>
        </w:trPr>
        <w:tc>
          <w:tcPr>
            <w:tcW w:w="357" w:type="dxa"/>
            <w:vMerge w:val="restart"/>
            <w:vAlign w:val="center"/>
          </w:tcPr>
          <w:p w14:paraId="7D21F7F8"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r w:rsidRPr="00C032F4">
              <w:rPr>
                <w:rFonts w:ascii="GHEA Grapalat" w:hAnsi="GHEA Grapalat"/>
                <w:sz w:val="18"/>
                <w:szCs w:val="18"/>
              </w:rPr>
              <w:t>N</w:t>
            </w:r>
          </w:p>
        </w:tc>
        <w:tc>
          <w:tcPr>
            <w:tcW w:w="10348" w:type="dxa"/>
            <w:gridSpan w:val="8"/>
            <w:vAlign w:val="center"/>
          </w:tcPr>
          <w:p w14:paraId="1B32F230"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cs="Sylfaen"/>
                <w:sz w:val="18"/>
                <w:szCs w:val="18"/>
              </w:rPr>
              <w:t>Մատուցված</w:t>
            </w:r>
            <w:proofErr w:type="spellEnd"/>
            <w:r w:rsidRPr="00C032F4">
              <w:rPr>
                <w:rFonts w:ascii="GHEA Grapalat" w:hAnsi="GHEA Grapalat" w:cs="Courier New"/>
                <w:sz w:val="18"/>
                <w:szCs w:val="18"/>
              </w:rPr>
              <w:t xml:space="preserve"> </w:t>
            </w:r>
            <w:proofErr w:type="spellStart"/>
            <w:r w:rsidRPr="00C032F4">
              <w:rPr>
                <w:rFonts w:ascii="GHEA Grapalat" w:hAnsi="GHEA Grapalat" w:cs="Sylfaen"/>
                <w:sz w:val="18"/>
                <w:szCs w:val="18"/>
              </w:rPr>
              <w:t>ծառայությունների</w:t>
            </w:r>
            <w:proofErr w:type="spellEnd"/>
          </w:p>
        </w:tc>
      </w:tr>
      <w:tr w:rsidR="007678FA" w:rsidRPr="00C032F4" w14:paraId="65D1F542" w14:textId="77777777" w:rsidTr="00E53C12">
        <w:trPr>
          <w:jc w:val="right"/>
        </w:trPr>
        <w:tc>
          <w:tcPr>
            <w:tcW w:w="357" w:type="dxa"/>
            <w:vMerge/>
          </w:tcPr>
          <w:p w14:paraId="6B19B69C"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C032F4">
              <w:rPr>
                <w:rFonts w:ascii="GHEA Grapalat" w:hAnsi="GHEA Grapalat"/>
                <w:sz w:val="18"/>
                <w:szCs w:val="18"/>
              </w:rPr>
              <w:t>տեխնիկական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բնութագրի</w:t>
            </w:r>
            <w:proofErr w:type="spellEnd"/>
            <w:proofErr w:type="gramEnd"/>
            <w:r w:rsidRPr="00C032F4">
              <w:rPr>
                <w:rFonts w:ascii="GHEA Grapalat" w:hAnsi="GHEA Grapalat"/>
                <w:sz w:val="18"/>
                <w:szCs w:val="18"/>
              </w:rPr>
              <w:t xml:space="preserve"> </w:t>
            </w:r>
            <w:proofErr w:type="spellStart"/>
            <w:r w:rsidRPr="00C032F4">
              <w:rPr>
                <w:rFonts w:ascii="GHEA Grapalat" w:hAnsi="GHEA Grapalat"/>
                <w:sz w:val="18"/>
                <w:szCs w:val="18"/>
              </w:rPr>
              <w:t>համառոտ</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շարադրանքը</w:t>
            </w:r>
            <w:proofErr w:type="spellEnd"/>
          </w:p>
        </w:tc>
        <w:tc>
          <w:tcPr>
            <w:tcW w:w="2916" w:type="dxa"/>
            <w:gridSpan w:val="2"/>
            <w:vAlign w:val="center"/>
          </w:tcPr>
          <w:p w14:paraId="3CDEB783"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քանակական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ցուցանիշը</w:t>
            </w:r>
            <w:proofErr w:type="spellEnd"/>
          </w:p>
        </w:tc>
        <w:tc>
          <w:tcPr>
            <w:tcW w:w="2976" w:type="dxa"/>
            <w:gridSpan w:val="2"/>
            <w:vAlign w:val="center"/>
          </w:tcPr>
          <w:p w14:paraId="4732F408"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կատարման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ժամկետը</w:t>
            </w:r>
            <w:proofErr w:type="spellEnd"/>
          </w:p>
        </w:tc>
        <w:tc>
          <w:tcPr>
            <w:tcW w:w="1168" w:type="dxa"/>
            <w:vMerge w:val="restart"/>
            <w:vAlign w:val="center"/>
          </w:tcPr>
          <w:p w14:paraId="08C8AFC6"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Վճարման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ենթակա</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գումարը</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հազար</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դրամ</w:t>
            </w:r>
            <w:proofErr w:type="spellEnd"/>
            <w:r w:rsidRPr="00C032F4">
              <w:rPr>
                <w:rFonts w:ascii="GHEA Grapalat" w:hAnsi="GHEA Grapalat"/>
                <w:sz w:val="18"/>
                <w:szCs w:val="18"/>
              </w:rPr>
              <w:t>/</w:t>
            </w:r>
          </w:p>
        </w:tc>
        <w:tc>
          <w:tcPr>
            <w:tcW w:w="675" w:type="dxa"/>
            <w:vMerge w:val="restart"/>
            <w:vAlign w:val="center"/>
          </w:tcPr>
          <w:p w14:paraId="160C02BE"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Վճարման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ժամկետը</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ըստ</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վճարման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ժամանակացույցի</w:t>
            </w:r>
            <w:proofErr w:type="spellEnd"/>
            <w:r w:rsidRPr="00C032F4">
              <w:rPr>
                <w:rFonts w:ascii="GHEA Grapalat" w:hAnsi="GHEA Grapalat"/>
                <w:sz w:val="18"/>
                <w:szCs w:val="18"/>
              </w:rPr>
              <w:t>/</w:t>
            </w:r>
          </w:p>
        </w:tc>
      </w:tr>
      <w:tr w:rsidR="007678FA" w:rsidRPr="00C032F4" w14:paraId="6409D39F" w14:textId="77777777" w:rsidTr="00E53C12">
        <w:trPr>
          <w:trHeight w:val="1105"/>
          <w:jc w:val="right"/>
        </w:trPr>
        <w:tc>
          <w:tcPr>
            <w:tcW w:w="357" w:type="dxa"/>
            <w:vMerge/>
            <w:tcBorders>
              <w:bottom w:val="single" w:sz="4" w:space="0" w:color="auto"/>
            </w:tcBorders>
          </w:tcPr>
          <w:p w14:paraId="42BAD4B2"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ըստ</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պայմանագրով</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հաստատված</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գնման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ըստ</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պայմանագրով</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հաստատված</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գնման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r>
      <w:tr w:rsidR="007678FA" w:rsidRPr="00C032F4" w14:paraId="33960883" w14:textId="77777777" w:rsidTr="00E53C12">
        <w:trPr>
          <w:jc w:val="right"/>
        </w:trPr>
        <w:tc>
          <w:tcPr>
            <w:tcW w:w="357" w:type="dxa"/>
            <w:vAlign w:val="center"/>
          </w:tcPr>
          <w:p w14:paraId="68085739"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r>
      <w:tr w:rsidR="007678FA" w:rsidRPr="00C032F4" w14:paraId="5C1EBAB3" w14:textId="77777777" w:rsidTr="00E53C12">
        <w:trPr>
          <w:jc w:val="right"/>
        </w:trPr>
        <w:tc>
          <w:tcPr>
            <w:tcW w:w="357" w:type="dxa"/>
          </w:tcPr>
          <w:p w14:paraId="1DD15738"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C032F4"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C032F4" w:rsidRDefault="007678FA" w:rsidP="007678FA">
      <w:pPr>
        <w:ind w:firstLine="375"/>
        <w:jc w:val="both"/>
        <w:rPr>
          <w:rFonts w:ascii="Arial" w:hAnsi="Arial" w:cs="Arial"/>
          <w:iCs/>
          <w:color w:val="000000"/>
          <w:sz w:val="21"/>
          <w:szCs w:val="21"/>
          <w:lang w:val="es-ES"/>
        </w:rPr>
      </w:pPr>
      <w:r w:rsidRPr="00C032F4">
        <w:rPr>
          <w:rFonts w:ascii="Arial" w:hAnsi="Arial" w:cs="Arial"/>
          <w:iCs/>
          <w:color w:val="000000"/>
          <w:sz w:val="21"/>
          <w:szCs w:val="21"/>
          <w:lang w:val="es-ES"/>
        </w:rPr>
        <w:t> </w:t>
      </w:r>
    </w:p>
    <w:p w14:paraId="256C3E01" w14:textId="77777777" w:rsidR="007678FA" w:rsidRPr="00C032F4" w:rsidRDefault="007678FA" w:rsidP="007678FA">
      <w:pPr>
        <w:ind w:firstLine="375"/>
        <w:jc w:val="both"/>
        <w:rPr>
          <w:rFonts w:ascii="GHEA Grapalat" w:hAnsi="GHEA Grapalat"/>
          <w:iCs/>
          <w:snapToGrid w:val="0"/>
          <w:color w:val="000000"/>
          <w:sz w:val="21"/>
          <w:szCs w:val="21"/>
          <w:lang w:val="es-ES"/>
        </w:rPr>
      </w:pPr>
      <w:r w:rsidRPr="00C032F4">
        <w:rPr>
          <w:rFonts w:ascii="Arial" w:hAnsi="Arial" w:cs="Arial"/>
          <w:iCs/>
          <w:color w:val="000000"/>
          <w:sz w:val="21"/>
          <w:szCs w:val="21"/>
          <w:lang w:val="es-ES"/>
        </w:rPr>
        <w:t> </w:t>
      </w:r>
      <w:r w:rsidRPr="00C032F4">
        <w:rPr>
          <w:rFonts w:ascii="GHEA Grapalat" w:hAnsi="GHEA Grapalat"/>
          <w:iCs/>
          <w:snapToGrid w:val="0"/>
          <w:color w:val="000000"/>
          <w:sz w:val="21"/>
          <w:szCs w:val="21"/>
          <w:lang w:val="hy-AM"/>
        </w:rPr>
        <w:t xml:space="preserve">Սույն </w:t>
      </w:r>
      <w:proofErr w:type="spellStart"/>
      <w:r w:rsidRPr="00C032F4">
        <w:rPr>
          <w:rFonts w:ascii="GHEA Grapalat" w:hAnsi="GHEA Grapalat"/>
          <w:iCs/>
          <w:snapToGrid w:val="0"/>
          <w:color w:val="000000"/>
          <w:sz w:val="21"/>
          <w:szCs w:val="21"/>
        </w:rPr>
        <w:t>արձանագրության</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rPr>
        <w:t>երկկողմ</w:t>
      </w:r>
      <w:proofErr w:type="spellEnd"/>
      <w:r w:rsidRPr="00C032F4">
        <w:rPr>
          <w:rFonts w:ascii="GHEA Grapalat" w:hAnsi="GHEA Grapalat"/>
          <w:iCs/>
          <w:snapToGrid w:val="0"/>
          <w:color w:val="000000"/>
          <w:sz w:val="21"/>
          <w:szCs w:val="21"/>
          <w:lang w:val="es-ES"/>
        </w:rPr>
        <w:t xml:space="preserve"> </w:t>
      </w:r>
      <w:r w:rsidRPr="00C032F4">
        <w:rPr>
          <w:rFonts w:ascii="GHEA Grapalat" w:hAnsi="GHEA Grapalat"/>
          <w:iCs/>
          <w:snapToGrid w:val="0"/>
          <w:color w:val="000000"/>
          <w:sz w:val="21"/>
          <w:szCs w:val="21"/>
          <w:lang w:val="hy-AM"/>
        </w:rPr>
        <w:t>հաստատման համար հիմք հանդիսացած</w:t>
      </w:r>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rPr>
        <w:t>հաշիվ</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rPr>
        <w:t>ապրանքագիրը</w:t>
      </w:r>
      <w:proofErr w:type="spellEnd"/>
      <w:r w:rsidRPr="00C032F4">
        <w:rPr>
          <w:rFonts w:ascii="GHEA Grapalat" w:hAnsi="GHEA Grapalat"/>
          <w:iCs/>
          <w:snapToGrid w:val="0"/>
          <w:color w:val="000000"/>
          <w:sz w:val="21"/>
          <w:szCs w:val="21"/>
          <w:lang w:val="es-ES"/>
        </w:rPr>
        <w:t xml:space="preserve"> </w:t>
      </w:r>
      <w:r w:rsidRPr="00C032F4">
        <w:rPr>
          <w:rFonts w:ascii="GHEA Grapalat" w:hAnsi="GHEA Grapalat"/>
          <w:iCs/>
          <w:snapToGrid w:val="0"/>
          <w:color w:val="000000"/>
          <w:sz w:val="21"/>
          <w:szCs w:val="21"/>
        </w:rPr>
        <w:t>և</w:t>
      </w:r>
      <w:r w:rsidRPr="00C032F4">
        <w:rPr>
          <w:rFonts w:ascii="GHEA Grapalat" w:hAnsi="GHEA Grapalat"/>
          <w:iCs/>
          <w:snapToGrid w:val="0"/>
          <w:color w:val="000000"/>
          <w:sz w:val="21"/>
          <w:szCs w:val="21"/>
          <w:lang w:val="es-ES"/>
        </w:rPr>
        <w:t xml:space="preserve"> </w:t>
      </w:r>
      <w:r w:rsidRPr="00C032F4">
        <w:rPr>
          <w:rFonts w:ascii="GHEA Grapalat" w:hAnsi="GHEA Grapalat"/>
          <w:iCs/>
          <w:snapToGrid w:val="0"/>
          <w:color w:val="000000"/>
          <w:sz w:val="21"/>
          <w:szCs w:val="21"/>
          <w:lang w:val="hy-AM"/>
        </w:rPr>
        <w:t xml:space="preserve">դրական </w:t>
      </w:r>
      <w:proofErr w:type="spellStart"/>
      <w:r w:rsidRPr="00C032F4">
        <w:rPr>
          <w:rFonts w:ascii="GHEA Grapalat" w:hAnsi="GHEA Grapalat"/>
          <w:color w:val="000000"/>
          <w:sz w:val="21"/>
          <w:szCs w:val="21"/>
          <w:lang w:val="es-ES"/>
        </w:rPr>
        <w:t>եզրակացությունը</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հանդիսանում</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են</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սույն</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արձանագրության</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բաղկացուցիչ</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մասը</w:t>
      </w:r>
      <w:proofErr w:type="spellEnd"/>
      <w:r w:rsidRPr="00C032F4">
        <w:rPr>
          <w:rFonts w:ascii="GHEA Grapalat" w:hAnsi="GHEA Grapalat"/>
          <w:iCs/>
          <w:snapToGrid w:val="0"/>
          <w:color w:val="000000"/>
          <w:sz w:val="21"/>
          <w:szCs w:val="21"/>
          <w:lang w:val="es-ES"/>
        </w:rPr>
        <w:t xml:space="preserve"> և </w:t>
      </w:r>
      <w:proofErr w:type="spellStart"/>
      <w:r w:rsidRPr="00C032F4">
        <w:rPr>
          <w:rFonts w:ascii="GHEA Grapalat" w:hAnsi="GHEA Grapalat"/>
          <w:iCs/>
          <w:snapToGrid w:val="0"/>
          <w:color w:val="000000"/>
          <w:sz w:val="21"/>
          <w:szCs w:val="21"/>
          <w:lang w:val="es-ES"/>
        </w:rPr>
        <w:t>կցվում</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են</w:t>
      </w:r>
      <w:proofErr w:type="spellEnd"/>
      <w:r w:rsidRPr="00C032F4">
        <w:rPr>
          <w:rFonts w:ascii="GHEA Grapalat" w:hAnsi="GHEA Grapalat"/>
          <w:iCs/>
          <w:snapToGrid w:val="0"/>
          <w:color w:val="000000"/>
          <w:sz w:val="21"/>
          <w:szCs w:val="21"/>
          <w:lang w:val="es-ES"/>
        </w:rPr>
        <w:t>:</w:t>
      </w:r>
    </w:p>
    <w:p w14:paraId="44936E9A" w14:textId="77777777" w:rsidR="007678FA" w:rsidRPr="00C032F4"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C032F4"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C032F4" w:rsidRDefault="007678FA" w:rsidP="007678FA">
      <w:pPr>
        <w:ind w:firstLine="375"/>
        <w:rPr>
          <w:rFonts w:ascii="GHEA Grapalat" w:hAnsi="GHEA Grapalat"/>
          <w:iCs/>
          <w:snapToGrid w:val="0"/>
          <w:color w:val="000000"/>
          <w:sz w:val="2"/>
          <w:szCs w:val="21"/>
          <w:lang w:val="es-ES"/>
        </w:rPr>
      </w:pPr>
      <w:r w:rsidRPr="00C032F4">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C032F4" w14:paraId="06010F9F" w14:textId="77777777" w:rsidTr="00E53C12">
        <w:trPr>
          <w:trHeight w:val="266"/>
          <w:tblCellSpacing w:w="7" w:type="dxa"/>
          <w:jc w:val="center"/>
        </w:trPr>
        <w:tc>
          <w:tcPr>
            <w:tcW w:w="0" w:type="auto"/>
            <w:vAlign w:val="center"/>
          </w:tcPr>
          <w:p w14:paraId="6BDCCABE" w14:textId="77777777" w:rsidR="007678FA" w:rsidRPr="00C032F4" w:rsidRDefault="007678FA" w:rsidP="00E53C12">
            <w:pPr>
              <w:jc w:val="center"/>
              <w:rPr>
                <w:rFonts w:ascii="GHEA Grapalat" w:hAnsi="GHEA Grapalat"/>
                <w:iCs/>
                <w:color w:val="000000"/>
                <w:sz w:val="21"/>
                <w:szCs w:val="21"/>
              </w:rPr>
            </w:pPr>
            <w:proofErr w:type="spellStart"/>
            <w:r w:rsidRPr="00C032F4">
              <w:rPr>
                <w:rFonts w:ascii="GHEA Grapalat" w:hAnsi="GHEA Grapalat"/>
                <w:iCs/>
                <w:color w:val="000000"/>
                <w:sz w:val="21"/>
                <w:szCs w:val="21"/>
              </w:rPr>
              <w:t>Ծառայությունը</w:t>
            </w:r>
            <w:proofErr w:type="spellEnd"/>
            <w:r w:rsidRPr="00C032F4">
              <w:rPr>
                <w:rFonts w:ascii="GHEA Grapalat" w:hAnsi="GHEA Grapalat"/>
                <w:iCs/>
                <w:color w:val="000000"/>
                <w:sz w:val="21"/>
                <w:szCs w:val="21"/>
              </w:rPr>
              <w:t xml:space="preserve"> </w:t>
            </w:r>
            <w:proofErr w:type="spellStart"/>
            <w:r w:rsidRPr="00C032F4">
              <w:rPr>
                <w:rFonts w:ascii="GHEA Grapalat" w:hAnsi="GHEA Grapalat"/>
                <w:iCs/>
                <w:color w:val="000000"/>
                <w:sz w:val="21"/>
                <w:szCs w:val="21"/>
              </w:rPr>
              <w:t>հանձնեց</w:t>
            </w:r>
            <w:proofErr w:type="spellEnd"/>
            <w:r w:rsidRPr="00C032F4">
              <w:rPr>
                <w:rFonts w:ascii="GHEA Grapalat" w:hAnsi="GHEA Grapalat"/>
                <w:iCs/>
                <w:color w:val="000000"/>
                <w:sz w:val="21"/>
                <w:szCs w:val="21"/>
              </w:rPr>
              <w:t xml:space="preserve"> </w:t>
            </w:r>
          </w:p>
        </w:tc>
        <w:tc>
          <w:tcPr>
            <w:tcW w:w="0" w:type="auto"/>
            <w:vAlign w:val="center"/>
          </w:tcPr>
          <w:p w14:paraId="105AC9EC" w14:textId="77777777" w:rsidR="007678FA" w:rsidRPr="00C032F4" w:rsidRDefault="007678FA" w:rsidP="00E53C12">
            <w:pPr>
              <w:jc w:val="center"/>
              <w:rPr>
                <w:rFonts w:ascii="GHEA Grapalat" w:hAnsi="GHEA Grapalat"/>
                <w:iCs/>
                <w:color w:val="000000"/>
                <w:sz w:val="21"/>
                <w:szCs w:val="21"/>
              </w:rPr>
            </w:pPr>
            <w:proofErr w:type="spellStart"/>
            <w:r w:rsidRPr="00C032F4">
              <w:rPr>
                <w:rFonts w:ascii="GHEA Grapalat" w:hAnsi="GHEA Grapalat"/>
                <w:iCs/>
                <w:color w:val="000000"/>
                <w:sz w:val="21"/>
                <w:szCs w:val="21"/>
              </w:rPr>
              <w:t>Ծառայությունն</w:t>
            </w:r>
            <w:proofErr w:type="spellEnd"/>
            <w:r w:rsidRPr="00C032F4">
              <w:rPr>
                <w:rFonts w:ascii="GHEA Grapalat" w:hAnsi="GHEA Grapalat"/>
                <w:iCs/>
                <w:color w:val="000000"/>
                <w:sz w:val="21"/>
                <w:szCs w:val="21"/>
              </w:rPr>
              <w:t xml:space="preserve"> </w:t>
            </w:r>
            <w:proofErr w:type="spellStart"/>
            <w:r w:rsidRPr="00C032F4">
              <w:rPr>
                <w:rFonts w:ascii="GHEA Grapalat" w:hAnsi="GHEA Grapalat"/>
                <w:iCs/>
                <w:color w:val="000000"/>
                <w:sz w:val="21"/>
                <w:szCs w:val="21"/>
              </w:rPr>
              <w:t>ընդունեց</w:t>
            </w:r>
            <w:proofErr w:type="spellEnd"/>
          </w:p>
        </w:tc>
      </w:tr>
      <w:tr w:rsidR="007678FA" w:rsidRPr="00C032F4" w14:paraId="12809720" w14:textId="77777777" w:rsidTr="00E53C12">
        <w:trPr>
          <w:trHeight w:val="473"/>
          <w:tblCellSpacing w:w="7" w:type="dxa"/>
          <w:jc w:val="center"/>
        </w:trPr>
        <w:tc>
          <w:tcPr>
            <w:tcW w:w="0" w:type="auto"/>
            <w:vAlign w:val="center"/>
          </w:tcPr>
          <w:p w14:paraId="71C0F2AB" w14:textId="77777777" w:rsidR="007678FA" w:rsidRPr="00C032F4" w:rsidRDefault="007678FA" w:rsidP="00E53C12">
            <w:pPr>
              <w:jc w:val="center"/>
              <w:rPr>
                <w:rFonts w:ascii="GHEA Grapalat" w:hAnsi="GHEA Grapalat"/>
                <w:iCs/>
                <w:sz w:val="21"/>
                <w:szCs w:val="21"/>
              </w:rPr>
            </w:pPr>
            <w:r w:rsidRPr="00C032F4">
              <w:rPr>
                <w:rFonts w:ascii="GHEA Grapalat" w:hAnsi="GHEA Grapalat"/>
                <w:iCs/>
                <w:sz w:val="21"/>
                <w:szCs w:val="21"/>
              </w:rPr>
              <w:t xml:space="preserve">___________________________ </w:t>
            </w:r>
          </w:p>
          <w:p w14:paraId="122A74E6" w14:textId="77777777" w:rsidR="007678FA" w:rsidRPr="00C032F4" w:rsidRDefault="007678FA" w:rsidP="00E53C12">
            <w:pPr>
              <w:jc w:val="center"/>
              <w:rPr>
                <w:rFonts w:ascii="GHEA Grapalat" w:hAnsi="GHEA Grapalat"/>
                <w:iCs/>
                <w:sz w:val="21"/>
                <w:szCs w:val="21"/>
              </w:rPr>
            </w:pPr>
            <w:proofErr w:type="spellStart"/>
            <w:r w:rsidRPr="00C032F4">
              <w:rPr>
                <w:rFonts w:ascii="GHEA Grapalat" w:hAnsi="GHEA Grapalat"/>
                <w:iCs/>
                <w:sz w:val="15"/>
                <w:szCs w:val="15"/>
              </w:rPr>
              <w:t>ստորագրություն</w:t>
            </w:r>
            <w:proofErr w:type="spellEnd"/>
            <w:r w:rsidRPr="00C032F4">
              <w:rPr>
                <w:rFonts w:ascii="GHEA Grapalat" w:hAnsi="GHEA Grapalat"/>
                <w:iCs/>
                <w:sz w:val="15"/>
                <w:szCs w:val="15"/>
              </w:rPr>
              <w:t xml:space="preserve"> </w:t>
            </w:r>
          </w:p>
        </w:tc>
        <w:tc>
          <w:tcPr>
            <w:tcW w:w="0" w:type="auto"/>
            <w:vAlign w:val="center"/>
          </w:tcPr>
          <w:p w14:paraId="01D348E4" w14:textId="77777777" w:rsidR="007678FA" w:rsidRPr="00C032F4" w:rsidRDefault="007678FA" w:rsidP="00E53C12">
            <w:pPr>
              <w:jc w:val="center"/>
              <w:rPr>
                <w:rFonts w:ascii="GHEA Grapalat" w:hAnsi="GHEA Grapalat"/>
                <w:iCs/>
                <w:sz w:val="21"/>
                <w:szCs w:val="21"/>
              </w:rPr>
            </w:pPr>
            <w:r w:rsidRPr="00C032F4">
              <w:rPr>
                <w:rFonts w:ascii="GHEA Grapalat" w:hAnsi="GHEA Grapalat"/>
                <w:iCs/>
                <w:sz w:val="21"/>
                <w:szCs w:val="21"/>
              </w:rPr>
              <w:t>___________________________</w:t>
            </w:r>
          </w:p>
          <w:p w14:paraId="21A0022F" w14:textId="77777777" w:rsidR="007678FA" w:rsidRPr="00C032F4" w:rsidRDefault="007678FA" w:rsidP="00E53C12">
            <w:pPr>
              <w:jc w:val="center"/>
              <w:rPr>
                <w:rFonts w:ascii="GHEA Grapalat" w:hAnsi="GHEA Grapalat"/>
                <w:iCs/>
                <w:sz w:val="21"/>
                <w:szCs w:val="21"/>
              </w:rPr>
            </w:pPr>
            <w:proofErr w:type="spellStart"/>
            <w:r w:rsidRPr="00C032F4">
              <w:rPr>
                <w:rFonts w:ascii="GHEA Grapalat" w:hAnsi="GHEA Grapalat"/>
                <w:iCs/>
                <w:sz w:val="15"/>
                <w:szCs w:val="15"/>
              </w:rPr>
              <w:t>ստորագրություն</w:t>
            </w:r>
            <w:proofErr w:type="spellEnd"/>
            <w:r w:rsidRPr="00C032F4">
              <w:rPr>
                <w:rFonts w:ascii="GHEA Grapalat" w:hAnsi="GHEA Grapalat"/>
                <w:iCs/>
                <w:sz w:val="15"/>
                <w:szCs w:val="15"/>
              </w:rPr>
              <w:t xml:space="preserve"> </w:t>
            </w:r>
          </w:p>
        </w:tc>
      </w:tr>
      <w:tr w:rsidR="007678FA" w:rsidRPr="00C032F4" w14:paraId="698603A6" w14:textId="77777777" w:rsidTr="00E53C12">
        <w:trPr>
          <w:trHeight w:val="503"/>
          <w:tblCellSpacing w:w="7" w:type="dxa"/>
          <w:jc w:val="center"/>
        </w:trPr>
        <w:tc>
          <w:tcPr>
            <w:tcW w:w="0" w:type="auto"/>
            <w:vAlign w:val="center"/>
          </w:tcPr>
          <w:p w14:paraId="6A326D21" w14:textId="77777777" w:rsidR="007678FA" w:rsidRPr="00C032F4" w:rsidRDefault="007678FA" w:rsidP="00E53C12">
            <w:pPr>
              <w:jc w:val="center"/>
              <w:rPr>
                <w:rFonts w:ascii="GHEA Grapalat" w:hAnsi="GHEA Grapalat"/>
                <w:iCs/>
                <w:sz w:val="21"/>
                <w:szCs w:val="21"/>
              </w:rPr>
            </w:pPr>
            <w:r w:rsidRPr="00C032F4">
              <w:rPr>
                <w:rFonts w:ascii="GHEA Grapalat" w:hAnsi="GHEA Grapalat"/>
                <w:iCs/>
                <w:sz w:val="21"/>
                <w:szCs w:val="21"/>
              </w:rPr>
              <w:t xml:space="preserve">___________________________ </w:t>
            </w:r>
          </w:p>
          <w:p w14:paraId="2B918845" w14:textId="77777777" w:rsidR="007678FA" w:rsidRPr="00C032F4" w:rsidRDefault="007678FA" w:rsidP="00E53C12">
            <w:pPr>
              <w:jc w:val="center"/>
              <w:rPr>
                <w:rFonts w:ascii="GHEA Grapalat" w:hAnsi="GHEA Grapalat"/>
                <w:iCs/>
                <w:sz w:val="21"/>
                <w:szCs w:val="21"/>
              </w:rPr>
            </w:pPr>
            <w:proofErr w:type="spellStart"/>
            <w:r w:rsidRPr="00C032F4">
              <w:rPr>
                <w:rFonts w:ascii="GHEA Grapalat" w:hAnsi="GHEA Grapalat"/>
                <w:iCs/>
                <w:sz w:val="15"/>
                <w:szCs w:val="15"/>
              </w:rPr>
              <w:t>ազգանուն</w:t>
            </w:r>
            <w:proofErr w:type="spellEnd"/>
            <w:r w:rsidRPr="00C032F4">
              <w:rPr>
                <w:rFonts w:ascii="GHEA Grapalat" w:hAnsi="GHEA Grapalat"/>
                <w:iCs/>
                <w:sz w:val="15"/>
                <w:szCs w:val="15"/>
              </w:rPr>
              <w:t xml:space="preserve">, </w:t>
            </w:r>
            <w:proofErr w:type="spellStart"/>
            <w:r w:rsidRPr="00C032F4">
              <w:rPr>
                <w:rFonts w:ascii="GHEA Grapalat" w:hAnsi="GHEA Grapalat"/>
                <w:iCs/>
                <w:sz w:val="15"/>
                <w:szCs w:val="15"/>
              </w:rPr>
              <w:t>անուն</w:t>
            </w:r>
            <w:proofErr w:type="spellEnd"/>
          </w:p>
        </w:tc>
        <w:tc>
          <w:tcPr>
            <w:tcW w:w="0" w:type="auto"/>
            <w:vAlign w:val="center"/>
          </w:tcPr>
          <w:p w14:paraId="09258D85" w14:textId="77777777" w:rsidR="007678FA" w:rsidRPr="00C032F4" w:rsidRDefault="007678FA" w:rsidP="00E53C12">
            <w:pPr>
              <w:jc w:val="center"/>
              <w:rPr>
                <w:rFonts w:ascii="GHEA Grapalat" w:hAnsi="GHEA Grapalat"/>
                <w:iCs/>
                <w:sz w:val="21"/>
                <w:szCs w:val="21"/>
              </w:rPr>
            </w:pPr>
            <w:r w:rsidRPr="00C032F4">
              <w:rPr>
                <w:rFonts w:ascii="GHEA Grapalat" w:hAnsi="GHEA Grapalat"/>
                <w:iCs/>
                <w:sz w:val="21"/>
                <w:szCs w:val="21"/>
              </w:rPr>
              <w:t>___________________________</w:t>
            </w:r>
          </w:p>
          <w:p w14:paraId="00B2E19D" w14:textId="77777777" w:rsidR="007678FA" w:rsidRPr="00C032F4" w:rsidRDefault="007678FA" w:rsidP="00E53C12">
            <w:pPr>
              <w:jc w:val="center"/>
              <w:rPr>
                <w:rFonts w:ascii="GHEA Grapalat" w:hAnsi="GHEA Grapalat"/>
                <w:iCs/>
                <w:sz w:val="21"/>
                <w:szCs w:val="21"/>
              </w:rPr>
            </w:pPr>
            <w:proofErr w:type="spellStart"/>
            <w:r w:rsidRPr="00C032F4">
              <w:rPr>
                <w:rFonts w:ascii="GHEA Grapalat" w:hAnsi="GHEA Grapalat"/>
                <w:iCs/>
                <w:sz w:val="15"/>
                <w:szCs w:val="15"/>
              </w:rPr>
              <w:t>ազգանուն</w:t>
            </w:r>
            <w:proofErr w:type="spellEnd"/>
            <w:r w:rsidRPr="00C032F4">
              <w:rPr>
                <w:rFonts w:ascii="GHEA Grapalat" w:hAnsi="GHEA Grapalat"/>
                <w:iCs/>
                <w:sz w:val="15"/>
                <w:szCs w:val="15"/>
              </w:rPr>
              <w:t>, անուն</w:t>
            </w:r>
          </w:p>
        </w:tc>
      </w:tr>
      <w:tr w:rsidR="007678FA" w:rsidRPr="00C032F4" w14:paraId="4C24F638" w14:textId="77777777" w:rsidTr="00E53C12">
        <w:trPr>
          <w:trHeight w:val="281"/>
          <w:tblCellSpacing w:w="7" w:type="dxa"/>
          <w:jc w:val="center"/>
        </w:trPr>
        <w:tc>
          <w:tcPr>
            <w:tcW w:w="0" w:type="auto"/>
            <w:vAlign w:val="center"/>
          </w:tcPr>
          <w:p w14:paraId="5546D950" w14:textId="77777777" w:rsidR="007678FA" w:rsidRPr="00C032F4" w:rsidRDefault="007678FA" w:rsidP="00E53C12">
            <w:pPr>
              <w:rPr>
                <w:rFonts w:ascii="GHEA Grapalat" w:hAnsi="GHEA Grapalat"/>
                <w:iCs/>
                <w:color w:val="000000"/>
                <w:sz w:val="21"/>
                <w:szCs w:val="21"/>
              </w:rPr>
            </w:pPr>
            <w:r w:rsidRPr="00C032F4">
              <w:rPr>
                <w:rFonts w:ascii="GHEA Grapalat" w:hAnsi="GHEA Grapalat"/>
                <w:iCs/>
                <w:color w:val="000000"/>
                <w:sz w:val="21"/>
                <w:szCs w:val="21"/>
              </w:rPr>
              <w:t xml:space="preserve">                              Կ.Տ.</w:t>
            </w:r>
            <w:r w:rsidRPr="00C032F4">
              <w:rPr>
                <w:rFonts w:ascii="Arial" w:hAnsi="Arial" w:cs="Arial"/>
                <w:iCs/>
                <w:color w:val="000000"/>
                <w:sz w:val="21"/>
                <w:szCs w:val="21"/>
              </w:rPr>
              <w:t xml:space="preserve">                                                                                 </w:t>
            </w:r>
          </w:p>
        </w:tc>
        <w:tc>
          <w:tcPr>
            <w:tcW w:w="0" w:type="auto"/>
            <w:vAlign w:val="center"/>
          </w:tcPr>
          <w:p w14:paraId="1A0BA77C" w14:textId="77777777" w:rsidR="007678FA" w:rsidRPr="00C032F4" w:rsidRDefault="007678FA" w:rsidP="00E53C12">
            <w:pPr>
              <w:rPr>
                <w:rFonts w:ascii="GHEA Grapalat" w:hAnsi="GHEA Grapalat"/>
                <w:iCs/>
                <w:color w:val="000000"/>
                <w:sz w:val="21"/>
                <w:szCs w:val="21"/>
              </w:rPr>
            </w:pPr>
            <w:r w:rsidRPr="00C032F4">
              <w:rPr>
                <w:rFonts w:ascii="Arial" w:hAnsi="Arial" w:cs="Arial"/>
                <w:iCs/>
                <w:color w:val="000000"/>
                <w:sz w:val="21"/>
                <w:szCs w:val="21"/>
              </w:rPr>
              <w:t xml:space="preserve">                                     </w:t>
            </w:r>
            <w:r w:rsidRPr="00C032F4">
              <w:rPr>
                <w:rFonts w:ascii="GHEA Grapalat" w:hAnsi="GHEA Grapalat"/>
                <w:iCs/>
                <w:color w:val="000000"/>
                <w:sz w:val="21"/>
                <w:szCs w:val="21"/>
              </w:rPr>
              <w:t>Կ.Տ.</w:t>
            </w:r>
          </w:p>
        </w:tc>
      </w:tr>
    </w:tbl>
    <w:p w14:paraId="4106A8B2" w14:textId="77777777" w:rsidR="007678FA" w:rsidRPr="00C032F4" w:rsidRDefault="007678FA" w:rsidP="007678FA">
      <w:pPr>
        <w:autoSpaceDE w:val="0"/>
        <w:autoSpaceDN w:val="0"/>
        <w:adjustRightInd w:val="0"/>
        <w:jc w:val="right"/>
        <w:rPr>
          <w:rFonts w:ascii="GHEA Grapalat" w:hAnsi="GHEA Grapalat" w:cs="TimesArmenianPSMT"/>
          <w:sz w:val="18"/>
        </w:rPr>
      </w:pPr>
    </w:p>
    <w:p w14:paraId="37829326" w14:textId="77777777" w:rsidR="007678FA" w:rsidRPr="00C032F4" w:rsidRDefault="007678FA" w:rsidP="007678FA">
      <w:pPr>
        <w:rPr>
          <w:rFonts w:ascii="GHEA Grapalat" w:hAnsi="GHEA Grapalat"/>
          <w:lang w:val="ru-RU"/>
        </w:rPr>
      </w:pPr>
    </w:p>
    <w:p w14:paraId="2753F485" w14:textId="77777777" w:rsidR="007678FA" w:rsidRPr="00C032F4" w:rsidRDefault="007678FA" w:rsidP="007678FA">
      <w:pPr>
        <w:rPr>
          <w:rFonts w:ascii="GHEA Grapalat" w:hAnsi="GHEA Grapalat"/>
        </w:rPr>
      </w:pPr>
    </w:p>
    <w:p w14:paraId="5AD85261" w14:textId="77777777" w:rsidR="007678FA" w:rsidRPr="00C032F4" w:rsidRDefault="007678FA" w:rsidP="007678FA">
      <w:pPr>
        <w:rPr>
          <w:rFonts w:ascii="GHEA Grapalat" w:hAnsi="GHEA Grapalat"/>
        </w:rPr>
      </w:pPr>
    </w:p>
    <w:p w14:paraId="37DD38B1" w14:textId="77777777" w:rsidR="007678FA" w:rsidRPr="00C032F4" w:rsidRDefault="007678FA" w:rsidP="007678FA">
      <w:pPr>
        <w:autoSpaceDE w:val="0"/>
        <w:autoSpaceDN w:val="0"/>
        <w:adjustRightInd w:val="0"/>
        <w:jc w:val="right"/>
        <w:rPr>
          <w:rFonts w:ascii="GHEA Grapalat" w:hAnsi="GHEA Grapalat" w:cs="TimesArmenianPSMT"/>
          <w:i/>
          <w:sz w:val="20"/>
        </w:rPr>
      </w:pPr>
      <w:r w:rsidRPr="00C032F4">
        <w:rPr>
          <w:rFonts w:ascii="GHEA Grapalat" w:hAnsi="GHEA Grapalat" w:cs="TimesArmenianPSMT"/>
          <w:i/>
          <w:sz w:val="20"/>
          <w:lang w:val="ru-RU"/>
        </w:rPr>
        <w:lastRenderedPageBreak/>
        <w:t xml:space="preserve">Հավելված </w:t>
      </w:r>
      <w:r w:rsidRPr="00C032F4">
        <w:rPr>
          <w:rFonts w:ascii="GHEA Grapalat" w:hAnsi="GHEA Grapalat" w:cs="TimesArmenianPSMT"/>
          <w:i/>
          <w:sz w:val="20"/>
        </w:rPr>
        <w:t>3.1</w:t>
      </w:r>
    </w:p>
    <w:p w14:paraId="3CD4B5E4" w14:textId="72A5616A" w:rsidR="007678FA" w:rsidRPr="00C032F4" w:rsidRDefault="007678FA" w:rsidP="007678FA">
      <w:pPr>
        <w:autoSpaceDE w:val="0"/>
        <w:autoSpaceDN w:val="0"/>
        <w:adjustRightInd w:val="0"/>
        <w:jc w:val="right"/>
        <w:rPr>
          <w:rFonts w:ascii="GHEA Grapalat" w:hAnsi="GHEA Grapalat" w:cs="TimesArmenianPSMT"/>
          <w:i/>
          <w:sz w:val="20"/>
          <w:lang w:val="ru-RU"/>
        </w:rPr>
      </w:pPr>
      <w:r w:rsidRPr="00C032F4">
        <w:rPr>
          <w:rFonts w:ascii="GHEA Grapalat" w:hAnsi="GHEA Grapalat" w:cs="TimesArmenianPSMT"/>
          <w:i/>
          <w:sz w:val="20"/>
          <w:lang w:val="ru-RU"/>
        </w:rPr>
        <w:t>«         »              20</w:t>
      </w:r>
      <w:r w:rsidR="00513CB2" w:rsidRPr="00C032F4">
        <w:rPr>
          <w:rFonts w:ascii="GHEA Grapalat" w:hAnsi="GHEA Grapalat" w:cs="TimesArmenianPSMT"/>
          <w:i/>
          <w:sz w:val="20"/>
          <w:lang w:val="hy-AM"/>
        </w:rPr>
        <w:t>25</w:t>
      </w:r>
      <w:r w:rsidRPr="00C032F4">
        <w:rPr>
          <w:rFonts w:ascii="GHEA Grapalat" w:hAnsi="GHEA Grapalat" w:cs="TimesArmenianPSMT"/>
          <w:i/>
          <w:sz w:val="20"/>
          <w:lang w:val="ru-RU"/>
        </w:rPr>
        <w:t xml:space="preserve">թ. կնքված </w:t>
      </w:r>
    </w:p>
    <w:p w14:paraId="4752D2A1" w14:textId="3F445EB8" w:rsidR="007678FA" w:rsidRPr="00C032F4" w:rsidRDefault="007678FA" w:rsidP="007678FA">
      <w:pPr>
        <w:autoSpaceDE w:val="0"/>
        <w:autoSpaceDN w:val="0"/>
        <w:adjustRightInd w:val="0"/>
        <w:jc w:val="right"/>
        <w:rPr>
          <w:rFonts w:ascii="GHEA Grapalat" w:hAnsi="GHEA Grapalat" w:cs="TimesArmenianPSMT"/>
          <w:i/>
          <w:sz w:val="20"/>
          <w:lang w:val="hy-AM"/>
        </w:rPr>
      </w:pPr>
      <w:r w:rsidRPr="00C032F4">
        <w:rPr>
          <w:rFonts w:ascii="GHEA Grapalat" w:hAnsi="GHEA Grapalat" w:cs="TimesArmenianPSMT"/>
          <w:i/>
          <w:sz w:val="20"/>
          <w:lang w:val="ru-RU"/>
        </w:rPr>
        <w:t xml:space="preserve">               </w:t>
      </w:r>
      <w:r w:rsidR="00513CB2" w:rsidRPr="00C032F4">
        <w:rPr>
          <w:rFonts w:ascii="GHEA Grapalat" w:hAnsi="GHEA Grapalat"/>
          <w:i/>
          <w:sz w:val="18"/>
          <w:lang w:val="hy-AM"/>
        </w:rPr>
        <w:t xml:space="preserve">                    </w:t>
      </w:r>
      <w:r w:rsidR="00476C24">
        <w:rPr>
          <w:rFonts w:ascii="GHEA Grapalat" w:hAnsi="GHEA Grapalat"/>
          <w:i/>
          <w:sz w:val="18"/>
          <w:lang w:val="hy-AM"/>
        </w:rPr>
        <w:t>ԵՔ-ԳՀԽԾՁԲ-</w:t>
      </w:r>
      <w:r w:rsidR="000003D2">
        <w:rPr>
          <w:rFonts w:ascii="GHEA Grapalat" w:hAnsi="GHEA Grapalat"/>
          <w:i/>
          <w:sz w:val="18"/>
          <w:lang w:val="hy-AM"/>
        </w:rPr>
        <w:t>26/4</w:t>
      </w:r>
      <w:r w:rsidR="00513CB2" w:rsidRPr="00C032F4">
        <w:rPr>
          <w:rFonts w:ascii="GHEA Grapalat" w:hAnsi="GHEA Grapalat"/>
          <w:i/>
          <w:sz w:val="18"/>
          <w:lang w:val="hy-AM"/>
        </w:rPr>
        <w:t xml:space="preserve">   </w:t>
      </w:r>
      <w:r w:rsidRPr="00C032F4">
        <w:rPr>
          <w:rFonts w:ascii="GHEA Grapalat" w:hAnsi="GHEA Grapalat" w:cs="TimesArmenianPSMT"/>
          <w:i/>
          <w:sz w:val="20"/>
          <w:lang w:val="hy-AM"/>
        </w:rPr>
        <w:t>ծածկագրով պայմանագրի</w:t>
      </w:r>
    </w:p>
    <w:p w14:paraId="4F674C6B" w14:textId="77777777" w:rsidR="007678FA" w:rsidRPr="00C032F4"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C032F4" w:rsidRDefault="007678FA" w:rsidP="007678FA">
      <w:pPr>
        <w:rPr>
          <w:rFonts w:ascii="GHEA Grapalat" w:hAnsi="GHEA Grapalat"/>
          <w:lang w:val="hy-AM"/>
        </w:rPr>
      </w:pPr>
    </w:p>
    <w:p w14:paraId="0FBBE306" w14:textId="77777777" w:rsidR="007678FA" w:rsidRPr="00C032F4" w:rsidRDefault="007678FA" w:rsidP="007678FA">
      <w:pPr>
        <w:rPr>
          <w:rFonts w:ascii="GHEA Grapalat" w:hAnsi="GHEA Grapalat"/>
          <w:lang w:val="hy-AM"/>
        </w:rPr>
      </w:pPr>
    </w:p>
    <w:p w14:paraId="36010724" w14:textId="77777777" w:rsidR="007678FA" w:rsidRPr="00C032F4" w:rsidRDefault="007678FA" w:rsidP="007678FA">
      <w:pPr>
        <w:rPr>
          <w:rFonts w:ascii="GHEA Grapalat" w:hAnsi="GHEA Grapalat"/>
          <w:lang w:val="hy-AM"/>
        </w:rPr>
      </w:pPr>
    </w:p>
    <w:p w14:paraId="607BBF20" w14:textId="77777777" w:rsidR="007678FA" w:rsidRPr="00C032F4" w:rsidRDefault="007678FA" w:rsidP="007678FA">
      <w:pPr>
        <w:tabs>
          <w:tab w:val="left" w:pos="2250"/>
        </w:tabs>
        <w:spacing w:line="276" w:lineRule="auto"/>
        <w:jc w:val="center"/>
        <w:rPr>
          <w:rFonts w:ascii="GHEA Grapalat" w:hAnsi="GHEA Grapalat" w:cs="Sylfaen"/>
          <w:bCs/>
          <w:sz w:val="18"/>
          <w:szCs w:val="18"/>
          <w:lang w:val="hy-AM"/>
        </w:rPr>
      </w:pPr>
      <w:r w:rsidRPr="00C032F4">
        <w:rPr>
          <w:rFonts w:ascii="GHEA Grapalat" w:hAnsi="GHEA Grapalat" w:cs="Sylfaen"/>
          <w:bCs/>
          <w:sz w:val="18"/>
          <w:szCs w:val="18"/>
          <w:lang w:val="hy-AM"/>
        </w:rPr>
        <w:t xml:space="preserve">ԱԿՏ  N    </w:t>
      </w:r>
    </w:p>
    <w:p w14:paraId="066020AB" w14:textId="77777777" w:rsidR="007678FA" w:rsidRPr="00C032F4"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C032F4">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C032F4" w:rsidRDefault="007678FA" w:rsidP="007678FA">
      <w:pPr>
        <w:tabs>
          <w:tab w:val="left" w:pos="360"/>
          <w:tab w:val="left" w:pos="540"/>
        </w:tabs>
        <w:rPr>
          <w:rFonts w:ascii="GHEA Grapalat" w:hAnsi="GHEA Grapalat" w:cs="Sylfaen"/>
          <w:sz w:val="22"/>
          <w:szCs w:val="22"/>
          <w:lang w:val="hy-AM"/>
        </w:rPr>
      </w:pPr>
    </w:p>
    <w:p w14:paraId="041BA7FF" w14:textId="77777777" w:rsidR="007678FA" w:rsidRPr="00C032F4" w:rsidRDefault="007678FA" w:rsidP="007678FA">
      <w:pPr>
        <w:tabs>
          <w:tab w:val="left" w:pos="360"/>
          <w:tab w:val="left" w:pos="540"/>
        </w:tabs>
        <w:rPr>
          <w:rFonts w:ascii="GHEA Grapalat" w:hAnsi="GHEA Grapalat" w:cs="Sylfaen"/>
          <w:sz w:val="22"/>
          <w:szCs w:val="22"/>
          <w:lang w:val="hy-AM"/>
        </w:rPr>
      </w:pPr>
    </w:p>
    <w:p w14:paraId="34088F6B" w14:textId="77777777" w:rsidR="007678FA" w:rsidRPr="00C032F4" w:rsidRDefault="007678FA" w:rsidP="007678FA">
      <w:pPr>
        <w:tabs>
          <w:tab w:val="left" w:pos="360"/>
          <w:tab w:val="left" w:pos="540"/>
        </w:tabs>
        <w:ind w:left="-540" w:firstLine="180"/>
        <w:jc w:val="both"/>
        <w:rPr>
          <w:rFonts w:ascii="GHEA Grapalat" w:hAnsi="GHEA Grapalat" w:cs="Sylfaen"/>
          <w:sz w:val="20"/>
          <w:szCs w:val="20"/>
          <w:lang w:val="hy-AM"/>
        </w:rPr>
      </w:pPr>
      <w:r w:rsidRPr="00C032F4">
        <w:rPr>
          <w:rFonts w:ascii="GHEA Grapalat" w:hAnsi="GHEA Grapalat" w:cs="Sylfaen"/>
          <w:lang w:val="hy-AM"/>
        </w:rPr>
        <w:tab/>
      </w:r>
      <w:r w:rsidRPr="00C032F4">
        <w:rPr>
          <w:rFonts w:ascii="GHEA Grapalat" w:hAnsi="GHEA Grapalat" w:cs="Sylfaen"/>
          <w:sz w:val="20"/>
          <w:szCs w:val="20"/>
          <w:lang w:val="hy-AM"/>
        </w:rPr>
        <w:t>Սույնով արձանագրվում է,</w:t>
      </w:r>
      <w:r w:rsidRPr="00C032F4">
        <w:rPr>
          <w:rFonts w:ascii="GHEA Grapalat" w:hAnsi="GHEA Grapalat" w:cs="Sylfaen"/>
          <w:lang w:val="hy-AM"/>
        </w:rPr>
        <w:t xml:space="preserve"> </w:t>
      </w:r>
      <w:r w:rsidRPr="00C032F4">
        <w:rPr>
          <w:rFonts w:ascii="GHEA Grapalat" w:hAnsi="GHEA Grapalat" w:cs="Sylfaen"/>
          <w:sz w:val="20"/>
          <w:szCs w:val="20"/>
          <w:lang w:val="hy-AM"/>
        </w:rPr>
        <w:t>որ</w:t>
      </w:r>
      <w:r w:rsidRPr="00C032F4">
        <w:rPr>
          <w:rFonts w:ascii="GHEA Grapalat" w:hAnsi="GHEA Grapalat" w:cs="Sylfaen"/>
          <w:lang w:val="hy-AM"/>
        </w:rPr>
        <w:t xml:space="preserve"> </w:t>
      </w:r>
      <w:r w:rsidRPr="00C032F4">
        <w:rPr>
          <w:rFonts w:ascii="GHEA Grapalat" w:hAnsi="GHEA Grapalat" w:cs="Sylfaen"/>
          <w:sz w:val="20"/>
          <w:u w:val="single"/>
          <w:lang w:val="hy-AM"/>
        </w:rPr>
        <w:tab/>
      </w:r>
      <w:r w:rsidRPr="00C032F4">
        <w:rPr>
          <w:rFonts w:ascii="GHEA Grapalat" w:hAnsi="GHEA Grapalat" w:cs="Sylfaen"/>
          <w:sz w:val="20"/>
          <w:u w:val="single"/>
          <w:lang w:val="hy-AM"/>
        </w:rPr>
        <w:tab/>
        <w:t xml:space="preserve">        </w:t>
      </w:r>
      <w:r w:rsidRPr="00C032F4">
        <w:rPr>
          <w:rFonts w:ascii="GHEA Grapalat" w:hAnsi="GHEA Grapalat" w:cs="Sylfaen"/>
          <w:sz w:val="20"/>
          <w:lang w:val="hy-AM"/>
        </w:rPr>
        <w:t>-ի</w:t>
      </w:r>
      <w:r w:rsidRPr="00C032F4">
        <w:rPr>
          <w:rFonts w:ascii="GHEA Grapalat" w:hAnsi="GHEA Grapalat" w:cs="Sylfaen"/>
          <w:lang w:val="hy-AM"/>
        </w:rPr>
        <w:t xml:space="preserve"> </w:t>
      </w:r>
      <w:r w:rsidRPr="00C032F4">
        <w:rPr>
          <w:rFonts w:ascii="GHEA Grapalat" w:hAnsi="GHEA Grapalat" w:cs="Sylfaen"/>
          <w:sz w:val="20"/>
          <w:szCs w:val="20"/>
          <w:lang w:val="hy-AM"/>
        </w:rPr>
        <w:t xml:space="preserve">(այսուհետ` Պատվիրատու)  և </w:t>
      </w:r>
      <w:r w:rsidRPr="00C032F4">
        <w:rPr>
          <w:rFonts w:ascii="GHEA Grapalat" w:hAnsi="GHEA Grapalat" w:cs="Sylfaen"/>
          <w:sz w:val="20"/>
          <w:u w:val="single"/>
          <w:lang w:val="hy-AM"/>
        </w:rPr>
        <w:tab/>
      </w:r>
      <w:r w:rsidRPr="00C032F4">
        <w:rPr>
          <w:rFonts w:ascii="GHEA Grapalat" w:hAnsi="GHEA Grapalat" w:cs="Sylfaen"/>
          <w:sz w:val="20"/>
          <w:u w:val="single"/>
          <w:lang w:val="hy-AM"/>
        </w:rPr>
        <w:tab/>
        <w:t xml:space="preserve">        </w:t>
      </w:r>
      <w:r w:rsidRPr="00C032F4">
        <w:rPr>
          <w:rFonts w:ascii="GHEA Grapalat" w:hAnsi="GHEA Grapalat" w:cs="Sylfaen"/>
          <w:sz w:val="20"/>
          <w:lang w:val="hy-AM"/>
        </w:rPr>
        <w:t>-ի</w:t>
      </w:r>
    </w:p>
    <w:p w14:paraId="4772D509" w14:textId="77777777" w:rsidR="007678FA" w:rsidRPr="00C032F4" w:rsidRDefault="007678FA" w:rsidP="007678FA">
      <w:pPr>
        <w:tabs>
          <w:tab w:val="left" w:pos="360"/>
          <w:tab w:val="left" w:pos="540"/>
        </w:tabs>
        <w:jc w:val="both"/>
        <w:rPr>
          <w:rFonts w:ascii="GHEA Grapalat" w:hAnsi="GHEA Grapalat" w:cs="Sylfaen"/>
          <w:lang w:val="hy-AM"/>
        </w:rPr>
      </w:pPr>
      <w:r w:rsidRPr="00C032F4">
        <w:rPr>
          <w:rFonts w:ascii="GHEA Grapalat" w:hAnsi="GHEA Grapalat" w:cs="Sylfaen"/>
          <w:lang w:val="hy-AM"/>
        </w:rPr>
        <w:t xml:space="preserve">                                            </w:t>
      </w:r>
      <w:r w:rsidRPr="00C032F4">
        <w:rPr>
          <w:rFonts w:ascii="GHEA Grapalat" w:hAnsi="GHEA Grapalat" w:cs="Sylfaen"/>
          <w:sz w:val="12"/>
          <w:szCs w:val="12"/>
          <w:lang w:val="hy-AM"/>
        </w:rPr>
        <w:t xml:space="preserve">Պատվիրատուի անունը     </w:t>
      </w:r>
      <w:r w:rsidRPr="00C032F4">
        <w:rPr>
          <w:rFonts w:ascii="GHEA Grapalat" w:hAnsi="GHEA Grapalat" w:cs="Sylfaen"/>
          <w:sz w:val="16"/>
          <w:szCs w:val="16"/>
          <w:lang w:val="hy-AM"/>
        </w:rPr>
        <w:t xml:space="preserve">                                                           </w:t>
      </w:r>
      <w:r w:rsidRPr="00C032F4">
        <w:rPr>
          <w:rFonts w:ascii="GHEA Grapalat" w:hAnsi="GHEA Grapalat" w:cs="Sylfaen"/>
          <w:sz w:val="12"/>
          <w:szCs w:val="12"/>
          <w:lang w:val="hy-AM"/>
        </w:rPr>
        <w:t>Կատարողի անունը</w:t>
      </w:r>
    </w:p>
    <w:p w14:paraId="1B6399F5" w14:textId="77777777" w:rsidR="007678FA" w:rsidRPr="00C032F4"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C032F4" w:rsidRDefault="007678FA" w:rsidP="007678FA">
      <w:pPr>
        <w:tabs>
          <w:tab w:val="left" w:pos="360"/>
          <w:tab w:val="left" w:pos="540"/>
        </w:tabs>
        <w:ind w:right="-360"/>
        <w:jc w:val="both"/>
        <w:rPr>
          <w:rFonts w:ascii="GHEA Grapalat" w:hAnsi="GHEA Grapalat" w:cs="Sylfaen"/>
          <w:sz w:val="20"/>
          <w:u w:val="single"/>
          <w:lang w:val="hy-AM"/>
        </w:rPr>
      </w:pPr>
      <w:r w:rsidRPr="00C032F4">
        <w:rPr>
          <w:rFonts w:ascii="GHEA Grapalat" w:hAnsi="GHEA Grapalat" w:cs="Sylfaen"/>
          <w:sz w:val="20"/>
          <w:szCs w:val="20"/>
          <w:lang w:val="hy-AM"/>
        </w:rPr>
        <w:t xml:space="preserve">(այսուհետ` Կատարող) </w:t>
      </w:r>
      <w:r w:rsidRPr="00C032F4">
        <w:rPr>
          <w:rFonts w:ascii="GHEA Grapalat" w:hAnsi="GHEA Grapalat" w:cs="Sylfaen"/>
          <w:sz w:val="20"/>
          <w:lang w:val="hy-AM"/>
        </w:rPr>
        <w:t xml:space="preserve">միջև 20     թ. </w:t>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lang w:val="hy-AM"/>
        </w:rPr>
        <w:t xml:space="preserve"> -ին կնքված N </w:t>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u w:val="single"/>
          <w:lang w:val="hy-AM"/>
        </w:rPr>
        <w:tab/>
      </w:r>
    </w:p>
    <w:p w14:paraId="01B4C656" w14:textId="77777777" w:rsidR="007678FA" w:rsidRPr="00C032F4" w:rsidRDefault="007678FA" w:rsidP="007678FA">
      <w:pPr>
        <w:tabs>
          <w:tab w:val="left" w:pos="360"/>
          <w:tab w:val="left" w:pos="540"/>
        </w:tabs>
        <w:ind w:right="-360"/>
        <w:jc w:val="both"/>
        <w:rPr>
          <w:rFonts w:ascii="GHEA Grapalat" w:hAnsi="GHEA Grapalat" w:cs="Sylfaen"/>
          <w:lang w:val="hy-AM"/>
        </w:rPr>
      </w:pP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t>պայմանագրի կնքման ամսաթիվը</w:t>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t xml:space="preserve">      պայմանագրի համարը</w:t>
      </w:r>
      <w:r w:rsidRPr="00C032F4">
        <w:rPr>
          <w:rFonts w:ascii="GHEA Grapalat" w:hAnsi="GHEA Grapalat" w:cs="Sylfaen"/>
          <w:lang w:val="hy-AM"/>
        </w:rPr>
        <w:t xml:space="preserve"> </w:t>
      </w:r>
    </w:p>
    <w:p w14:paraId="0F296FF7" w14:textId="77777777" w:rsidR="007678FA" w:rsidRPr="00C032F4" w:rsidRDefault="007678FA" w:rsidP="007678FA">
      <w:pPr>
        <w:tabs>
          <w:tab w:val="left" w:pos="360"/>
          <w:tab w:val="left" w:pos="540"/>
        </w:tabs>
        <w:ind w:right="-360"/>
        <w:jc w:val="both"/>
        <w:rPr>
          <w:rFonts w:ascii="GHEA Grapalat" w:hAnsi="GHEA Grapalat" w:cs="Sylfaen"/>
          <w:sz w:val="20"/>
          <w:szCs w:val="20"/>
          <w:lang w:val="hy-AM"/>
        </w:rPr>
      </w:pPr>
      <w:r w:rsidRPr="00C032F4">
        <w:rPr>
          <w:rFonts w:ascii="GHEA Grapalat" w:hAnsi="GHEA Grapalat" w:cs="Sylfaen"/>
          <w:sz w:val="20"/>
          <w:szCs w:val="20"/>
          <w:lang w:val="hy-AM"/>
        </w:rPr>
        <w:t xml:space="preserve">գնման պայմանագրի շրջանակներում Կատարողը  </w:t>
      </w:r>
      <w:r w:rsidRPr="00C032F4">
        <w:rPr>
          <w:rFonts w:ascii="GHEA Grapalat" w:hAnsi="GHEA Grapalat" w:cs="Sylfaen"/>
          <w:sz w:val="20"/>
          <w:lang w:val="hy-AM"/>
        </w:rPr>
        <w:t xml:space="preserve">20  թ. </w:t>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lang w:val="hy-AM"/>
        </w:rPr>
        <w:t xml:space="preserve">-ին </w:t>
      </w:r>
      <w:r w:rsidRPr="00C032F4">
        <w:rPr>
          <w:rFonts w:ascii="GHEA Grapalat" w:hAnsi="GHEA Grapalat" w:cs="Sylfaen"/>
          <w:sz w:val="20"/>
          <w:szCs w:val="20"/>
          <w:lang w:val="hy-AM"/>
        </w:rPr>
        <w:t xml:space="preserve">հանձնման-ընդունման </w:t>
      </w:r>
    </w:p>
    <w:p w14:paraId="43B91C57" w14:textId="77777777" w:rsidR="007678FA" w:rsidRPr="00C032F4" w:rsidRDefault="007678FA" w:rsidP="007678FA">
      <w:pPr>
        <w:tabs>
          <w:tab w:val="left" w:pos="360"/>
          <w:tab w:val="left" w:pos="540"/>
        </w:tabs>
        <w:ind w:right="-360"/>
        <w:jc w:val="both"/>
        <w:rPr>
          <w:rFonts w:ascii="GHEA Grapalat" w:hAnsi="GHEA Grapalat" w:cs="Sylfaen"/>
          <w:sz w:val="20"/>
          <w:szCs w:val="20"/>
          <w:lang w:val="hy-AM"/>
        </w:rPr>
      </w:pPr>
      <w:r w:rsidRPr="00C032F4">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C032F4" w:rsidRDefault="007678FA" w:rsidP="007678FA">
      <w:pPr>
        <w:tabs>
          <w:tab w:val="left" w:pos="2972"/>
        </w:tabs>
        <w:jc w:val="both"/>
        <w:rPr>
          <w:rFonts w:ascii="GHEA Grapalat" w:hAnsi="GHEA Grapalat" w:cs="Sylfaen"/>
          <w:lang w:val="hy-AM"/>
        </w:rPr>
      </w:pPr>
      <w:r w:rsidRPr="00C032F4">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C032F4"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C032F4" w:rsidRDefault="007678FA" w:rsidP="00E53C12">
            <w:pPr>
              <w:jc w:val="center"/>
              <w:rPr>
                <w:rFonts w:ascii="GHEA Grapalat" w:hAnsi="GHEA Grapalat" w:cs="Sylfaen"/>
                <w:bCs/>
                <w:sz w:val="18"/>
                <w:szCs w:val="18"/>
                <w:lang w:val="ru-RU" w:eastAsia="ru-RU"/>
              </w:rPr>
            </w:pPr>
            <w:proofErr w:type="spellStart"/>
            <w:r w:rsidRPr="00C032F4">
              <w:rPr>
                <w:rFonts w:ascii="GHEA Grapalat" w:hAnsi="GHEA Grapalat" w:cs="Sylfaen"/>
                <w:sz w:val="18"/>
                <w:szCs w:val="18"/>
              </w:rPr>
              <w:t>Ծառայության</w:t>
            </w:r>
            <w:proofErr w:type="spellEnd"/>
          </w:p>
        </w:tc>
      </w:tr>
      <w:tr w:rsidR="007678FA" w:rsidRPr="00C032F4"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C032F4" w:rsidRDefault="007678FA" w:rsidP="00E53C12">
            <w:pPr>
              <w:jc w:val="center"/>
              <w:rPr>
                <w:rFonts w:ascii="GHEA Grapalat" w:hAnsi="GHEA Grapalat"/>
                <w:sz w:val="18"/>
                <w:szCs w:val="18"/>
              </w:rPr>
            </w:pPr>
            <w:proofErr w:type="spellStart"/>
            <w:r w:rsidRPr="00C032F4">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C032F4" w:rsidRDefault="007678FA" w:rsidP="00E53C12">
            <w:pPr>
              <w:jc w:val="center"/>
              <w:rPr>
                <w:rFonts w:ascii="GHEA Grapalat" w:hAnsi="GHEA Grapalat"/>
                <w:sz w:val="18"/>
                <w:szCs w:val="18"/>
              </w:rPr>
            </w:pPr>
            <w:proofErr w:type="spellStart"/>
            <w:r w:rsidRPr="00C032F4">
              <w:rPr>
                <w:rFonts w:ascii="GHEA Grapalat" w:hAnsi="GHEA Grapalat" w:cs="Sylfaen"/>
                <w:sz w:val="18"/>
                <w:szCs w:val="18"/>
              </w:rPr>
              <w:t>չափման</w:t>
            </w:r>
            <w:proofErr w:type="spellEnd"/>
            <w:r w:rsidRPr="00C032F4">
              <w:rPr>
                <w:rFonts w:ascii="GHEA Grapalat" w:hAnsi="GHEA Grapalat" w:cs="Sylfaen"/>
                <w:sz w:val="18"/>
                <w:szCs w:val="18"/>
              </w:rPr>
              <w:t xml:space="preserve"> </w:t>
            </w:r>
            <w:proofErr w:type="spellStart"/>
            <w:r w:rsidRPr="00C032F4">
              <w:rPr>
                <w:rFonts w:ascii="GHEA Grapalat" w:hAnsi="GHEA Grapalat" w:cs="Sylfaen"/>
                <w:sz w:val="18"/>
                <w:szCs w:val="18"/>
              </w:rPr>
              <w:t>միավորը</w:t>
            </w:r>
            <w:proofErr w:type="spellEnd"/>
            <w:r w:rsidRPr="00C032F4">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C032F4" w:rsidRDefault="007678FA" w:rsidP="00E53C12">
            <w:pPr>
              <w:jc w:val="center"/>
              <w:rPr>
                <w:rFonts w:ascii="GHEA Grapalat" w:hAnsi="GHEA Grapalat"/>
                <w:sz w:val="18"/>
                <w:szCs w:val="18"/>
              </w:rPr>
            </w:pPr>
            <w:proofErr w:type="spellStart"/>
            <w:r w:rsidRPr="00C032F4">
              <w:rPr>
                <w:rFonts w:ascii="GHEA Grapalat" w:hAnsi="GHEA Grapalat" w:cs="Sylfaen"/>
                <w:sz w:val="18"/>
                <w:szCs w:val="18"/>
              </w:rPr>
              <w:t>քանակը</w:t>
            </w:r>
            <w:proofErr w:type="spellEnd"/>
            <w:r w:rsidRPr="00C032F4">
              <w:rPr>
                <w:rFonts w:ascii="GHEA Grapalat" w:hAnsi="GHEA Grapalat"/>
                <w:sz w:val="18"/>
                <w:szCs w:val="18"/>
              </w:rPr>
              <w:t xml:space="preserve"> (</w:t>
            </w:r>
            <w:proofErr w:type="spellStart"/>
            <w:r w:rsidRPr="00C032F4">
              <w:rPr>
                <w:rFonts w:ascii="GHEA Grapalat" w:hAnsi="GHEA Grapalat" w:cs="Sylfaen"/>
                <w:sz w:val="18"/>
                <w:szCs w:val="18"/>
              </w:rPr>
              <w:t>փաստացի</w:t>
            </w:r>
            <w:proofErr w:type="spellEnd"/>
            <w:r w:rsidRPr="00C032F4">
              <w:rPr>
                <w:rFonts w:ascii="GHEA Grapalat" w:hAnsi="GHEA Grapalat"/>
                <w:sz w:val="18"/>
                <w:szCs w:val="18"/>
              </w:rPr>
              <w:t>)</w:t>
            </w:r>
          </w:p>
        </w:tc>
      </w:tr>
      <w:tr w:rsidR="007678FA" w:rsidRPr="00C032F4"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C032F4"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C032F4"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C032F4" w:rsidRDefault="007678FA" w:rsidP="00E53C12">
            <w:pPr>
              <w:rPr>
                <w:rFonts w:ascii="GHEA Grapalat" w:hAnsi="GHEA Grapalat" w:cs="Sylfaen"/>
                <w:sz w:val="18"/>
                <w:szCs w:val="18"/>
                <w:lang w:val="ru-RU" w:eastAsia="ru-RU"/>
              </w:rPr>
            </w:pPr>
          </w:p>
        </w:tc>
      </w:tr>
      <w:tr w:rsidR="007678FA" w:rsidRPr="00C032F4"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C032F4"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C032F4"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C032F4" w:rsidRDefault="007678FA" w:rsidP="00E53C12">
            <w:pPr>
              <w:rPr>
                <w:rFonts w:ascii="GHEA Grapalat" w:hAnsi="GHEA Grapalat" w:cs="Sylfaen"/>
                <w:sz w:val="18"/>
                <w:szCs w:val="18"/>
                <w:lang w:val="ru-RU" w:eastAsia="ru-RU"/>
              </w:rPr>
            </w:pPr>
          </w:p>
        </w:tc>
      </w:tr>
    </w:tbl>
    <w:p w14:paraId="00FAAA8B" w14:textId="77777777" w:rsidR="007678FA" w:rsidRPr="00C032F4" w:rsidRDefault="007678FA" w:rsidP="007678FA">
      <w:pPr>
        <w:tabs>
          <w:tab w:val="left" w:pos="360"/>
          <w:tab w:val="left" w:pos="540"/>
        </w:tabs>
        <w:jc w:val="both"/>
        <w:rPr>
          <w:rFonts w:ascii="GHEA Grapalat" w:hAnsi="GHEA Grapalat" w:cs="Sylfaen"/>
          <w:lang w:val="hy-AM"/>
        </w:rPr>
      </w:pPr>
    </w:p>
    <w:p w14:paraId="2B6D4D6C" w14:textId="77777777" w:rsidR="007678FA" w:rsidRPr="00C032F4" w:rsidRDefault="007678FA" w:rsidP="007678FA">
      <w:pPr>
        <w:tabs>
          <w:tab w:val="left" w:pos="360"/>
          <w:tab w:val="left" w:pos="540"/>
        </w:tabs>
        <w:jc w:val="both"/>
        <w:rPr>
          <w:rFonts w:ascii="GHEA Grapalat" w:hAnsi="GHEA Grapalat" w:cs="Sylfaen"/>
          <w:sz w:val="20"/>
          <w:szCs w:val="20"/>
          <w:lang w:val="hy-AM"/>
        </w:rPr>
      </w:pPr>
      <w:r w:rsidRPr="00C032F4">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C032F4" w:rsidRDefault="007678FA" w:rsidP="007678FA">
      <w:pPr>
        <w:tabs>
          <w:tab w:val="left" w:pos="360"/>
          <w:tab w:val="left" w:pos="540"/>
        </w:tabs>
        <w:rPr>
          <w:rFonts w:ascii="GHEA Grapalat" w:hAnsi="GHEA Grapalat" w:cs="Sylfaen"/>
          <w:sz w:val="22"/>
          <w:szCs w:val="22"/>
          <w:lang w:val="hy-AM"/>
        </w:rPr>
      </w:pPr>
    </w:p>
    <w:p w14:paraId="7CAE88D9" w14:textId="77777777" w:rsidR="007678FA" w:rsidRPr="00C032F4" w:rsidRDefault="007678FA" w:rsidP="007678FA">
      <w:pPr>
        <w:jc w:val="center"/>
        <w:rPr>
          <w:rFonts w:ascii="GHEA Grapalat" w:hAnsi="GHEA Grapalat" w:cs="Sylfaen"/>
          <w:sz w:val="22"/>
          <w:szCs w:val="22"/>
          <w:lang w:val="hy-AM"/>
        </w:rPr>
      </w:pPr>
    </w:p>
    <w:p w14:paraId="4EC4DAF0" w14:textId="77777777" w:rsidR="007678FA" w:rsidRPr="00C032F4" w:rsidRDefault="007678FA" w:rsidP="007678FA">
      <w:pPr>
        <w:jc w:val="center"/>
        <w:rPr>
          <w:rFonts w:ascii="GHEA Grapalat" w:hAnsi="GHEA Grapalat" w:cs="Sylfaen"/>
          <w:sz w:val="14"/>
          <w:szCs w:val="14"/>
          <w:lang w:val="hy-AM"/>
        </w:rPr>
      </w:pPr>
    </w:p>
    <w:p w14:paraId="71101335" w14:textId="77777777" w:rsidR="007678FA" w:rsidRPr="00C032F4" w:rsidRDefault="007678FA" w:rsidP="007678FA">
      <w:pPr>
        <w:jc w:val="center"/>
        <w:rPr>
          <w:rFonts w:ascii="GHEA Grapalat" w:hAnsi="GHEA Grapalat" w:cs="Sylfaen"/>
          <w:sz w:val="22"/>
          <w:szCs w:val="22"/>
          <w:lang w:val="hy-AM"/>
        </w:rPr>
      </w:pPr>
    </w:p>
    <w:p w14:paraId="10BDD949" w14:textId="77777777" w:rsidR="007678FA" w:rsidRPr="00C032F4" w:rsidRDefault="007678FA" w:rsidP="007678FA">
      <w:pPr>
        <w:jc w:val="center"/>
        <w:rPr>
          <w:rFonts w:ascii="GHEA Grapalat" w:hAnsi="GHEA Grapalat" w:cs="Sylfaen"/>
          <w:sz w:val="22"/>
          <w:szCs w:val="22"/>
        </w:rPr>
      </w:pPr>
      <w:r w:rsidRPr="00C032F4">
        <w:rPr>
          <w:rFonts w:ascii="GHEA Grapalat" w:hAnsi="GHEA Grapalat" w:cs="Sylfaen"/>
          <w:sz w:val="22"/>
          <w:szCs w:val="22"/>
        </w:rPr>
        <w:t>ԿՈՂՄԵՐԸ</w:t>
      </w:r>
    </w:p>
    <w:p w14:paraId="5E4570E7" w14:textId="77777777" w:rsidR="007678FA" w:rsidRPr="00C032F4" w:rsidRDefault="007678FA" w:rsidP="007678FA">
      <w:pPr>
        <w:jc w:val="center"/>
        <w:rPr>
          <w:rFonts w:ascii="GHEA Grapalat" w:hAnsi="GHEA Grapalat" w:cs="Sylfaen"/>
          <w:sz w:val="22"/>
          <w:szCs w:val="22"/>
        </w:rPr>
      </w:pPr>
    </w:p>
    <w:p w14:paraId="29092E47" w14:textId="77777777" w:rsidR="007678FA" w:rsidRPr="00C032F4" w:rsidRDefault="007678FA" w:rsidP="007678FA">
      <w:pPr>
        <w:tabs>
          <w:tab w:val="left" w:pos="360"/>
          <w:tab w:val="left" w:pos="540"/>
        </w:tabs>
        <w:rPr>
          <w:rFonts w:ascii="GHEA Grapalat" w:hAnsi="GHEA Grapalat" w:cs="Sylfaen"/>
          <w:sz w:val="22"/>
          <w:szCs w:val="22"/>
        </w:rPr>
      </w:pPr>
    </w:p>
    <w:p w14:paraId="604123E5" w14:textId="77777777" w:rsidR="007678FA" w:rsidRPr="00C032F4"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C032F4" w14:paraId="19B60330" w14:textId="77777777" w:rsidTr="00E53C12">
        <w:tc>
          <w:tcPr>
            <w:tcW w:w="4785" w:type="dxa"/>
          </w:tcPr>
          <w:p w14:paraId="3E0AFAAF" w14:textId="77777777" w:rsidR="007678FA" w:rsidRPr="00C032F4" w:rsidRDefault="007678FA" w:rsidP="00E53C12">
            <w:pPr>
              <w:tabs>
                <w:tab w:val="left" w:pos="360"/>
                <w:tab w:val="left" w:pos="540"/>
              </w:tabs>
              <w:jc w:val="center"/>
              <w:rPr>
                <w:rFonts w:ascii="GHEA Grapalat" w:hAnsi="GHEA Grapalat" w:cs="Sylfaen"/>
                <w:b/>
                <w:bCs/>
                <w:sz w:val="22"/>
                <w:szCs w:val="22"/>
                <w:lang w:eastAsia="ru-RU"/>
              </w:rPr>
            </w:pPr>
            <w:proofErr w:type="spellStart"/>
            <w:r w:rsidRPr="00C032F4">
              <w:rPr>
                <w:rFonts w:ascii="GHEA Grapalat" w:hAnsi="GHEA Grapalat" w:cs="Sylfaen"/>
                <w:b/>
                <w:bCs/>
                <w:sz w:val="22"/>
                <w:szCs w:val="22"/>
              </w:rPr>
              <w:t>Հանձնեց</w:t>
            </w:r>
            <w:proofErr w:type="spellEnd"/>
          </w:p>
        </w:tc>
        <w:tc>
          <w:tcPr>
            <w:tcW w:w="5223" w:type="dxa"/>
          </w:tcPr>
          <w:p w14:paraId="463FD408" w14:textId="77777777" w:rsidR="007678FA" w:rsidRPr="00C032F4" w:rsidRDefault="007678FA" w:rsidP="00E53C12">
            <w:pPr>
              <w:tabs>
                <w:tab w:val="left" w:pos="360"/>
                <w:tab w:val="left" w:pos="540"/>
              </w:tabs>
              <w:jc w:val="center"/>
              <w:rPr>
                <w:rFonts w:ascii="GHEA Grapalat" w:hAnsi="GHEA Grapalat" w:cs="Sylfaen"/>
                <w:b/>
                <w:bCs/>
                <w:sz w:val="22"/>
                <w:szCs w:val="22"/>
                <w:lang w:eastAsia="ru-RU"/>
              </w:rPr>
            </w:pPr>
            <w:r w:rsidRPr="00C032F4">
              <w:rPr>
                <w:rFonts w:ascii="GHEA Grapalat" w:hAnsi="GHEA Grapalat" w:cs="Sylfaen"/>
                <w:b/>
                <w:bCs/>
                <w:sz w:val="22"/>
                <w:szCs w:val="22"/>
              </w:rPr>
              <w:t xml:space="preserve">        </w:t>
            </w:r>
            <w:proofErr w:type="spellStart"/>
            <w:r w:rsidRPr="00C032F4">
              <w:rPr>
                <w:rFonts w:ascii="GHEA Grapalat" w:hAnsi="GHEA Grapalat" w:cs="Sylfaen"/>
                <w:b/>
                <w:bCs/>
                <w:sz w:val="22"/>
                <w:szCs w:val="22"/>
              </w:rPr>
              <w:t>Ընդունեց</w:t>
            </w:r>
            <w:proofErr w:type="spellEnd"/>
          </w:p>
        </w:tc>
      </w:tr>
    </w:tbl>
    <w:p w14:paraId="76A4F877" w14:textId="77777777" w:rsidR="007678FA" w:rsidRPr="00C032F4" w:rsidRDefault="007678FA" w:rsidP="007678FA">
      <w:pPr>
        <w:tabs>
          <w:tab w:val="left" w:pos="360"/>
          <w:tab w:val="left" w:pos="540"/>
        </w:tabs>
        <w:rPr>
          <w:rFonts w:ascii="GHEA Grapalat" w:hAnsi="GHEA Grapalat" w:cs="Sylfaen"/>
          <w:sz w:val="20"/>
          <w:szCs w:val="20"/>
          <w:lang w:eastAsia="ru-RU"/>
        </w:rPr>
      </w:pPr>
      <w:r w:rsidRPr="00C032F4">
        <w:rPr>
          <w:rFonts w:ascii="GHEA Grapalat" w:hAnsi="GHEA Grapalat" w:cs="Sylfaen"/>
          <w:sz w:val="20"/>
          <w:szCs w:val="20"/>
          <w:lang w:eastAsia="ru-RU"/>
        </w:rPr>
        <w:t xml:space="preserve">                                                                                                  </w:t>
      </w:r>
      <w:proofErr w:type="spellStart"/>
      <w:r w:rsidRPr="00C032F4">
        <w:rPr>
          <w:rFonts w:ascii="GHEA Grapalat" w:hAnsi="GHEA Grapalat" w:cs="Sylfaen"/>
          <w:sz w:val="20"/>
          <w:szCs w:val="20"/>
          <w:lang w:eastAsia="ru-RU"/>
        </w:rPr>
        <w:t>հայտը</w:t>
      </w:r>
      <w:proofErr w:type="spellEnd"/>
      <w:r w:rsidRPr="00C032F4">
        <w:rPr>
          <w:rFonts w:ascii="GHEA Grapalat" w:hAnsi="GHEA Grapalat" w:cs="Sylfaen"/>
          <w:sz w:val="20"/>
          <w:szCs w:val="20"/>
          <w:lang w:eastAsia="ru-RU"/>
        </w:rPr>
        <w:t xml:space="preserve"> </w:t>
      </w:r>
      <w:proofErr w:type="spellStart"/>
      <w:r w:rsidRPr="00C032F4">
        <w:rPr>
          <w:rFonts w:ascii="GHEA Grapalat" w:hAnsi="GHEA Grapalat" w:cs="Sylfaen"/>
          <w:sz w:val="20"/>
          <w:szCs w:val="20"/>
          <w:lang w:eastAsia="ru-RU"/>
        </w:rPr>
        <w:t>նախագծած</w:t>
      </w:r>
      <w:proofErr w:type="spellEnd"/>
      <w:r w:rsidRPr="00C032F4">
        <w:rPr>
          <w:rFonts w:ascii="GHEA Grapalat" w:hAnsi="GHEA Grapalat" w:cs="Sylfaen"/>
          <w:sz w:val="20"/>
          <w:szCs w:val="20"/>
          <w:lang w:eastAsia="ru-RU"/>
        </w:rPr>
        <w:t xml:space="preserve"> </w:t>
      </w:r>
      <w:proofErr w:type="spellStart"/>
      <w:r w:rsidRPr="00C032F4">
        <w:rPr>
          <w:rFonts w:ascii="GHEA Grapalat" w:hAnsi="GHEA Grapalat" w:cs="Sylfaen"/>
          <w:sz w:val="20"/>
          <w:szCs w:val="20"/>
          <w:lang w:eastAsia="ru-RU"/>
        </w:rPr>
        <w:t>ներկայացուցիչ</w:t>
      </w:r>
      <w:proofErr w:type="spellEnd"/>
      <w:r w:rsidRPr="00C032F4">
        <w:rPr>
          <w:rFonts w:ascii="GHEA Grapalat" w:hAnsi="GHEA Grapalat" w:cs="Sylfaen"/>
          <w:sz w:val="20"/>
          <w:szCs w:val="20"/>
          <w:lang w:eastAsia="ru-RU"/>
        </w:rPr>
        <w:t>`</w:t>
      </w:r>
    </w:p>
    <w:p w14:paraId="31DCD7A1" w14:textId="77777777" w:rsidR="007678FA" w:rsidRPr="00C032F4"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C032F4" w14:paraId="0B9C6A33" w14:textId="77777777" w:rsidTr="00E53C12">
        <w:trPr>
          <w:tblCellSpacing w:w="7" w:type="dxa"/>
          <w:jc w:val="center"/>
        </w:trPr>
        <w:tc>
          <w:tcPr>
            <w:tcW w:w="0" w:type="auto"/>
            <w:vAlign w:val="center"/>
          </w:tcPr>
          <w:p w14:paraId="004912A2" w14:textId="77777777" w:rsidR="007678FA" w:rsidRPr="00C032F4" w:rsidRDefault="007678FA" w:rsidP="00E53C12">
            <w:pPr>
              <w:jc w:val="cente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 xml:space="preserve">___________________________ </w:t>
            </w:r>
          </w:p>
          <w:p w14:paraId="0E5C8DD9" w14:textId="77777777" w:rsidR="007678FA" w:rsidRPr="00C032F4" w:rsidRDefault="007678FA" w:rsidP="00E53C12">
            <w:pPr>
              <w:jc w:val="center"/>
              <w:rPr>
                <w:rFonts w:ascii="GHEA Grapalat" w:hAnsi="GHEA Grapalat" w:cs="GHEA Grapalat"/>
                <w:color w:val="000000"/>
                <w:sz w:val="21"/>
                <w:szCs w:val="21"/>
                <w:lang w:val="ru-RU" w:eastAsia="ru-RU"/>
              </w:rPr>
            </w:pPr>
            <w:proofErr w:type="spellStart"/>
            <w:r w:rsidRPr="00C032F4">
              <w:rPr>
                <w:rFonts w:ascii="GHEA Grapalat" w:hAnsi="GHEA Grapalat" w:cs="GHEA Grapalat"/>
                <w:color w:val="000000"/>
                <w:sz w:val="15"/>
                <w:szCs w:val="15"/>
              </w:rPr>
              <w:t>ազգանուն</w:t>
            </w:r>
            <w:proofErr w:type="spellEnd"/>
            <w:r w:rsidRPr="00C032F4">
              <w:rPr>
                <w:rFonts w:ascii="GHEA Grapalat" w:hAnsi="GHEA Grapalat" w:cs="GHEA Grapalat"/>
                <w:color w:val="000000"/>
                <w:sz w:val="15"/>
                <w:szCs w:val="15"/>
              </w:rPr>
              <w:t xml:space="preserve">, </w:t>
            </w:r>
            <w:proofErr w:type="spellStart"/>
            <w:r w:rsidRPr="00C032F4">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C032F4" w:rsidRDefault="007678FA" w:rsidP="00E53C12">
            <w:pPr>
              <w:jc w:val="cente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___________________________</w:t>
            </w:r>
          </w:p>
          <w:p w14:paraId="7DC50D4E" w14:textId="77777777" w:rsidR="007678FA" w:rsidRPr="00C032F4" w:rsidRDefault="007678FA" w:rsidP="00E53C12">
            <w:pPr>
              <w:jc w:val="center"/>
              <w:rPr>
                <w:rFonts w:ascii="GHEA Grapalat" w:hAnsi="GHEA Grapalat" w:cs="GHEA Grapalat"/>
                <w:color w:val="000000"/>
                <w:sz w:val="21"/>
                <w:szCs w:val="21"/>
                <w:lang w:val="ru-RU" w:eastAsia="ru-RU"/>
              </w:rPr>
            </w:pPr>
            <w:proofErr w:type="spellStart"/>
            <w:r w:rsidRPr="00C032F4">
              <w:rPr>
                <w:rFonts w:ascii="GHEA Grapalat" w:hAnsi="GHEA Grapalat" w:cs="GHEA Grapalat"/>
                <w:color w:val="000000"/>
                <w:sz w:val="15"/>
                <w:szCs w:val="15"/>
              </w:rPr>
              <w:t>ազգանուն</w:t>
            </w:r>
            <w:proofErr w:type="spellEnd"/>
            <w:r w:rsidRPr="00C032F4">
              <w:rPr>
                <w:rFonts w:ascii="GHEA Grapalat" w:hAnsi="GHEA Grapalat" w:cs="GHEA Grapalat"/>
                <w:color w:val="000000"/>
                <w:sz w:val="15"/>
                <w:szCs w:val="15"/>
              </w:rPr>
              <w:t xml:space="preserve">, </w:t>
            </w:r>
            <w:proofErr w:type="spellStart"/>
            <w:r w:rsidRPr="00C032F4">
              <w:rPr>
                <w:rFonts w:ascii="GHEA Grapalat" w:hAnsi="GHEA Grapalat" w:cs="GHEA Grapalat"/>
                <w:color w:val="000000"/>
                <w:sz w:val="15"/>
                <w:szCs w:val="15"/>
              </w:rPr>
              <w:t>անուն</w:t>
            </w:r>
            <w:proofErr w:type="spellEnd"/>
          </w:p>
        </w:tc>
      </w:tr>
      <w:tr w:rsidR="007678FA" w:rsidRPr="00C032F4" w14:paraId="423ED868" w14:textId="77777777" w:rsidTr="00E53C12">
        <w:trPr>
          <w:tblCellSpacing w:w="7" w:type="dxa"/>
          <w:jc w:val="center"/>
        </w:trPr>
        <w:tc>
          <w:tcPr>
            <w:tcW w:w="0" w:type="auto"/>
            <w:vAlign w:val="center"/>
          </w:tcPr>
          <w:p w14:paraId="0AA2CBC5" w14:textId="77777777" w:rsidR="007678FA" w:rsidRPr="00C032F4" w:rsidRDefault="007678FA" w:rsidP="00E53C12">
            <w:pPr>
              <w:jc w:val="cente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 xml:space="preserve">___________________________ </w:t>
            </w:r>
          </w:p>
          <w:p w14:paraId="2270029C" w14:textId="77777777" w:rsidR="007678FA" w:rsidRPr="00C032F4" w:rsidRDefault="007678FA" w:rsidP="00E53C12">
            <w:pPr>
              <w:jc w:val="center"/>
              <w:rPr>
                <w:rFonts w:ascii="GHEA Grapalat" w:hAnsi="GHEA Grapalat" w:cs="GHEA Grapalat"/>
                <w:color w:val="000000"/>
                <w:sz w:val="21"/>
                <w:szCs w:val="21"/>
                <w:lang w:val="ru-RU" w:eastAsia="ru-RU"/>
              </w:rPr>
            </w:pPr>
            <w:proofErr w:type="spellStart"/>
            <w:r w:rsidRPr="00C032F4">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C032F4" w:rsidRDefault="007678FA" w:rsidP="00E53C12">
            <w:pPr>
              <w:jc w:val="cente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___________________________</w:t>
            </w:r>
          </w:p>
          <w:p w14:paraId="0DDBBF19" w14:textId="77777777" w:rsidR="007678FA" w:rsidRPr="00C032F4" w:rsidRDefault="007678FA" w:rsidP="00E53C12">
            <w:pPr>
              <w:jc w:val="center"/>
              <w:rPr>
                <w:rFonts w:ascii="GHEA Grapalat" w:hAnsi="GHEA Grapalat" w:cs="GHEA Grapalat"/>
                <w:color w:val="000000"/>
                <w:sz w:val="21"/>
                <w:szCs w:val="21"/>
                <w:lang w:val="ru-RU" w:eastAsia="ru-RU"/>
              </w:rPr>
            </w:pPr>
            <w:proofErr w:type="spellStart"/>
            <w:r w:rsidRPr="00C032F4">
              <w:rPr>
                <w:rFonts w:ascii="GHEA Grapalat" w:hAnsi="GHEA Grapalat" w:cs="GHEA Grapalat"/>
                <w:color w:val="000000"/>
                <w:sz w:val="15"/>
                <w:szCs w:val="15"/>
              </w:rPr>
              <w:t>ստորագրություն</w:t>
            </w:r>
            <w:proofErr w:type="spellEnd"/>
          </w:p>
        </w:tc>
      </w:tr>
      <w:tr w:rsidR="007678FA" w:rsidRPr="00C032F4" w14:paraId="6E700719" w14:textId="77777777" w:rsidTr="00E53C12">
        <w:trPr>
          <w:tblCellSpacing w:w="7" w:type="dxa"/>
          <w:jc w:val="center"/>
        </w:trPr>
        <w:tc>
          <w:tcPr>
            <w:tcW w:w="0" w:type="auto"/>
            <w:vAlign w:val="center"/>
          </w:tcPr>
          <w:p w14:paraId="0000DBB6" w14:textId="77777777" w:rsidR="007678FA" w:rsidRPr="00C032F4" w:rsidRDefault="007678FA" w:rsidP="00E53C12">
            <w:pP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 xml:space="preserve">                              </w:t>
            </w:r>
          </w:p>
        </w:tc>
        <w:tc>
          <w:tcPr>
            <w:tcW w:w="0" w:type="auto"/>
            <w:vAlign w:val="center"/>
          </w:tcPr>
          <w:p w14:paraId="3BF984FF" w14:textId="77777777" w:rsidR="007678FA" w:rsidRPr="00C032F4" w:rsidRDefault="007678FA" w:rsidP="00E53C12">
            <w:pPr>
              <w:rPr>
                <w:rFonts w:ascii="GHEA Grapalat" w:hAnsi="GHEA Grapalat" w:cs="GHEA Grapalat"/>
                <w:color w:val="000000"/>
                <w:sz w:val="21"/>
                <w:szCs w:val="21"/>
                <w:lang w:val="ru-RU" w:eastAsia="ru-RU"/>
              </w:rPr>
            </w:pPr>
          </w:p>
        </w:tc>
      </w:tr>
    </w:tbl>
    <w:p w14:paraId="5ACD3740" w14:textId="77777777" w:rsidR="007678FA" w:rsidRPr="00C032F4" w:rsidRDefault="007678FA" w:rsidP="007678FA">
      <w:pPr>
        <w:ind w:left="-142" w:firstLine="142"/>
        <w:jc w:val="center"/>
        <w:rPr>
          <w:rFonts w:ascii="GHEA Grapalat" w:hAnsi="GHEA Grapalat" w:cs="Sylfaen"/>
          <w:b/>
          <w:sz w:val="22"/>
        </w:rPr>
      </w:pPr>
    </w:p>
    <w:p w14:paraId="0DCD851E" w14:textId="77777777" w:rsidR="007678FA" w:rsidRPr="00C032F4" w:rsidRDefault="007678FA" w:rsidP="007678FA">
      <w:pPr>
        <w:ind w:left="-142" w:firstLine="142"/>
        <w:jc w:val="center"/>
        <w:rPr>
          <w:rFonts w:ascii="GHEA Grapalat" w:hAnsi="GHEA Grapalat" w:cs="Sylfaen"/>
          <w:b/>
          <w:sz w:val="22"/>
        </w:rPr>
      </w:pPr>
    </w:p>
    <w:p w14:paraId="207894D6" w14:textId="77777777" w:rsidR="007678FA" w:rsidRPr="00C032F4" w:rsidRDefault="007678FA" w:rsidP="007678FA">
      <w:pPr>
        <w:ind w:left="-142" w:firstLine="142"/>
        <w:jc w:val="center"/>
        <w:rPr>
          <w:rFonts w:ascii="GHEA Grapalat" w:hAnsi="GHEA Grapalat" w:cs="Sylfaen"/>
          <w:b/>
          <w:sz w:val="22"/>
        </w:rPr>
      </w:pPr>
    </w:p>
    <w:p w14:paraId="4CF28D6A" w14:textId="77777777" w:rsidR="007678FA" w:rsidRPr="00C032F4"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C032F4" w14:paraId="43F7350D" w14:textId="77777777" w:rsidTr="00E53C12">
        <w:trPr>
          <w:tblCellSpacing w:w="7" w:type="dxa"/>
          <w:jc w:val="center"/>
        </w:trPr>
        <w:tc>
          <w:tcPr>
            <w:tcW w:w="0" w:type="auto"/>
            <w:vAlign w:val="center"/>
          </w:tcPr>
          <w:p w14:paraId="1027F3C7" w14:textId="77777777" w:rsidR="007678FA" w:rsidRPr="00C032F4" w:rsidRDefault="007678FA" w:rsidP="00E53C12">
            <w:pP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 xml:space="preserve">                           </w:t>
            </w:r>
          </w:p>
        </w:tc>
        <w:tc>
          <w:tcPr>
            <w:tcW w:w="0" w:type="auto"/>
            <w:vAlign w:val="center"/>
          </w:tcPr>
          <w:p w14:paraId="67BFCBB8" w14:textId="77777777" w:rsidR="007678FA" w:rsidRPr="00C032F4"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C032F4" w:rsidRDefault="007678FA" w:rsidP="00E53C12">
            <w:pPr>
              <w:rPr>
                <w:rFonts w:ascii="GHEA Grapalat" w:hAnsi="GHEA Grapalat" w:cs="GHEA Grapalat"/>
                <w:color w:val="000000"/>
                <w:sz w:val="21"/>
                <w:szCs w:val="21"/>
              </w:rPr>
            </w:pPr>
          </w:p>
          <w:p w14:paraId="0918C09D" w14:textId="77777777" w:rsidR="007678FA" w:rsidRPr="00C032F4" w:rsidRDefault="007678FA" w:rsidP="00E53C12">
            <w:pPr>
              <w:rPr>
                <w:rFonts w:ascii="GHEA Grapalat" w:hAnsi="GHEA Grapalat" w:cs="GHEA Grapalat"/>
                <w:color w:val="000000"/>
                <w:sz w:val="21"/>
                <w:szCs w:val="21"/>
              </w:rPr>
            </w:pPr>
          </w:p>
          <w:p w14:paraId="15A1F784" w14:textId="77777777" w:rsidR="007678FA" w:rsidRPr="00C032F4" w:rsidRDefault="007678FA" w:rsidP="00E53C12">
            <w:pPr>
              <w:rPr>
                <w:rFonts w:ascii="GHEA Grapalat" w:hAnsi="GHEA Grapalat" w:cs="GHEA Grapalat"/>
                <w:color w:val="000000"/>
                <w:sz w:val="21"/>
                <w:szCs w:val="21"/>
              </w:rPr>
            </w:pPr>
          </w:p>
          <w:p w14:paraId="01A14A70" w14:textId="77777777" w:rsidR="007678FA" w:rsidRPr="00C032F4" w:rsidRDefault="007678FA" w:rsidP="00E53C12">
            <w:pPr>
              <w:rPr>
                <w:rFonts w:ascii="GHEA Grapalat" w:hAnsi="GHEA Grapalat" w:cs="GHEA Grapalat"/>
                <w:color w:val="000000"/>
                <w:sz w:val="21"/>
                <w:szCs w:val="21"/>
              </w:rPr>
            </w:pPr>
          </w:p>
          <w:p w14:paraId="23B1691B" w14:textId="77777777" w:rsidR="007678FA" w:rsidRPr="00C032F4" w:rsidRDefault="007678FA" w:rsidP="00E53C12">
            <w:pPr>
              <w:rPr>
                <w:rFonts w:ascii="GHEA Grapalat" w:hAnsi="GHEA Grapalat" w:cs="GHEA Grapalat"/>
                <w:color w:val="000000"/>
                <w:sz w:val="21"/>
                <w:szCs w:val="21"/>
              </w:rPr>
            </w:pPr>
          </w:p>
          <w:p w14:paraId="6819F00C" w14:textId="77777777" w:rsidR="007678FA" w:rsidRPr="00C032F4" w:rsidRDefault="007678FA" w:rsidP="00E53C12">
            <w:pPr>
              <w:rPr>
                <w:rFonts w:ascii="GHEA Grapalat" w:hAnsi="GHEA Grapalat" w:cs="GHEA Grapalat"/>
                <w:color w:val="000000"/>
                <w:sz w:val="21"/>
                <w:szCs w:val="21"/>
              </w:rPr>
            </w:pPr>
          </w:p>
          <w:p w14:paraId="461AED63" w14:textId="77777777" w:rsidR="007678FA" w:rsidRPr="00C032F4"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C032F4" w:rsidRDefault="007678FA" w:rsidP="00E53C12">
            <w:pPr>
              <w:rPr>
                <w:rFonts w:ascii="GHEA Grapalat" w:hAnsi="GHEA Grapalat" w:cs="GHEA Grapalat"/>
                <w:color w:val="000000"/>
                <w:sz w:val="21"/>
                <w:szCs w:val="21"/>
                <w:lang w:eastAsia="ru-RU"/>
              </w:rPr>
            </w:pPr>
          </w:p>
          <w:p w14:paraId="77F68E82" w14:textId="77777777" w:rsidR="004E4A23" w:rsidRPr="00C032F4" w:rsidRDefault="004E4A23" w:rsidP="00E53C12">
            <w:pPr>
              <w:rPr>
                <w:rFonts w:ascii="GHEA Grapalat" w:hAnsi="GHEA Grapalat" w:cs="GHEA Grapalat"/>
                <w:color w:val="000000"/>
                <w:sz w:val="21"/>
                <w:szCs w:val="21"/>
                <w:lang w:eastAsia="ru-RU"/>
              </w:rPr>
            </w:pPr>
          </w:p>
          <w:p w14:paraId="6F167778" w14:textId="77777777" w:rsidR="004E4A23" w:rsidRPr="00C032F4" w:rsidRDefault="004E4A23" w:rsidP="00E53C12">
            <w:pPr>
              <w:rPr>
                <w:rFonts w:ascii="GHEA Grapalat" w:hAnsi="GHEA Grapalat" w:cs="GHEA Grapalat"/>
                <w:color w:val="000000"/>
                <w:sz w:val="21"/>
                <w:szCs w:val="21"/>
                <w:lang w:eastAsia="ru-RU"/>
              </w:rPr>
            </w:pPr>
          </w:p>
          <w:p w14:paraId="25D9A5AF" w14:textId="77777777" w:rsidR="004E4A23" w:rsidRPr="00C032F4" w:rsidRDefault="004E4A23" w:rsidP="00E53C12">
            <w:pPr>
              <w:rPr>
                <w:rFonts w:ascii="GHEA Grapalat" w:hAnsi="GHEA Grapalat" w:cs="GHEA Grapalat"/>
                <w:color w:val="000000"/>
                <w:sz w:val="21"/>
                <w:szCs w:val="21"/>
                <w:lang w:eastAsia="ru-RU"/>
              </w:rPr>
            </w:pPr>
          </w:p>
          <w:p w14:paraId="43C36B7C" w14:textId="77777777" w:rsidR="004E4A23" w:rsidRPr="00C032F4" w:rsidRDefault="004E4A23" w:rsidP="00E53C12">
            <w:pPr>
              <w:rPr>
                <w:rFonts w:ascii="GHEA Grapalat" w:hAnsi="GHEA Grapalat" w:cs="GHEA Grapalat"/>
                <w:color w:val="000000"/>
                <w:sz w:val="21"/>
                <w:szCs w:val="21"/>
                <w:lang w:eastAsia="ru-RU"/>
              </w:rPr>
            </w:pPr>
          </w:p>
          <w:p w14:paraId="712A9A50" w14:textId="77777777" w:rsidR="004E4A23" w:rsidRPr="00C032F4" w:rsidRDefault="004E4A23" w:rsidP="00E53C12">
            <w:pPr>
              <w:rPr>
                <w:rFonts w:ascii="GHEA Grapalat" w:hAnsi="GHEA Grapalat" w:cs="GHEA Grapalat"/>
                <w:color w:val="000000"/>
                <w:sz w:val="21"/>
                <w:szCs w:val="21"/>
                <w:lang w:eastAsia="ru-RU"/>
              </w:rPr>
            </w:pPr>
          </w:p>
          <w:p w14:paraId="5B1A89D4" w14:textId="77777777" w:rsidR="004E4A23" w:rsidRPr="00C032F4" w:rsidRDefault="004E4A23" w:rsidP="00E53C12">
            <w:pPr>
              <w:rPr>
                <w:rFonts w:ascii="GHEA Grapalat" w:hAnsi="GHEA Grapalat" w:cs="GHEA Grapalat"/>
                <w:color w:val="000000"/>
                <w:sz w:val="21"/>
                <w:szCs w:val="21"/>
                <w:lang w:eastAsia="ru-RU"/>
              </w:rPr>
            </w:pPr>
          </w:p>
          <w:p w14:paraId="7110ABDF" w14:textId="77777777" w:rsidR="004E4A23" w:rsidRPr="00C032F4" w:rsidRDefault="004E4A23" w:rsidP="00E53C12">
            <w:pPr>
              <w:rPr>
                <w:rFonts w:ascii="GHEA Grapalat" w:hAnsi="GHEA Grapalat" w:cs="GHEA Grapalat"/>
                <w:color w:val="000000"/>
                <w:sz w:val="21"/>
                <w:szCs w:val="21"/>
                <w:lang w:eastAsia="ru-RU"/>
              </w:rPr>
            </w:pPr>
          </w:p>
          <w:p w14:paraId="08880D63" w14:textId="77777777" w:rsidR="004E4A23" w:rsidRPr="00C032F4" w:rsidRDefault="004E4A23" w:rsidP="00E53C12">
            <w:pPr>
              <w:rPr>
                <w:rFonts w:ascii="GHEA Grapalat" w:hAnsi="GHEA Grapalat" w:cs="GHEA Grapalat"/>
                <w:color w:val="000000"/>
                <w:sz w:val="21"/>
                <w:szCs w:val="21"/>
                <w:lang w:eastAsia="ru-RU"/>
              </w:rPr>
            </w:pPr>
          </w:p>
          <w:p w14:paraId="66765373" w14:textId="77777777" w:rsidR="004E4A23" w:rsidRPr="00C032F4" w:rsidRDefault="004E4A23" w:rsidP="004E4A23">
            <w:pPr>
              <w:jc w:val="right"/>
              <w:rPr>
                <w:rFonts w:ascii="GHEA Grapalat" w:hAnsi="GHEA Grapalat"/>
                <w:i/>
                <w:sz w:val="18"/>
              </w:rPr>
            </w:pPr>
            <w:bookmarkStart w:id="27" w:name="_Hlk187704942"/>
            <w:bookmarkStart w:id="28" w:name="_Hlk187703946"/>
            <w:r w:rsidRPr="00C032F4">
              <w:rPr>
                <w:rFonts w:ascii="GHEA Grapalat" w:hAnsi="GHEA Grapalat"/>
                <w:i/>
                <w:sz w:val="18"/>
                <w:lang w:val="hy-AM"/>
              </w:rPr>
              <w:lastRenderedPageBreak/>
              <w:t xml:space="preserve">Հավելված N </w:t>
            </w:r>
            <w:r w:rsidRPr="00C032F4">
              <w:rPr>
                <w:rFonts w:ascii="GHEA Grapalat" w:hAnsi="GHEA Grapalat"/>
                <w:i/>
                <w:sz w:val="18"/>
              </w:rPr>
              <w:t>4</w:t>
            </w:r>
          </w:p>
          <w:p w14:paraId="646C3D5D" w14:textId="6E27A642" w:rsidR="004E4A23" w:rsidRPr="00C032F4" w:rsidRDefault="004E4A23" w:rsidP="004E4A23">
            <w:pPr>
              <w:jc w:val="right"/>
              <w:rPr>
                <w:rFonts w:ascii="GHEA Grapalat" w:hAnsi="GHEA Grapalat" w:cs="Sylfaen"/>
                <w:i/>
                <w:sz w:val="20"/>
                <w:lang w:val="pt-BR"/>
              </w:rPr>
            </w:pPr>
            <w:r w:rsidRPr="00C032F4">
              <w:rPr>
                <w:rFonts w:ascii="GHEA Grapalat" w:hAnsi="GHEA Grapalat" w:cs="Sylfaen"/>
                <w:i/>
                <w:sz w:val="20"/>
                <w:lang w:val="pt-BR"/>
              </w:rPr>
              <w:t>«         »              20</w:t>
            </w:r>
            <w:r w:rsidR="00513CB2" w:rsidRPr="00C032F4">
              <w:rPr>
                <w:rFonts w:ascii="GHEA Grapalat" w:hAnsi="GHEA Grapalat" w:cs="Sylfaen"/>
                <w:i/>
                <w:sz w:val="20"/>
                <w:lang w:val="pt-BR"/>
              </w:rPr>
              <w:t>25</w:t>
            </w:r>
            <w:r w:rsidRPr="00C032F4">
              <w:rPr>
                <w:rFonts w:ascii="GHEA Grapalat" w:hAnsi="GHEA Grapalat" w:cs="Sylfaen"/>
                <w:i/>
                <w:sz w:val="20"/>
                <w:lang w:val="pt-BR"/>
              </w:rPr>
              <w:t xml:space="preserve">  թ. կնքված </w:t>
            </w:r>
          </w:p>
          <w:p w14:paraId="277B09C7" w14:textId="40EC5581" w:rsidR="004E4A23" w:rsidRPr="00C032F4" w:rsidRDefault="004E4A23" w:rsidP="004E4A23">
            <w:pPr>
              <w:jc w:val="right"/>
              <w:rPr>
                <w:rFonts w:ascii="GHEA Grapalat" w:hAnsi="GHEA Grapalat" w:cs="Sylfaen"/>
                <w:i/>
                <w:sz w:val="20"/>
                <w:lang w:val="pt-BR"/>
              </w:rPr>
            </w:pPr>
            <w:r w:rsidRPr="00C032F4">
              <w:rPr>
                <w:rFonts w:ascii="GHEA Grapalat" w:hAnsi="GHEA Grapalat" w:cs="Sylfaen"/>
                <w:i/>
                <w:sz w:val="20"/>
                <w:lang w:val="pt-BR"/>
              </w:rPr>
              <w:t xml:space="preserve">                 </w:t>
            </w:r>
            <w:r w:rsidR="00513CB2" w:rsidRPr="00C032F4">
              <w:rPr>
                <w:rFonts w:ascii="GHEA Grapalat" w:hAnsi="GHEA Grapalat"/>
                <w:i/>
                <w:sz w:val="18"/>
                <w:lang w:val="hy-AM"/>
              </w:rPr>
              <w:t xml:space="preserve">                    </w:t>
            </w:r>
            <w:r w:rsidR="00476C24">
              <w:rPr>
                <w:rFonts w:ascii="GHEA Grapalat" w:hAnsi="GHEA Grapalat"/>
                <w:i/>
                <w:sz w:val="18"/>
                <w:lang w:val="hy-AM"/>
              </w:rPr>
              <w:t>ԵՔ-ԳՀԽԾՁԲ-</w:t>
            </w:r>
            <w:r w:rsidR="000003D2">
              <w:rPr>
                <w:rFonts w:ascii="GHEA Grapalat" w:hAnsi="GHEA Grapalat"/>
                <w:i/>
                <w:sz w:val="18"/>
                <w:lang w:val="hy-AM"/>
              </w:rPr>
              <w:t>26/4</w:t>
            </w:r>
            <w:r w:rsidR="00513CB2" w:rsidRPr="00C032F4">
              <w:rPr>
                <w:rFonts w:ascii="GHEA Grapalat" w:hAnsi="GHEA Grapalat"/>
                <w:i/>
                <w:sz w:val="18"/>
                <w:lang w:val="hy-AM"/>
              </w:rPr>
              <w:t xml:space="preserve"> </w:t>
            </w:r>
            <w:r w:rsidRPr="00C032F4">
              <w:rPr>
                <w:rFonts w:ascii="GHEA Grapalat" w:hAnsi="GHEA Grapalat" w:cs="Sylfaen"/>
                <w:i/>
                <w:sz w:val="20"/>
                <w:lang w:val="pt-BR"/>
              </w:rPr>
              <w:t xml:space="preserve"> ծածկագրով պայմանագրի</w:t>
            </w:r>
          </w:p>
          <w:p w14:paraId="3632EDD6" w14:textId="77777777" w:rsidR="004E4A23" w:rsidRPr="00C032F4" w:rsidRDefault="004E4A23" w:rsidP="004E4A23">
            <w:pPr>
              <w:tabs>
                <w:tab w:val="left" w:pos="360"/>
                <w:tab w:val="left" w:pos="540"/>
              </w:tabs>
              <w:jc w:val="center"/>
              <w:rPr>
                <w:rFonts w:ascii="Sylfaen" w:hAnsi="Sylfaen" w:cs="Sylfaen"/>
                <w:b/>
                <w:bCs/>
                <w:lang w:val="pt-BR"/>
              </w:rPr>
            </w:pPr>
          </w:p>
          <w:p w14:paraId="5ADAFCB6" w14:textId="77777777" w:rsidR="004E4A23" w:rsidRPr="00C032F4" w:rsidRDefault="004E4A23" w:rsidP="004E4A23">
            <w:pPr>
              <w:jc w:val="right"/>
              <w:rPr>
                <w:rFonts w:ascii="GHEA Grapalat" w:hAnsi="GHEA Grapalat"/>
                <w:i/>
                <w:sz w:val="18"/>
              </w:rPr>
            </w:pPr>
          </w:p>
          <w:p w14:paraId="1E1DC762" w14:textId="77777777" w:rsidR="004E4A23" w:rsidRPr="00C032F4" w:rsidRDefault="004E4A23" w:rsidP="004E4A23">
            <w:pPr>
              <w:rPr>
                <w:rFonts w:ascii="GHEA Grapalat" w:hAnsi="GHEA Grapalat" w:cs="GHEA Grapalat"/>
                <w:sz w:val="22"/>
                <w:szCs w:val="22"/>
                <w:lang w:val="hy-AM"/>
              </w:rPr>
            </w:pPr>
          </w:p>
          <w:p w14:paraId="7776B857" w14:textId="77777777" w:rsidR="004E4A23" w:rsidRPr="00C032F4" w:rsidRDefault="004E4A23" w:rsidP="004E4A23">
            <w:pPr>
              <w:rPr>
                <w:rFonts w:ascii="GHEA Grapalat" w:hAnsi="GHEA Grapalat" w:cs="GHEA Grapalat"/>
                <w:sz w:val="22"/>
                <w:szCs w:val="22"/>
                <w:lang w:val="hy-AM"/>
              </w:rPr>
            </w:pPr>
          </w:p>
          <w:p w14:paraId="208AD539" w14:textId="77777777" w:rsidR="004E4A23" w:rsidRPr="00C032F4" w:rsidRDefault="004E4A23" w:rsidP="004E4A23">
            <w:pPr>
              <w:rPr>
                <w:rFonts w:ascii="GHEA Grapalat" w:hAnsi="GHEA Grapalat" w:cs="GHEA Grapalat"/>
                <w:sz w:val="22"/>
                <w:szCs w:val="22"/>
                <w:lang w:val="hy-AM"/>
              </w:rPr>
            </w:pPr>
          </w:p>
          <w:p w14:paraId="0922A9AD" w14:textId="77777777" w:rsidR="004E4A23" w:rsidRPr="00C032F4" w:rsidRDefault="004E4A23" w:rsidP="004E4A23">
            <w:pPr>
              <w:rPr>
                <w:rFonts w:ascii="GHEA Grapalat" w:hAnsi="GHEA Grapalat" w:cs="GHEA Grapalat"/>
                <w:sz w:val="22"/>
                <w:szCs w:val="22"/>
                <w:lang w:val="hy-AM"/>
              </w:rPr>
            </w:pPr>
          </w:p>
          <w:p w14:paraId="11D40DA5" w14:textId="77777777" w:rsidR="004E4A23" w:rsidRPr="00C032F4" w:rsidRDefault="004E4A23" w:rsidP="004E4A23">
            <w:pPr>
              <w:jc w:val="center"/>
              <w:rPr>
                <w:rFonts w:ascii="GHEA Grapalat" w:hAnsi="GHEA Grapalat" w:cs="GHEA Grapalat"/>
                <w:sz w:val="22"/>
                <w:szCs w:val="22"/>
                <w:lang w:val="hy-AM"/>
              </w:rPr>
            </w:pPr>
            <w:r w:rsidRPr="00C032F4">
              <w:rPr>
                <w:rFonts w:ascii="GHEA Grapalat" w:hAnsi="GHEA Grapalat" w:cs="GHEA Grapalat"/>
                <w:sz w:val="22"/>
                <w:szCs w:val="22"/>
                <w:lang w:val="hy-AM"/>
              </w:rPr>
              <w:t>ԾԱՆՈՒՑՈՒՄ</w:t>
            </w:r>
          </w:p>
          <w:p w14:paraId="0F1C2479" w14:textId="77777777" w:rsidR="004E4A23" w:rsidRPr="00C032F4" w:rsidRDefault="004E4A23" w:rsidP="004E4A23">
            <w:pPr>
              <w:jc w:val="center"/>
              <w:rPr>
                <w:rFonts w:ascii="GHEA Grapalat" w:hAnsi="GHEA Grapalat" w:cs="GHEA Grapalat"/>
                <w:sz w:val="22"/>
                <w:szCs w:val="22"/>
                <w:lang w:val="hy-AM"/>
              </w:rPr>
            </w:pPr>
          </w:p>
          <w:p w14:paraId="45AFEBE8" w14:textId="77777777" w:rsidR="004E4A23" w:rsidRPr="00C032F4" w:rsidRDefault="004E4A23" w:rsidP="004E4A23">
            <w:pPr>
              <w:jc w:val="both"/>
              <w:rPr>
                <w:rFonts w:ascii="GHEA Grapalat" w:hAnsi="GHEA Grapalat" w:cs="Arial"/>
                <w:sz w:val="20"/>
                <w:szCs w:val="20"/>
                <w:lang w:val="es-ES"/>
              </w:rPr>
            </w:pPr>
            <w:r w:rsidRPr="00C032F4">
              <w:rPr>
                <w:rFonts w:ascii="GHEA Grapalat" w:hAnsi="GHEA Grapalat"/>
                <w:sz w:val="22"/>
                <w:szCs w:val="22"/>
                <w:u w:val="single"/>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sz w:val="22"/>
                <w:szCs w:val="22"/>
                <w:lang w:val="es-ES"/>
              </w:rPr>
              <w:t xml:space="preserve"> </w:t>
            </w:r>
            <w:proofErr w:type="spellStart"/>
            <w:r w:rsidRPr="00C032F4">
              <w:rPr>
                <w:rFonts w:ascii="GHEA Grapalat" w:hAnsi="GHEA Grapalat" w:cs="Sylfaen"/>
                <w:sz w:val="20"/>
                <w:szCs w:val="20"/>
                <w:lang w:val="es-ES"/>
              </w:rPr>
              <w:t>հայտնում</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 xml:space="preserve">, </w:t>
            </w:r>
            <w:proofErr w:type="spellStart"/>
            <w:proofErr w:type="gramStart"/>
            <w:r w:rsidRPr="00C032F4">
              <w:rPr>
                <w:rFonts w:ascii="GHEA Grapalat" w:hAnsi="GHEA Grapalat" w:cs="Sylfaen"/>
                <w:sz w:val="20"/>
                <w:szCs w:val="20"/>
                <w:lang w:val="es-ES"/>
              </w:rPr>
              <w:t>որ</w:t>
            </w:r>
            <w:proofErr w:type="spellEnd"/>
            <w:r w:rsidRPr="00C032F4">
              <w:rPr>
                <w:rFonts w:ascii="GHEA Grapalat" w:hAnsi="GHEA Grapalat" w:cs="Arial"/>
                <w:sz w:val="20"/>
                <w:szCs w:val="20"/>
                <w:lang w:val="es-ES"/>
              </w:rPr>
              <w:t xml:space="preserve"> .</w:t>
            </w:r>
            <w:proofErr w:type="gramEnd"/>
            <w:r w:rsidRPr="00C032F4">
              <w:rPr>
                <w:rFonts w:ascii="GHEA Grapalat" w:hAnsi="GHEA Grapalat" w:cs="Arial"/>
                <w:sz w:val="20"/>
                <w:szCs w:val="20"/>
                <w:lang w:val="es-ES"/>
              </w:rPr>
              <w:t xml:space="preserve">  </w:t>
            </w:r>
          </w:p>
          <w:p w14:paraId="08F9F4BB" w14:textId="77777777" w:rsidR="004E4A23" w:rsidRPr="00C032F4" w:rsidRDefault="004E4A23" w:rsidP="004E4A23">
            <w:pPr>
              <w:jc w:val="both"/>
              <w:rPr>
                <w:rFonts w:ascii="GHEA Grapalat" w:hAnsi="GHEA Grapalat" w:cs="Arial"/>
                <w:vertAlign w:val="superscript"/>
                <w:lang w:val="es-ES"/>
              </w:rPr>
            </w:pPr>
            <w:r w:rsidRPr="00C032F4">
              <w:rPr>
                <w:rFonts w:ascii="GHEA Grapalat" w:hAnsi="GHEA Grapalat"/>
                <w:vertAlign w:val="superscript"/>
                <w:lang w:val="es-ES"/>
              </w:rPr>
              <w:t xml:space="preserve">               </w:t>
            </w:r>
            <w:r w:rsidRPr="00C032F4">
              <w:rPr>
                <w:rFonts w:ascii="GHEA Grapalat" w:hAnsi="GHEA Grapalat"/>
                <w:lang w:val="es-ES"/>
              </w:rPr>
              <w:t xml:space="preserve">            </w:t>
            </w:r>
            <w:proofErr w:type="spellStart"/>
            <w:r w:rsidRPr="00C032F4">
              <w:rPr>
                <w:rFonts w:ascii="GHEA Grapalat" w:hAnsi="GHEA Grapalat" w:cs="Sylfaen"/>
                <w:vertAlign w:val="superscript"/>
                <w:lang w:val="es-ES"/>
              </w:rPr>
              <w:t>ֆինանսական</w:t>
            </w:r>
            <w:proofErr w:type="spellEnd"/>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գործակալի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r w:rsidRPr="00C032F4">
              <w:rPr>
                <w:rFonts w:ascii="GHEA Grapalat" w:hAnsi="GHEA Grapalat" w:cs="Arial"/>
                <w:vertAlign w:val="superscript"/>
                <w:lang w:val="es-ES"/>
              </w:rPr>
              <w:t xml:space="preserve"> </w:t>
            </w:r>
          </w:p>
          <w:p w14:paraId="782E6E6A" w14:textId="77777777" w:rsidR="004E4A23" w:rsidRPr="00C032F4" w:rsidRDefault="004E4A23" w:rsidP="004E4A23">
            <w:pPr>
              <w:jc w:val="both"/>
              <w:rPr>
                <w:rFonts w:ascii="GHEA Grapalat" w:hAnsi="GHEA Grapalat"/>
                <w:sz w:val="22"/>
                <w:szCs w:val="22"/>
                <w:vertAlign w:val="superscript"/>
                <w:lang w:val="es-ES"/>
              </w:rPr>
            </w:pPr>
          </w:p>
          <w:p w14:paraId="284ED976" w14:textId="77777777" w:rsidR="004E4A23" w:rsidRPr="00C032F4" w:rsidRDefault="004E4A23" w:rsidP="004E4A23">
            <w:pPr>
              <w:pStyle w:val="ListParagraph"/>
              <w:numPr>
                <w:ilvl w:val="0"/>
                <w:numId w:val="32"/>
              </w:numPr>
              <w:contextualSpacing/>
              <w:jc w:val="both"/>
              <w:rPr>
                <w:rFonts w:ascii="GHEA Grapalat" w:hAnsi="GHEA Grapalat"/>
                <w:sz w:val="22"/>
                <w:szCs w:val="22"/>
                <w:u w:val="single"/>
                <w:lang w:val="es-ES"/>
              </w:rPr>
            </w:pP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lang w:val="es-ES"/>
              </w:rPr>
              <w:t>-</w:t>
            </w:r>
            <w:r w:rsidRPr="00C032F4">
              <w:rPr>
                <w:rFonts w:ascii="GHEA Grapalat" w:hAnsi="GHEA Grapalat" w:cs="Sylfaen"/>
                <w:sz w:val="20"/>
                <w:szCs w:val="20"/>
                <w:lang w:val="es-ES"/>
              </w:rPr>
              <w:t xml:space="preserve">ի </w:t>
            </w:r>
            <w:proofErr w:type="gramStart"/>
            <w:r w:rsidRPr="00C032F4">
              <w:rPr>
                <w:rFonts w:ascii="GHEA Grapalat" w:hAnsi="GHEA Grapalat" w:cs="Sylfaen"/>
                <w:sz w:val="20"/>
                <w:szCs w:val="20"/>
                <w:lang w:val="es-ES"/>
              </w:rPr>
              <w:t xml:space="preserve">և  </w:t>
            </w:r>
            <w:r w:rsidRPr="00C032F4">
              <w:rPr>
                <w:rFonts w:ascii="GHEA Grapalat" w:hAnsi="GHEA Grapalat"/>
                <w:sz w:val="22"/>
                <w:szCs w:val="22"/>
                <w:u w:val="single"/>
                <w:lang w:val="es-ES"/>
              </w:rPr>
              <w:tab/>
            </w:r>
            <w:proofErr w:type="gramEnd"/>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lang w:val="es-ES"/>
              </w:rPr>
              <w:t>-</w:t>
            </w:r>
            <w:r w:rsidRPr="00C032F4">
              <w:rPr>
                <w:rFonts w:ascii="GHEA Grapalat" w:hAnsi="GHEA Grapalat" w:cs="Sylfaen"/>
                <w:sz w:val="20"/>
                <w:szCs w:val="20"/>
                <w:lang w:val="es-ES"/>
              </w:rPr>
              <w:t xml:space="preserve">ի </w:t>
            </w:r>
            <w:proofErr w:type="spellStart"/>
            <w:r w:rsidRPr="00C032F4">
              <w:rPr>
                <w:rFonts w:ascii="GHEA Grapalat" w:hAnsi="GHEA Grapalat" w:cs="Sylfaen"/>
                <w:sz w:val="20"/>
                <w:szCs w:val="20"/>
                <w:lang w:val="es-ES"/>
              </w:rPr>
              <w:t>միջև</w:t>
            </w:r>
            <w:proofErr w:type="spellEnd"/>
            <w:r w:rsidRPr="00C032F4">
              <w:rPr>
                <w:rFonts w:ascii="GHEA Grapalat" w:hAnsi="GHEA Grapalat" w:cs="Sylfaen"/>
                <w:sz w:val="20"/>
                <w:szCs w:val="20"/>
                <w:lang w:val="es-ES"/>
              </w:rPr>
              <w:t xml:space="preserve"> «--»         </w:t>
            </w:r>
            <w:proofErr w:type="gramStart"/>
            <w:r w:rsidRPr="00C032F4">
              <w:rPr>
                <w:rFonts w:ascii="GHEA Grapalat" w:hAnsi="GHEA Grapalat" w:cs="Sylfaen"/>
                <w:sz w:val="20"/>
                <w:szCs w:val="20"/>
                <w:lang w:val="es-ES"/>
              </w:rPr>
              <w:t>20  թ</w:t>
            </w:r>
            <w:proofErr w:type="gram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կնքված</w:t>
            </w:r>
            <w:proofErr w:type="spellEnd"/>
          </w:p>
          <w:p w14:paraId="73F94E91" w14:textId="1A3061A5" w:rsidR="004E4A23" w:rsidRPr="00C032F4" w:rsidRDefault="004E4A23" w:rsidP="004E4A23">
            <w:pPr>
              <w:jc w:val="both"/>
              <w:rPr>
                <w:rFonts w:ascii="GHEA Grapalat" w:hAnsi="GHEA Grapalat" w:cs="Sylfaen"/>
                <w:vertAlign w:val="superscript"/>
                <w:lang w:val="es-ES"/>
              </w:rPr>
            </w:pPr>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պատվիրատուի</w:t>
            </w:r>
            <w:proofErr w:type="spellEnd"/>
            <w:r w:rsidRPr="00C032F4">
              <w:rPr>
                <w:rFonts w:ascii="GHEA Grapalat" w:hAnsi="GHEA Grapalat" w:cs="Sylfaen"/>
                <w:vertAlign w:val="superscript"/>
                <w:lang w:val="es-ES"/>
              </w:rPr>
              <w:t xml:space="preserve"> անվանումը                                         </w:t>
            </w:r>
            <w:proofErr w:type="spellStart"/>
            <w:r w:rsidRPr="00C032F4">
              <w:rPr>
                <w:rFonts w:ascii="GHEA Grapalat" w:hAnsi="GHEA Grapalat" w:cs="Sylfaen"/>
                <w:vertAlign w:val="superscript"/>
                <w:lang w:val="es-ES"/>
              </w:rPr>
              <w:t>կատարողի</w:t>
            </w:r>
            <w:proofErr w:type="spellEnd"/>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r w:rsidRPr="00C032F4">
              <w:rPr>
                <w:rFonts w:ascii="GHEA Grapalat" w:hAnsi="GHEA Grapalat" w:cs="Sylfaen"/>
                <w:vertAlign w:val="superscript"/>
                <w:lang w:val="es-ES"/>
              </w:rPr>
              <w:t xml:space="preserve"> </w:t>
            </w:r>
          </w:p>
          <w:p w14:paraId="3E48148D" w14:textId="77777777" w:rsidR="004E4A23" w:rsidRPr="00C032F4" w:rsidRDefault="004E4A23" w:rsidP="004E4A23">
            <w:pPr>
              <w:jc w:val="both"/>
              <w:rPr>
                <w:rFonts w:ascii="GHEA Grapalat" w:hAnsi="GHEA Grapalat" w:cs="Sylfaen"/>
                <w:vertAlign w:val="superscript"/>
                <w:lang w:val="es-ES"/>
              </w:rPr>
            </w:pPr>
          </w:p>
          <w:p w14:paraId="6E493312" w14:textId="77777777" w:rsidR="004E4A23" w:rsidRPr="00C032F4" w:rsidRDefault="004E4A23" w:rsidP="004E4A23">
            <w:pPr>
              <w:jc w:val="both"/>
              <w:rPr>
                <w:rFonts w:ascii="GHEA Grapalat" w:hAnsi="GHEA Grapalat"/>
                <w:sz w:val="22"/>
                <w:szCs w:val="22"/>
                <w:u w:val="single"/>
                <w:lang w:val="es-ES"/>
              </w:rPr>
            </w:pPr>
          </w:p>
          <w:p w14:paraId="09392F2E" w14:textId="1CC5B757" w:rsidR="004E4A23" w:rsidRPr="00C032F4" w:rsidRDefault="004E4A23" w:rsidP="004E4A23">
            <w:pPr>
              <w:jc w:val="both"/>
              <w:rPr>
                <w:rFonts w:ascii="GHEA Grapalat" w:hAnsi="GHEA Grapalat" w:cs="Sylfaen"/>
                <w:sz w:val="20"/>
                <w:szCs w:val="20"/>
                <w:lang w:val="es-ES"/>
              </w:rPr>
            </w:pPr>
            <w:r w:rsidRPr="00C032F4">
              <w:rPr>
                <w:rFonts w:ascii="GHEA Grapalat" w:hAnsi="GHEA Grapalat" w:cs="Sylfaen"/>
                <w:sz w:val="20"/>
                <w:szCs w:val="20"/>
                <w:lang w:val="es-ES"/>
              </w:rPr>
              <w:t xml:space="preserve"> </w:t>
            </w:r>
            <w:r w:rsidRPr="00C032F4">
              <w:rPr>
                <w:rFonts w:ascii="GHEA Grapalat" w:hAnsi="GHEA Grapalat"/>
                <w:lang w:val="es-ES"/>
              </w:rPr>
              <w:t>«</w:t>
            </w:r>
            <w:r w:rsidRPr="00C032F4">
              <w:rPr>
                <w:rFonts w:ascii="GHEA Grapalat" w:hAnsi="GHEA Grapalat"/>
                <w:sz w:val="20"/>
                <w:szCs w:val="20"/>
                <w:lang w:val="es-ES"/>
              </w:rPr>
              <w:t>---</w:t>
            </w:r>
            <w:r w:rsidRPr="00C032F4">
              <w:rPr>
                <w:rFonts w:ascii="GHEA Grapalat" w:hAnsi="GHEA Grapalat" w:cs="Arial"/>
                <w:sz w:val="20"/>
                <w:szCs w:val="20"/>
                <w:lang w:val="es-ES"/>
              </w:rPr>
              <w:t>------/---------</w:t>
            </w:r>
            <w:r w:rsidRPr="00C032F4">
              <w:rPr>
                <w:rFonts w:ascii="GHEA Grapalat" w:hAnsi="GHEA Grapalat"/>
                <w:lang w:val="es-ES"/>
              </w:rPr>
              <w:t>»</w:t>
            </w:r>
            <w:r w:rsidRPr="00C032F4">
              <w:rPr>
                <w:rFonts w:ascii="GHEA Grapalat" w:hAnsi="GHEA Grapalat"/>
                <w:sz w:val="20"/>
                <w:szCs w:val="20"/>
                <w:lang w:val="es-ES"/>
              </w:rPr>
              <w:t xml:space="preserve"> </w:t>
            </w:r>
            <w:proofErr w:type="spellStart"/>
            <w:r w:rsidRPr="00C032F4">
              <w:rPr>
                <w:rFonts w:ascii="GHEA Grapalat" w:hAnsi="GHEA Grapalat" w:cs="Sylfaen"/>
                <w:sz w:val="20"/>
                <w:szCs w:val="20"/>
                <w:lang w:val="es-ES"/>
              </w:rPr>
              <w:t>ծածկագրով</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պայմանագրի</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այսուհետ</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Պայմանագիր</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շրջանակում</w:t>
            </w:r>
            <w:proofErr w:type="spellEnd"/>
            <w:r w:rsidRPr="00C032F4">
              <w:rPr>
                <w:rFonts w:ascii="GHEA Grapalat" w:hAnsi="GHEA Grapalat" w:cs="Sylfaen"/>
                <w:sz w:val="20"/>
                <w:szCs w:val="20"/>
                <w:lang w:val="es-ES"/>
              </w:rPr>
              <w:t xml:space="preserve"> իր և</w:t>
            </w:r>
          </w:p>
          <w:p w14:paraId="68174CFC" w14:textId="77777777" w:rsidR="00405693" w:rsidRPr="00C032F4" w:rsidRDefault="00405693" w:rsidP="004E4A23">
            <w:pPr>
              <w:jc w:val="both"/>
              <w:rPr>
                <w:rFonts w:ascii="GHEA Grapalat" w:hAnsi="GHEA Grapalat" w:cs="Sylfaen"/>
                <w:sz w:val="20"/>
                <w:szCs w:val="20"/>
                <w:lang w:val="es-ES"/>
              </w:rPr>
            </w:pPr>
          </w:p>
          <w:p w14:paraId="71D3B214" w14:textId="77777777" w:rsidR="004E4A23" w:rsidRPr="00C032F4" w:rsidRDefault="004E4A23" w:rsidP="004E4A23">
            <w:pPr>
              <w:jc w:val="both"/>
              <w:rPr>
                <w:rFonts w:ascii="GHEA Grapalat" w:hAnsi="GHEA Grapalat" w:cs="Sylfaen"/>
                <w:sz w:val="20"/>
                <w:szCs w:val="20"/>
                <w:lang w:val="es-ES"/>
              </w:rPr>
            </w:pPr>
            <w:r w:rsidRPr="00C032F4">
              <w:rPr>
                <w:rFonts w:ascii="GHEA Grapalat" w:hAnsi="GHEA Grapalat" w:cs="Sylfaen"/>
                <w:sz w:val="20"/>
                <w:szCs w:val="20"/>
                <w:lang w:val="es-ES"/>
              </w:rPr>
              <w:t xml:space="preserve"> </w:t>
            </w:r>
            <w:r w:rsidRPr="00C032F4">
              <w:rPr>
                <w:rFonts w:ascii="GHEA Grapalat" w:hAnsi="GHEA Grapalat"/>
                <w:sz w:val="22"/>
                <w:szCs w:val="22"/>
                <w:u w:val="single"/>
                <w:lang w:val="es-ES"/>
              </w:rPr>
              <w:tab/>
              <w:t xml:space="preserve">                     </w:t>
            </w:r>
            <w:r w:rsidRPr="00C032F4">
              <w:rPr>
                <w:rFonts w:ascii="GHEA Grapalat" w:hAnsi="GHEA Grapalat"/>
                <w:sz w:val="22"/>
                <w:szCs w:val="22"/>
                <w:lang w:val="es-ES"/>
              </w:rPr>
              <w:t>-</w:t>
            </w:r>
            <w:r w:rsidRPr="00C032F4">
              <w:rPr>
                <w:rFonts w:ascii="GHEA Grapalat" w:hAnsi="GHEA Grapalat" w:cs="Sylfaen"/>
                <w:sz w:val="20"/>
                <w:szCs w:val="20"/>
                <w:lang w:val="es-ES"/>
              </w:rPr>
              <w:t xml:space="preserve">ի     </w:t>
            </w:r>
            <w:proofErr w:type="spellStart"/>
            <w:proofErr w:type="gramStart"/>
            <w:r w:rsidRPr="00C032F4">
              <w:rPr>
                <w:rFonts w:ascii="GHEA Grapalat" w:hAnsi="GHEA Grapalat" w:cs="Sylfaen"/>
                <w:sz w:val="20"/>
                <w:szCs w:val="20"/>
                <w:lang w:val="es-ES"/>
              </w:rPr>
              <w:t>միջև</w:t>
            </w:r>
            <w:proofErr w:type="spellEnd"/>
            <w:r w:rsidRPr="00C032F4">
              <w:rPr>
                <w:rFonts w:ascii="GHEA Grapalat" w:hAnsi="GHEA Grapalat" w:cs="Sylfaen"/>
                <w:sz w:val="20"/>
                <w:szCs w:val="20"/>
                <w:lang w:val="es-ES"/>
              </w:rPr>
              <w:t xml:space="preserve">  «</w:t>
            </w:r>
            <w:proofErr w:type="gramEnd"/>
            <w:r w:rsidRPr="00C032F4">
              <w:rPr>
                <w:rFonts w:ascii="GHEA Grapalat" w:hAnsi="GHEA Grapalat" w:cs="Sylfaen"/>
                <w:sz w:val="20"/>
                <w:szCs w:val="20"/>
                <w:lang w:val="es-ES"/>
              </w:rPr>
              <w:t xml:space="preserve">--»   </w:t>
            </w:r>
            <w:proofErr w:type="gramStart"/>
            <w:r w:rsidRPr="00C032F4">
              <w:rPr>
                <w:rFonts w:ascii="GHEA Grapalat" w:hAnsi="GHEA Grapalat" w:cs="Sylfaen"/>
                <w:sz w:val="20"/>
                <w:szCs w:val="20"/>
                <w:lang w:val="es-ES"/>
              </w:rPr>
              <w:t>20  թ</w:t>
            </w:r>
            <w:proofErr w:type="gramEnd"/>
            <w:r w:rsidRPr="00C032F4">
              <w:rPr>
                <w:rFonts w:ascii="GHEA Grapalat" w:hAnsi="GHEA Grapalat" w:cs="Sylfaen"/>
                <w:sz w:val="20"/>
                <w:szCs w:val="20"/>
                <w:lang w:val="es-ES"/>
              </w:rPr>
              <w:t>-</w:t>
            </w:r>
            <w:proofErr w:type="spellStart"/>
            <w:r w:rsidRPr="00C032F4">
              <w:rPr>
                <w:rFonts w:ascii="GHEA Grapalat" w:hAnsi="GHEA Grapalat" w:cs="Sylfaen"/>
                <w:sz w:val="20"/>
                <w:szCs w:val="20"/>
                <w:lang w:val="es-ES"/>
              </w:rPr>
              <w:t>ին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կնքվել</w:t>
            </w:r>
            <w:proofErr w:type="spellEnd"/>
            <w:r w:rsidRPr="00C032F4">
              <w:rPr>
                <w:rFonts w:ascii="GHEA Grapalat" w:hAnsi="GHEA Grapalat" w:cs="Sylfaen"/>
                <w:sz w:val="20"/>
                <w:szCs w:val="20"/>
                <w:lang w:val="es-ES"/>
              </w:rPr>
              <w:t xml:space="preserve"> է </w:t>
            </w:r>
            <w:r w:rsidRPr="00C032F4">
              <w:rPr>
                <w:rFonts w:ascii="GHEA Grapalat" w:hAnsi="GHEA Grapalat"/>
                <w:lang w:val="es-ES"/>
              </w:rPr>
              <w:t>«</w:t>
            </w:r>
            <w:r w:rsidRPr="00C032F4">
              <w:rPr>
                <w:rFonts w:ascii="GHEA Grapalat" w:hAnsi="GHEA Grapalat"/>
                <w:sz w:val="20"/>
                <w:szCs w:val="20"/>
                <w:lang w:val="es-ES"/>
              </w:rPr>
              <w:t>---</w:t>
            </w:r>
            <w:r w:rsidRPr="00C032F4">
              <w:rPr>
                <w:rFonts w:ascii="GHEA Grapalat" w:hAnsi="GHEA Grapalat" w:cs="Sylfaen"/>
                <w:sz w:val="20"/>
                <w:szCs w:val="20"/>
                <w:lang w:val="es-ES"/>
              </w:rPr>
              <w:t>------------------</w:t>
            </w:r>
            <w:r w:rsidRPr="00C032F4">
              <w:rPr>
                <w:rFonts w:ascii="GHEA Grapalat" w:hAnsi="GHEA Grapalat"/>
                <w:lang w:val="es-ES"/>
              </w:rPr>
              <w:t>»</w:t>
            </w:r>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ծածկագրով</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ֆակտորինգի</w:t>
            </w:r>
            <w:proofErr w:type="spellEnd"/>
            <w:r w:rsidRPr="00C032F4">
              <w:rPr>
                <w:rFonts w:ascii="GHEA Grapalat" w:hAnsi="GHEA Grapalat" w:cs="Sylfaen"/>
                <w:sz w:val="20"/>
                <w:szCs w:val="20"/>
                <w:lang w:val="es-ES"/>
              </w:rPr>
              <w:t xml:space="preserve"> </w:t>
            </w:r>
          </w:p>
          <w:p w14:paraId="61639636" w14:textId="596C12B5" w:rsidR="004E4A23" w:rsidRPr="00C032F4" w:rsidRDefault="004E4A23" w:rsidP="004E4A23">
            <w:pPr>
              <w:jc w:val="both"/>
              <w:rPr>
                <w:rFonts w:ascii="GHEA Grapalat" w:hAnsi="GHEA Grapalat" w:cs="Sylfaen"/>
                <w:sz w:val="20"/>
                <w:szCs w:val="20"/>
                <w:lang w:val="es-ES"/>
              </w:rPr>
            </w:pPr>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կատարողի</w:t>
            </w:r>
            <w:proofErr w:type="spellEnd"/>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p>
          <w:p w14:paraId="448673A7" w14:textId="77777777" w:rsidR="004E4A23" w:rsidRPr="00C032F4" w:rsidRDefault="004E4A23" w:rsidP="004E4A23">
            <w:pPr>
              <w:jc w:val="both"/>
              <w:rPr>
                <w:rFonts w:ascii="GHEA Grapalat" w:hAnsi="GHEA Grapalat" w:cs="Sylfaen"/>
                <w:sz w:val="20"/>
                <w:szCs w:val="20"/>
                <w:lang w:val="es-ES"/>
              </w:rPr>
            </w:pPr>
            <w:proofErr w:type="spellStart"/>
            <w:r w:rsidRPr="00C032F4">
              <w:rPr>
                <w:rFonts w:ascii="GHEA Grapalat" w:hAnsi="GHEA Grapalat" w:cs="Sylfaen"/>
                <w:sz w:val="20"/>
                <w:szCs w:val="20"/>
                <w:lang w:val="es-ES"/>
              </w:rPr>
              <w:t>պայմանագիրը</w:t>
            </w:r>
            <w:proofErr w:type="spellEnd"/>
            <w:r w:rsidRPr="00C032F4">
              <w:rPr>
                <w:rFonts w:ascii="GHEA Grapalat" w:hAnsi="GHEA Grapalat" w:cs="Sylfaen"/>
                <w:sz w:val="20"/>
                <w:szCs w:val="20"/>
                <w:lang w:val="es-ES"/>
              </w:rPr>
              <w:t>,</w:t>
            </w:r>
          </w:p>
          <w:p w14:paraId="750FA5EE" w14:textId="77777777" w:rsidR="004E4A23" w:rsidRPr="00C032F4" w:rsidRDefault="004E4A23" w:rsidP="004E4A23">
            <w:pPr>
              <w:jc w:val="both"/>
              <w:rPr>
                <w:rFonts w:ascii="GHEA Grapalat" w:hAnsi="GHEA Grapalat" w:cs="Sylfaen"/>
                <w:sz w:val="20"/>
                <w:szCs w:val="20"/>
                <w:lang w:val="es-ES"/>
              </w:rPr>
            </w:pPr>
          </w:p>
          <w:p w14:paraId="745D9A9D" w14:textId="3971BD3F" w:rsidR="004E4A23" w:rsidRPr="00C032F4"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sidRPr="00C032F4">
              <w:rPr>
                <w:rFonts w:ascii="GHEA Grapalat" w:hAnsi="GHEA Grapalat" w:cs="Sylfaen"/>
                <w:sz w:val="20"/>
                <w:szCs w:val="20"/>
                <w:lang w:val="es-ES"/>
              </w:rPr>
              <w:t>համաձայն</w:t>
            </w:r>
            <w:proofErr w:type="spellEnd"/>
            <w:r w:rsidRPr="00C032F4">
              <w:rPr>
                <w:rFonts w:ascii="GHEA Grapalat" w:hAnsi="GHEA Grapalat" w:cs="Sylfaen"/>
                <w:sz w:val="20"/>
                <w:szCs w:val="20"/>
                <w:lang w:val="es-ES"/>
              </w:rPr>
              <w:t xml:space="preserve"> է </w:t>
            </w:r>
            <w:proofErr w:type="spellStart"/>
            <w:r w:rsidRPr="00C032F4">
              <w:rPr>
                <w:rFonts w:ascii="GHEA Grapalat" w:hAnsi="GHEA Grapalat" w:cs="Sylfaen"/>
                <w:sz w:val="20"/>
                <w:szCs w:val="20"/>
                <w:lang w:val="es-ES"/>
              </w:rPr>
              <w:t>Պայմանագրի</w:t>
            </w:r>
            <w:proofErr w:type="spellEnd"/>
            <w:r w:rsidRPr="00C032F4">
              <w:rPr>
                <w:rFonts w:ascii="GHEA Grapalat" w:hAnsi="GHEA Grapalat" w:cs="Sylfaen"/>
                <w:sz w:val="20"/>
                <w:szCs w:val="20"/>
                <w:lang w:val="es-ES"/>
              </w:rPr>
              <w:t xml:space="preserve"> 7.1</w:t>
            </w:r>
            <w:r w:rsidR="00EF6E29" w:rsidRPr="00C032F4">
              <w:rPr>
                <w:rFonts w:ascii="GHEA Grapalat" w:hAnsi="GHEA Grapalat" w:cs="Sylfaen"/>
                <w:sz w:val="20"/>
                <w:szCs w:val="20"/>
                <w:lang w:val="es-ES"/>
              </w:rPr>
              <w:t>2</w:t>
            </w:r>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կետով</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սահմանված</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պահանջներին</w:t>
            </w:r>
            <w:proofErr w:type="spellEnd"/>
            <w:r w:rsidRPr="00C032F4">
              <w:rPr>
                <w:rFonts w:ascii="GHEA Grapalat" w:hAnsi="GHEA Grapalat" w:cs="Sylfaen"/>
                <w:sz w:val="20"/>
                <w:szCs w:val="20"/>
                <w:lang w:val="es-ES"/>
              </w:rPr>
              <w:t>:</w:t>
            </w:r>
          </w:p>
          <w:p w14:paraId="46015C51" w14:textId="77777777" w:rsidR="004E4A23" w:rsidRPr="00C032F4" w:rsidRDefault="004E4A23" w:rsidP="004E4A23">
            <w:pPr>
              <w:jc w:val="center"/>
              <w:rPr>
                <w:rFonts w:ascii="GHEA Grapalat" w:hAnsi="GHEA Grapalat" w:cs="GHEA Grapalat"/>
                <w:sz w:val="22"/>
                <w:szCs w:val="22"/>
                <w:lang w:val="es-ES"/>
              </w:rPr>
            </w:pPr>
          </w:p>
          <w:p w14:paraId="3D3F5CD4" w14:textId="77777777" w:rsidR="004E4A23" w:rsidRPr="00C032F4" w:rsidRDefault="004E4A23" w:rsidP="004E4A23">
            <w:pPr>
              <w:ind w:firstLine="709"/>
              <w:jc w:val="both"/>
              <w:rPr>
                <w:lang w:val="es-ES"/>
              </w:rPr>
            </w:pPr>
          </w:p>
          <w:p w14:paraId="42D8FCD8" w14:textId="77777777" w:rsidR="004E4A23" w:rsidRPr="00C032F4" w:rsidRDefault="004E4A23" w:rsidP="004E4A23">
            <w:pPr>
              <w:ind w:firstLine="709"/>
              <w:jc w:val="both"/>
              <w:rPr>
                <w:lang w:val="es-ES"/>
              </w:rPr>
            </w:pPr>
          </w:p>
          <w:p w14:paraId="1968BD6B" w14:textId="77777777" w:rsidR="004E4A23" w:rsidRPr="00C032F4" w:rsidRDefault="004E4A23" w:rsidP="004E4A23">
            <w:pPr>
              <w:ind w:firstLine="709"/>
              <w:jc w:val="both"/>
              <w:rPr>
                <w:lang w:val="es-ES"/>
              </w:rPr>
            </w:pPr>
          </w:p>
          <w:p w14:paraId="62376844" w14:textId="77777777" w:rsidR="004E4A23" w:rsidRPr="00C032F4" w:rsidRDefault="004E4A23" w:rsidP="004E4A23">
            <w:pPr>
              <w:ind w:firstLine="709"/>
              <w:jc w:val="both"/>
              <w:rPr>
                <w:lang w:val="es-ES"/>
              </w:rPr>
            </w:pPr>
          </w:p>
          <w:p w14:paraId="02A7F3F7" w14:textId="77777777" w:rsidR="004E4A23" w:rsidRPr="00C032F4" w:rsidRDefault="004E4A23" w:rsidP="004E4A23">
            <w:pPr>
              <w:ind w:left="720" w:firstLine="720"/>
              <w:jc w:val="both"/>
              <w:rPr>
                <w:rFonts w:ascii="GHEA Grapalat" w:hAnsi="GHEA Grapalat"/>
                <w:sz w:val="20"/>
                <w:lang w:val="hy-AM"/>
              </w:rPr>
            </w:pPr>
            <w:r w:rsidRPr="00C032F4">
              <w:rPr>
                <w:rFonts w:ascii="GHEA Grapalat" w:hAnsi="GHEA Grapalat"/>
                <w:sz w:val="20"/>
                <w:lang w:val="es-ES"/>
              </w:rPr>
              <w:t xml:space="preserve">     </w:t>
            </w:r>
            <w:r w:rsidRPr="00C032F4">
              <w:rPr>
                <w:rFonts w:ascii="GHEA Grapalat" w:hAnsi="GHEA Grapalat"/>
                <w:sz w:val="20"/>
                <w:lang w:val="hy-AM"/>
              </w:rPr>
              <w:t xml:space="preserve">___________________________________________ </w:t>
            </w:r>
            <w:r w:rsidRPr="00C032F4">
              <w:rPr>
                <w:rFonts w:ascii="GHEA Grapalat" w:hAnsi="GHEA Grapalat"/>
                <w:sz w:val="20"/>
                <w:lang w:val="hy-AM"/>
              </w:rPr>
              <w:tab/>
              <w:t xml:space="preserve">                </w:t>
            </w:r>
            <w:r w:rsidRPr="00C032F4">
              <w:rPr>
                <w:rFonts w:ascii="GHEA Grapalat" w:hAnsi="GHEA Grapalat"/>
                <w:sz w:val="20"/>
                <w:lang w:val="es-ES"/>
              </w:rPr>
              <w:t xml:space="preserve">       </w:t>
            </w:r>
            <w:r w:rsidRPr="00C032F4">
              <w:rPr>
                <w:rFonts w:ascii="GHEA Grapalat" w:hAnsi="GHEA Grapalat"/>
                <w:sz w:val="20"/>
                <w:lang w:val="hy-AM"/>
              </w:rPr>
              <w:t xml:space="preserve">_____________ </w:t>
            </w:r>
          </w:p>
          <w:p w14:paraId="0046F67E" w14:textId="77777777" w:rsidR="004E4A23" w:rsidRPr="00C032F4" w:rsidRDefault="004E4A23" w:rsidP="004E4A23">
            <w:pPr>
              <w:jc w:val="both"/>
              <w:rPr>
                <w:rFonts w:ascii="GHEA Grapalat" w:hAnsi="GHEA Grapalat"/>
                <w:sz w:val="20"/>
                <w:vertAlign w:val="superscript"/>
                <w:lang w:val="hy-AM"/>
              </w:rPr>
            </w:pPr>
            <w:r w:rsidRPr="00C032F4">
              <w:rPr>
                <w:rFonts w:ascii="GHEA Grapalat" w:hAnsi="GHEA Grapalat"/>
                <w:sz w:val="20"/>
                <w:vertAlign w:val="superscript"/>
                <w:lang w:val="hy-AM"/>
              </w:rPr>
              <w:t xml:space="preserve">                                                     ֆինանսական գործակալի անվանումը (ղեկավարի պաշտոնը, անուն ազգանունը)                                                     </w:t>
            </w:r>
          </w:p>
          <w:p w14:paraId="3D6AF640" w14:textId="77777777" w:rsidR="004E4A23" w:rsidRPr="00C032F4" w:rsidRDefault="004E4A23" w:rsidP="004E4A23">
            <w:pPr>
              <w:jc w:val="both"/>
              <w:rPr>
                <w:rFonts w:ascii="GHEA Grapalat" w:hAnsi="GHEA Grapalat"/>
                <w:sz w:val="20"/>
                <w:vertAlign w:val="superscript"/>
                <w:lang w:val="hy-AM"/>
              </w:rPr>
            </w:pPr>
            <w:r w:rsidRPr="00C032F4">
              <w:rPr>
                <w:rFonts w:ascii="GHEA Grapalat" w:hAnsi="GHEA Grapalat"/>
                <w:sz w:val="20"/>
                <w:vertAlign w:val="superscript"/>
                <w:lang w:val="hy-AM"/>
              </w:rPr>
              <w:t xml:space="preserve">                                                                                                                                                                                                                        ստորագրությունը</w:t>
            </w:r>
            <w:r w:rsidRPr="00C032F4">
              <w:rPr>
                <w:rFonts w:ascii="GHEA Grapalat" w:hAnsi="GHEA Grapalat"/>
                <w:sz w:val="20"/>
                <w:vertAlign w:val="superscript"/>
                <w:lang w:val="hy-AM"/>
              </w:rPr>
              <w:tab/>
            </w:r>
          </w:p>
          <w:p w14:paraId="4B75C1BF" w14:textId="77777777" w:rsidR="004E4A23" w:rsidRPr="00C032F4" w:rsidRDefault="004E4A23" w:rsidP="004E4A23">
            <w:pPr>
              <w:jc w:val="right"/>
              <w:rPr>
                <w:rFonts w:ascii="GHEA Grapalat" w:hAnsi="GHEA Grapalat"/>
                <w:sz w:val="20"/>
                <w:lang w:val="hy-AM"/>
              </w:rPr>
            </w:pPr>
            <w:r w:rsidRPr="00C032F4">
              <w:rPr>
                <w:rFonts w:ascii="GHEA Grapalat" w:hAnsi="GHEA Grapalat"/>
                <w:sz w:val="20"/>
                <w:lang w:val="hy-AM"/>
              </w:rPr>
              <w:t xml:space="preserve">    </w:t>
            </w:r>
          </w:p>
          <w:p w14:paraId="7F96976C" w14:textId="77777777" w:rsidR="004E4A23" w:rsidRPr="00C032F4" w:rsidRDefault="004E4A23" w:rsidP="004E4A23">
            <w:pPr>
              <w:jc w:val="center"/>
              <w:rPr>
                <w:rFonts w:ascii="GHEA Grapalat" w:hAnsi="GHEA Grapalat" w:cs="Sylfaen"/>
                <w:sz w:val="16"/>
                <w:szCs w:val="16"/>
                <w:lang w:val="es-ES"/>
              </w:rPr>
            </w:pPr>
            <w:r w:rsidRPr="00C032F4">
              <w:rPr>
                <w:rFonts w:ascii="GHEA Grapalat" w:hAnsi="GHEA Grapalat"/>
                <w:sz w:val="20"/>
              </w:rPr>
              <w:t xml:space="preserve">                                                                                                      </w:t>
            </w:r>
            <w:r w:rsidRPr="00C032F4">
              <w:rPr>
                <w:rFonts w:ascii="GHEA Grapalat" w:hAnsi="GHEA Grapalat"/>
                <w:sz w:val="20"/>
                <w:lang w:val="hy-AM"/>
              </w:rPr>
              <w:t>Կ. Տ.</w:t>
            </w:r>
            <w:r w:rsidRPr="00C032F4">
              <w:rPr>
                <w:rFonts w:ascii="GHEA Grapalat" w:hAnsi="GHEA Grapalat" w:cs="Sylfaen"/>
                <w:sz w:val="20"/>
                <w:szCs w:val="20"/>
                <w:lang w:val="es-ES"/>
              </w:rPr>
              <w:t xml:space="preserve"> </w:t>
            </w:r>
            <w:r w:rsidRPr="00C032F4">
              <w:rPr>
                <w:rFonts w:ascii="GHEA Grapalat" w:hAnsi="GHEA Grapalat" w:cs="Sylfaen"/>
                <w:sz w:val="16"/>
                <w:szCs w:val="16"/>
                <w:lang w:val="es-ES"/>
              </w:rPr>
              <w:t>(</w:t>
            </w:r>
            <w:proofErr w:type="spellStart"/>
            <w:r w:rsidRPr="00C032F4">
              <w:rPr>
                <w:rFonts w:ascii="GHEA Grapalat" w:hAnsi="GHEA Grapalat" w:cs="Sylfaen"/>
                <w:sz w:val="16"/>
                <w:szCs w:val="16"/>
                <w:lang w:val="es-ES"/>
              </w:rPr>
              <w:t>առկայության</w:t>
            </w:r>
            <w:proofErr w:type="spellEnd"/>
            <w:r w:rsidRPr="00C032F4">
              <w:rPr>
                <w:rFonts w:ascii="GHEA Grapalat" w:hAnsi="GHEA Grapalat" w:cs="Sylfaen"/>
                <w:sz w:val="16"/>
                <w:szCs w:val="16"/>
                <w:lang w:val="es-ES"/>
              </w:rPr>
              <w:t xml:space="preserve"> դեպքում)</w:t>
            </w:r>
          </w:p>
          <w:p w14:paraId="4F3BFEAC" w14:textId="77777777" w:rsidR="004E4A23" w:rsidRPr="00C032F4" w:rsidRDefault="004E4A23" w:rsidP="004E4A23">
            <w:pPr>
              <w:jc w:val="center"/>
              <w:rPr>
                <w:rFonts w:ascii="GHEA Grapalat" w:hAnsi="GHEA Grapalat" w:cs="Sylfaen"/>
                <w:sz w:val="16"/>
                <w:szCs w:val="16"/>
                <w:lang w:val="es-ES"/>
              </w:rPr>
            </w:pPr>
            <w:r w:rsidRPr="00C032F4">
              <w:rPr>
                <w:rFonts w:ascii="GHEA Grapalat" w:hAnsi="GHEA Grapalat" w:cs="Sylfaen"/>
                <w:sz w:val="16"/>
                <w:szCs w:val="16"/>
                <w:lang w:val="es-ES"/>
              </w:rPr>
              <w:t xml:space="preserve">                                               </w:t>
            </w:r>
          </w:p>
          <w:p w14:paraId="4BA5F0D0" w14:textId="77777777" w:rsidR="004E4A23" w:rsidRPr="00C032F4"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C032F4">
              <w:rPr>
                <w:rFonts w:ascii="GHEA Grapalat" w:hAnsi="GHEA Grapalat" w:cs="Sylfaen"/>
                <w:sz w:val="20"/>
                <w:szCs w:val="20"/>
                <w:lang w:val="es-ES"/>
              </w:rPr>
              <w:t xml:space="preserve">«--»         </w:t>
            </w:r>
            <w:proofErr w:type="gramStart"/>
            <w:r w:rsidRPr="00C032F4">
              <w:rPr>
                <w:rFonts w:ascii="GHEA Grapalat" w:hAnsi="GHEA Grapalat" w:cs="Sylfaen"/>
                <w:sz w:val="20"/>
                <w:szCs w:val="20"/>
                <w:lang w:val="es-ES"/>
              </w:rPr>
              <w:t>20  թ</w:t>
            </w:r>
            <w:proofErr w:type="gramEnd"/>
            <w:r w:rsidRPr="00C032F4">
              <w:rPr>
                <w:rFonts w:ascii="GHEA Grapalat" w:hAnsi="GHEA Grapalat" w:cs="Sylfaen"/>
                <w:sz w:val="20"/>
                <w:szCs w:val="20"/>
                <w:lang w:val="es-ES"/>
              </w:rPr>
              <w:t>.</w:t>
            </w:r>
            <w:r w:rsidRPr="009A5836">
              <w:rPr>
                <w:rFonts w:ascii="GHEA Grapalat" w:hAnsi="GHEA Grapalat"/>
                <w:sz w:val="20"/>
                <w:lang w:val="hy-AM"/>
              </w:rPr>
              <w:tab/>
              <w:t xml:space="preserve"> </w:t>
            </w:r>
          </w:p>
          <w:bookmarkEnd w:id="27"/>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28"/>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ECAB5F" w14:textId="77777777" w:rsidR="00A67AA2" w:rsidRDefault="00A67AA2">
      <w:r>
        <w:separator/>
      </w:r>
    </w:p>
  </w:endnote>
  <w:endnote w:type="continuationSeparator" w:id="0">
    <w:p w14:paraId="45D44295" w14:textId="77777777" w:rsidR="00A67AA2" w:rsidRDefault="00A67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JhengHei">
    <w:panose1 w:val="020B0604030504040204"/>
    <w:charset w:val="88"/>
    <w:family w:val="swiss"/>
    <w:pitch w:val="variable"/>
    <w:sig w:usb0="000002A7" w:usb1="28CF4400" w:usb2="00000016" w:usb3="00000000" w:csb0="00100009"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06C93F" w14:textId="77777777" w:rsidR="00A67AA2" w:rsidRDefault="00A67AA2">
      <w:r>
        <w:separator/>
      </w:r>
    </w:p>
  </w:footnote>
  <w:footnote w:type="continuationSeparator" w:id="0">
    <w:p w14:paraId="0DEA36CC" w14:textId="77777777" w:rsidR="00A67AA2" w:rsidRDefault="00A67AA2">
      <w:r>
        <w:continuationSeparator/>
      </w:r>
    </w:p>
  </w:footnote>
  <w:footnote w:id="1">
    <w:p w14:paraId="29074897" w14:textId="77777777" w:rsidR="00CF09E1" w:rsidRPr="000B2FFF" w:rsidRDefault="00CF09E1" w:rsidP="00CF09E1">
      <w:pPr>
        <w:pStyle w:val="FootnoteText"/>
        <w:rPr>
          <w:rFonts w:asciiTheme="minorHAnsi" w:hAnsiTheme="minorHAnsi"/>
          <w:lang w:val="hy-AM"/>
        </w:rPr>
      </w:pPr>
      <w:r>
        <w:rPr>
          <w:rStyle w:val="FootnoteReference"/>
        </w:rPr>
        <w:footnoteRef/>
      </w:r>
      <w:r>
        <w:t xml:space="preserve"> </w:t>
      </w:r>
      <w:r w:rsidRPr="000B2FFF">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չափաբաժիններով</w:t>
      </w:r>
      <w:proofErr w:type="spellEnd"/>
      <w:r w:rsidRPr="003053EF">
        <w:rPr>
          <w:rFonts w:ascii="GHEA Grapalat" w:hAnsi="GHEA Grapalat" w:cs="Sylfaen"/>
          <w:i/>
          <w:sz w:val="16"/>
          <w:szCs w:val="16"/>
        </w:rPr>
        <w:t xml:space="preserve">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7D419BD4" w14:textId="77777777" w:rsidR="00BC3464" w:rsidRPr="00AD2285" w:rsidRDefault="00BC3464" w:rsidP="00BC3464">
      <w:pPr>
        <w:pStyle w:val="FootnoteText"/>
        <w:rPr>
          <w:rFonts w:asciiTheme="minorHAnsi" w:hAnsiTheme="minorHAnsi"/>
          <w:lang w:val="hy-AM"/>
        </w:rPr>
      </w:pPr>
      <w:del w:id="20" w:author="Narek Muradyan" w:date="2025-08-13T09:55:00Z" w16du:dateUtc="2025-08-13T05:55:00Z">
        <w:r>
          <w:rPr>
            <w:rStyle w:val="FootnoteReference"/>
          </w:rPr>
          <w:footnoteRef/>
        </w:r>
        <w:r>
          <w:delText xml:space="preserve"> </w:delText>
        </w:r>
        <w:r w:rsidRPr="002B5F7E">
          <w:rPr>
            <w:rFonts w:ascii="GHEA Grapalat" w:hAnsi="GHEA Grapalat"/>
            <w:i/>
            <w:sz w:val="16"/>
            <w:szCs w:val="24"/>
            <w:lang w:val="hy-AM" w:eastAsia="en-US"/>
          </w:rPr>
          <w:delText>Սույն</w:delText>
        </w:r>
        <w:r w:rsidRPr="002B5F7E">
          <w:rPr>
            <w:rFonts w:ascii="GHEA Grapalat" w:hAnsi="GHEA Grapalat"/>
            <w:i/>
            <w:sz w:val="16"/>
            <w:szCs w:val="24"/>
            <w:lang w:eastAsia="en-US"/>
          </w:rPr>
          <w:delText xml:space="preserve"> կետը</w:delText>
        </w:r>
        <w:r w:rsidRPr="002B5F7E">
          <w:rPr>
            <w:rFonts w:ascii="GHEA Grapalat" w:hAnsi="GHEA Grapalat"/>
            <w:i/>
            <w:sz w:val="16"/>
            <w:szCs w:val="24"/>
            <w:lang w:val="hy-AM" w:eastAsia="en-US"/>
          </w:rPr>
          <w:delText xml:space="preserve"> հանվում </w:delText>
        </w:r>
        <w:r w:rsidRPr="002B5F7E">
          <w:rPr>
            <w:rFonts w:ascii="GHEA Grapalat" w:hAnsi="GHEA Grapalat"/>
            <w:i/>
            <w:sz w:val="16"/>
            <w:szCs w:val="24"/>
            <w:lang w:eastAsia="en-US"/>
          </w:rPr>
          <w:delText>է պայմանագրից</w:delText>
        </w:r>
        <w:r w:rsidRPr="003B6FB5">
          <w:rPr>
            <w:rFonts w:ascii="GHEA Grapalat" w:hAnsi="GHEA Grapalat"/>
            <w:i/>
            <w:sz w:val="16"/>
            <w:szCs w:val="24"/>
            <w:lang w:val="hy-AM" w:eastAsia="en-US"/>
          </w:rPr>
          <w:delText>, եթե պայմանագիրը չի իրականացվում գործակալության պայմանագիր կնքելու միջոցով:</w:delText>
        </w:r>
      </w:del>
    </w:p>
  </w:footnote>
  <w:footnote w:id="9">
    <w:p w14:paraId="5904077B" w14:textId="77777777" w:rsidR="00BC3464" w:rsidRPr="00AD2285" w:rsidRDefault="00BC3464" w:rsidP="00BC3464">
      <w:pPr>
        <w:pStyle w:val="FootnoteText"/>
        <w:rPr>
          <w:rFonts w:asciiTheme="minorHAnsi" w:hAnsiTheme="minorHAnsi"/>
          <w:lang w:val="hy-AM"/>
        </w:rPr>
      </w:pPr>
      <w:ins w:id="22" w:author="Narek Muradyan" w:date="2025-08-13T09:55:00Z" w16du:dateUtc="2025-08-13T05:55:00Z">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ins>
    </w:p>
  </w:footnote>
  <w:footnote w:id="10">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1">
    <w:p w14:paraId="5C1E964A" w14:textId="77777777" w:rsidR="00A854D3" w:rsidRDefault="00A854D3" w:rsidP="00A854D3">
      <w:pPr>
        <w:pStyle w:val="FootnoteText"/>
        <w:jc w:val="both"/>
        <w:rPr>
          <w:rFonts w:ascii="GHEA Grapalat" w:hAnsi="GHEA Grapalat"/>
          <w:i/>
          <w:sz w:val="16"/>
          <w:szCs w:val="24"/>
          <w:lang w:val="hy-AM" w:eastAsia="en-US"/>
        </w:rPr>
      </w:pPr>
      <w:r>
        <w:rPr>
          <w:rStyle w:val="FootnoteReference"/>
        </w:rPr>
        <w:footnoteRef/>
      </w:r>
      <w:r>
        <w:t xml:space="preserve"> </w:t>
      </w:r>
      <w:r>
        <w:rPr>
          <w:rFonts w:ascii="GHEA Grapalat" w:hAnsi="GHEA Grapalat"/>
          <w:i/>
          <w:sz w:val="16"/>
          <w:szCs w:val="24"/>
          <w:lang w:val="hy-AM" w:eastAsia="en-US"/>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w:t>
      </w:r>
      <w:r>
        <w:rPr>
          <w:rFonts w:ascii="GHEA Grapalat" w:hAnsi="GHEA Grapalat"/>
          <w:i/>
          <w:sz w:val="16"/>
          <w:lang w:val="hy-AM"/>
        </w:rPr>
        <w:t>«, իսկ տուժանքի ձևով ներկայացված պայմանագրի ապահովման փոխարինման դեպքում նաև նոր ապահովումը</w:t>
      </w:r>
      <w:r>
        <w:rPr>
          <w:rFonts w:ascii="GHEA Grapalat" w:hAnsi="GHEA Grapalat"/>
          <w:i/>
          <w:sz w:val="16"/>
          <w:szCs w:val="24"/>
          <w:lang w:val="hy-AM" w:eastAsia="en-US"/>
        </w:rPr>
        <w:t>» բառերը փոխարինելով «և» բառով:</w:t>
      </w:r>
      <w:r>
        <w:rPr>
          <w:rFonts w:ascii="GHEA Grapalat" w:hAnsi="GHEA Grapalat"/>
          <w:lang w:val="hy-AM"/>
        </w:rPr>
        <w:t xml:space="preserve"> </w:t>
      </w:r>
      <w:r>
        <w:rPr>
          <w:rFonts w:ascii="GHEA Grapalat" w:hAnsi="GHEA Grapalat"/>
          <w:i/>
          <w:sz w:val="16"/>
          <w:szCs w:val="24"/>
          <w:lang w:val="hy-AM" w:eastAsia="en-US"/>
        </w:rPr>
        <w:t xml:space="preserve">Սույն կետը հանվում է պայմանագրից, եթե պայմանագիրը չի կնքվում "Գնումների մասին" ՀՀ օրենքի 15-րդ հոդվածի 6-րդ մասի հիման վրա: </w:t>
      </w:r>
    </w:p>
    <w:p w14:paraId="1C787A43" w14:textId="77777777" w:rsidR="00A854D3" w:rsidRDefault="00A854D3" w:rsidP="00A854D3">
      <w:pPr>
        <w:rPr>
          <w:lang w:val="hy-AM"/>
        </w:rPr>
      </w:pPr>
      <w:bookmarkStart w:id="23" w:name="_Hlk192770044"/>
      <w:bookmarkStart w:id="24" w:name="_Hlk192770606"/>
      <w:bookmarkStart w:id="25" w:name="_Hlk192770607"/>
      <w:r>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23"/>
    <w:bookmarkEnd w:id="24"/>
    <w:bookmarkEnd w:id="25"/>
    <w:p w14:paraId="54F72CF6" w14:textId="77777777" w:rsidR="00A854D3" w:rsidRDefault="00A854D3" w:rsidP="00A854D3">
      <w:pPr>
        <w:pStyle w:val="FootnoteText"/>
        <w:jc w:val="both"/>
        <w:rPr>
          <w:rFonts w:ascii="Sylfaen" w:hAnsi="Sylfaen"/>
          <w:lang w:val="hy-AM"/>
        </w:rPr>
      </w:pPr>
    </w:p>
    <w:p w14:paraId="2984C44B" w14:textId="77777777" w:rsidR="00A854D3" w:rsidRDefault="00A854D3" w:rsidP="00A854D3">
      <w:pPr>
        <w:pStyle w:val="FootnoteText"/>
        <w:rPr>
          <w:rFonts w:ascii="Calibri" w:hAnsi="Calibr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2E0B24"/>
    <w:multiLevelType w:val="hybridMultilevel"/>
    <w:tmpl w:val="409C1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2"/>
  </w:num>
  <w:num w:numId="2" w16cid:durableId="1608543227">
    <w:abstractNumId w:val="8"/>
  </w:num>
  <w:num w:numId="3" w16cid:durableId="1163819955">
    <w:abstractNumId w:val="19"/>
  </w:num>
  <w:num w:numId="4" w16cid:durableId="1174689483">
    <w:abstractNumId w:val="15"/>
  </w:num>
  <w:num w:numId="5" w16cid:durableId="579799691">
    <w:abstractNumId w:val="24"/>
  </w:num>
  <w:num w:numId="6" w16cid:durableId="72355419">
    <w:abstractNumId w:val="22"/>
    <w:lvlOverride w:ilvl="0">
      <w:startOverride w:val="1"/>
    </w:lvlOverride>
    <w:lvlOverride w:ilvl="1"/>
    <w:lvlOverride w:ilvl="2"/>
    <w:lvlOverride w:ilvl="3"/>
    <w:lvlOverride w:ilvl="4"/>
    <w:lvlOverride w:ilvl="5"/>
    <w:lvlOverride w:ilvl="6"/>
    <w:lvlOverride w:ilvl="7"/>
    <w:lvlOverride w:ilvl="8"/>
  </w:num>
  <w:num w:numId="7" w16cid:durableId="10796010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7"/>
  </w:num>
  <w:num w:numId="10" w16cid:durableId="2033219715">
    <w:abstractNumId w:val="5"/>
  </w:num>
  <w:num w:numId="11" w16cid:durableId="2121681057">
    <w:abstractNumId w:val="7"/>
  </w:num>
  <w:num w:numId="12" w16cid:durableId="1177887081">
    <w:abstractNumId w:val="28"/>
  </w:num>
  <w:num w:numId="13" w16cid:durableId="1087531473">
    <w:abstractNumId w:val="25"/>
  </w:num>
  <w:num w:numId="14" w16cid:durableId="1989898819">
    <w:abstractNumId w:val="11"/>
  </w:num>
  <w:num w:numId="15" w16cid:durableId="1722704565">
    <w:abstractNumId w:val="26"/>
  </w:num>
  <w:num w:numId="16" w16cid:durableId="270550459">
    <w:abstractNumId w:val="14"/>
  </w:num>
  <w:num w:numId="17" w16cid:durableId="1346326557">
    <w:abstractNumId w:val="6"/>
  </w:num>
  <w:num w:numId="18" w16cid:durableId="795952545">
    <w:abstractNumId w:val="1"/>
  </w:num>
  <w:num w:numId="19" w16cid:durableId="1130442947">
    <w:abstractNumId w:val="4"/>
  </w:num>
  <w:num w:numId="20" w16cid:durableId="366301439">
    <w:abstractNumId w:val="3"/>
  </w:num>
  <w:num w:numId="21" w16cid:durableId="1796287460">
    <w:abstractNumId w:val="29"/>
  </w:num>
  <w:num w:numId="22" w16cid:durableId="1703357523">
    <w:abstractNumId w:val="27"/>
  </w:num>
  <w:num w:numId="23" w16cid:durableId="1800225600">
    <w:abstractNumId w:val="23"/>
  </w:num>
  <w:num w:numId="24" w16cid:durableId="173808293">
    <w:abstractNumId w:val="0"/>
  </w:num>
  <w:num w:numId="25" w16cid:durableId="964384315">
    <w:abstractNumId w:val="13"/>
  </w:num>
  <w:num w:numId="26" w16cid:durableId="133259512">
    <w:abstractNumId w:val="16"/>
  </w:num>
  <w:num w:numId="27" w16cid:durableId="109983424">
    <w:abstractNumId w:val="21"/>
  </w:num>
  <w:num w:numId="28" w16cid:durableId="352153748">
    <w:abstractNumId w:val="10"/>
  </w:num>
  <w:num w:numId="29" w16cid:durableId="1170219024">
    <w:abstractNumId w:val="9"/>
  </w:num>
  <w:num w:numId="30" w16cid:durableId="1554270000">
    <w:abstractNumId w:val="12"/>
  </w:num>
  <w:num w:numId="31" w16cid:durableId="1113285084">
    <w:abstractNumId w:val="20"/>
  </w:num>
  <w:num w:numId="32" w16cid:durableId="500892976">
    <w:abstractNumId w:val="2"/>
  </w:num>
  <w:num w:numId="33" w16cid:durableId="2111654030">
    <w:abstractNumId w:val="18"/>
  </w:num>
  <w:num w:numId="34" w16cid:durableId="1580863778">
    <w:abstractNumId w:val="1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4909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3D2"/>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0EEA"/>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1BD"/>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2C03"/>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A86"/>
    <w:rsid w:val="00071D1C"/>
    <w:rsid w:val="00073430"/>
    <w:rsid w:val="000735B0"/>
    <w:rsid w:val="00073A04"/>
    <w:rsid w:val="00073A09"/>
    <w:rsid w:val="00075997"/>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8DF"/>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2A5C"/>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8B4"/>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32E4"/>
    <w:rsid w:val="0010465B"/>
    <w:rsid w:val="00104861"/>
    <w:rsid w:val="00105232"/>
    <w:rsid w:val="00106365"/>
    <w:rsid w:val="00106680"/>
    <w:rsid w:val="00106D44"/>
    <w:rsid w:val="00106DEE"/>
    <w:rsid w:val="00106F3B"/>
    <w:rsid w:val="00110CA3"/>
    <w:rsid w:val="00110D13"/>
    <w:rsid w:val="00113F0D"/>
    <w:rsid w:val="00115905"/>
    <w:rsid w:val="001159FA"/>
    <w:rsid w:val="0011611E"/>
    <w:rsid w:val="00116230"/>
    <w:rsid w:val="00116E47"/>
    <w:rsid w:val="00117020"/>
    <w:rsid w:val="00117964"/>
    <w:rsid w:val="00117DAA"/>
    <w:rsid w:val="001211AD"/>
    <w:rsid w:val="001242C4"/>
    <w:rsid w:val="00124461"/>
    <w:rsid w:val="00124947"/>
    <w:rsid w:val="00125AB7"/>
    <w:rsid w:val="001276C9"/>
    <w:rsid w:val="00127743"/>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576"/>
    <w:rsid w:val="001D2D62"/>
    <w:rsid w:val="001D3E57"/>
    <w:rsid w:val="001D5FF7"/>
    <w:rsid w:val="001D6531"/>
    <w:rsid w:val="001D7228"/>
    <w:rsid w:val="001D74FA"/>
    <w:rsid w:val="001D778F"/>
    <w:rsid w:val="001D78C5"/>
    <w:rsid w:val="001E0216"/>
    <w:rsid w:val="001E17BA"/>
    <w:rsid w:val="001E2794"/>
    <w:rsid w:val="001E2814"/>
    <w:rsid w:val="001E296F"/>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5F2"/>
    <w:rsid w:val="002106E6"/>
    <w:rsid w:val="00210F0C"/>
    <w:rsid w:val="00211425"/>
    <w:rsid w:val="002115A9"/>
    <w:rsid w:val="0021253B"/>
    <w:rsid w:val="00213263"/>
    <w:rsid w:val="002137E6"/>
    <w:rsid w:val="00213EB8"/>
    <w:rsid w:val="0021455A"/>
    <w:rsid w:val="00217710"/>
    <w:rsid w:val="00220491"/>
    <w:rsid w:val="00220ACB"/>
    <w:rsid w:val="00220C7C"/>
    <w:rsid w:val="002210C0"/>
    <w:rsid w:val="00221608"/>
    <w:rsid w:val="002218FE"/>
    <w:rsid w:val="00221D5F"/>
    <w:rsid w:val="002232C3"/>
    <w:rsid w:val="00224049"/>
    <w:rsid w:val="002240AB"/>
    <w:rsid w:val="002250D8"/>
    <w:rsid w:val="0022515E"/>
    <w:rsid w:val="002252CD"/>
    <w:rsid w:val="00226412"/>
    <w:rsid w:val="002268CD"/>
    <w:rsid w:val="0022698C"/>
    <w:rsid w:val="00227308"/>
    <w:rsid w:val="002273AD"/>
    <w:rsid w:val="0022770A"/>
    <w:rsid w:val="00227C9F"/>
    <w:rsid w:val="00230B12"/>
    <w:rsid w:val="00230C8F"/>
    <w:rsid w:val="00232808"/>
    <w:rsid w:val="0023354E"/>
    <w:rsid w:val="0023571C"/>
    <w:rsid w:val="00236B75"/>
    <w:rsid w:val="0024008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57EEB"/>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7E3"/>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389"/>
    <w:rsid w:val="003064D4"/>
    <w:rsid w:val="00307237"/>
    <w:rsid w:val="00307F3C"/>
    <w:rsid w:val="003101E4"/>
    <w:rsid w:val="00310A82"/>
    <w:rsid w:val="00310B6E"/>
    <w:rsid w:val="00310ED2"/>
    <w:rsid w:val="00311076"/>
    <w:rsid w:val="00311285"/>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6F3A"/>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D86"/>
    <w:rsid w:val="00357E1B"/>
    <w:rsid w:val="00357E6C"/>
    <w:rsid w:val="00360820"/>
    <w:rsid w:val="00361308"/>
    <w:rsid w:val="00362238"/>
    <w:rsid w:val="0036230B"/>
    <w:rsid w:val="003626E7"/>
    <w:rsid w:val="00363298"/>
    <w:rsid w:val="00363335"/>
    <w:rsid w:val="00363627"/>
    <w:rsid w:val="00363E98"/>
    <w:rsid w:val="00364E7A"/>
    <w:rsid w:val="003650C5"/>
    <w:rsid w:val="00365FCC"/>
    <w:rsid w:val="00366C93"/>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141"/>
    <w:rsid w:val="00381658"/>
    <w:rsid w:val="00381929"/>
    <w:rsid w:val="0038317B"/>
    <w:rsid w:val="0038400D"/>
    <w:rsid w:val="0038438D"/>
    <w:rsid w:val="00384396"/>
    <w:rsid w:val="003850A0"/>
    <w:rsid w:val="0038517B"/>
    <w:rsid w:val="0038579B"/>
    <w:rsid w:val="003862E0"/>
    <w:rsid w:val="00386369"/>
    <w:rsid w:val="00386DB7"/>
    <w:rsid w:val="00386E4B"/>
    <w:rsid w:val="00386F38"/>
    <w:rsid w:val="003871DA"/>
    <w:rsid w:val="00387F66"/>
    <w:rsid w:val="00391E56"/>
    <w:rsid w:val="00391EA8"/>
    <w:rsid w:val="00391F8C"/>
    <w:rsid w:val="00392525"/>
    <w:rsid w:val="0039338D"/>
    <w:rsid w:val="003946B4"/>
    <w:rsid w:val="003949A5"/>
    <w:rsid w:val="00395D6D"/>
    <w:rsid w:val="0039646A"/>
    <w:rsid w:val="00396D60"/>
    <w:rsid w:val="00396F13"/>
    <w:rsid w:val="003972CC"/>
    <w:rsid w:val="00397DC0"/>
    <w:rsid w:val="003A01A7"/>
    <w:rsid w:val="003A0A31"/>
    <w:rsid w:val="003A145D"/>
    <w:rsid w:val="003A175B"/>
    <w:rsid w:val="003A17B2"/>
    <w:rsid w:val="003A2BE0"/>
    <w:rsid w:val="003A2FEF"/>
    <w:rsid w:val="003A377C"/>
    <w:rsid w:val="003A39DC"/>
    <w:rsid w:val="003A4C9D"/>
    <w:rsid w:val="003A5049"/>
    <w:rsid w:val="003A5533"/>
    <w:rsid w:val="003A55F9"/>
    <w:rsid w:val="003A57F0"/>
    <w:rsid w:val="003A62A4"/>
    <w:rsid w:val="003A645E"/>
    <w:rsid w:val="003A7A32"/>
    <w:rsid w:val="003A7FC7"/>
    <w:rsid w:val="003B032B"/>
    <w:rsid w:val="003B0939"/>
    <w:rsid w:val="003B0D6E"/>
    <w:rsid w:val="003B1FC0"/>
    <w:rsid w:val="003B3A13"/>
    <w:rsid w:val="003B4A14"/>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5FD4"/>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1C3C"/>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510"/>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5E8"/>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6C24"/>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039"/>
    <w:rsid w:val="004D2727"/>
    <w:rsid w:val="004D28BA"/>
    <w:rsid w:val="004D2B4B"/>
    <w:rsid w:val="004D2EC6"/>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E7399"/>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51"/>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564"/>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1040"/>
    <w:rsid w:val="0053262C"/>
    <w:rsid w:val="00532A65"/>
    <w:rsid w:val="00533989"/>
    <w:rsid w:val="0053413B"/>
    <w:rsid w:val="00534395"/>
    <w:rsid w:val="00534468"/>
    <w:rsid w:val="005358F3"/>
    <w:rsid w:val="005358F5"/>
    <w:rsid w:val="00536021"/>
    <w:rsid w:val="00536B61"/>
    <w:rsid w:val="00536BFB"/>
    <w:rsid w:val="00536CCF"/>
    <w:rsid w:val="00536F9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0E3"/>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6EE"/>
    <w:rsid w:val="00560961"/>
    <w:rsid w:val="00560F6B"/>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4C46"/>
    <w:rsid w:val="005855C3"/>
    <w:rsid w:val="005856C5"/>
    <w:rsid w:val="00585999"/>
    <w:rsid w:val="00585DD4"/>
    <w:rsid w:val="00585E16"/>
    <w:rsid w:val="0058649C"/>
    <w:rsid w:val="00586CD2"/>
    <w:rsid w:val="00586E28"/>
    <w:rsid w:val="00587072"/>
    <w:rsid w:val="00587F4B"/>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0871"/>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12D"/>
    <w:rsid w:val="0063664D"/>
    <w:rsid w:val="00637DAB"/>
    <w:rsid w:val="00641A7F"/>
    <w:rsid w:val="00641AD5"/>
    <w:rsid w:val="00642EFE"/>
    <w:rsid w:val="00644CE2"/>
    <w:rsid w:val="0064716D"/>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2A8C"/>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716"/>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664"/>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B02"/>
    <w:rsid w:val="006D0D6F"/>
    <w:rsid w:val="006D1826"/>
    <w:rsid w:val="006D1BA0"/>
    <w:rsid w:val="006D3D3F"/>
    <w:rsid w:val="006D4E1D"/>
    <w:rsid w:val="006D5516"/>
    <w:rsid w:val="006D5E0B"/>
    <w:rsid w:val="006D6150"/>
    <w:rsid w:val="006D67EF"/>
    <w:rsid w:val="006E0F22"/>
    <w:rsid w:val="006E2003"/>
    <w:rsid w:val="006E35A0"/>
    <w:rsid w:val="006E35C3"/>
    <w:rsid w:val="006E3A9C"/>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7E6"/>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3BC"/>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1852"/>
    <w:rsid w:val="007525C0"/>
    <w:rsid w:val="0075332C"/>
    <w:rsid w:val="00753C9B"/>
    <w:rsid w:val="00753E6E"/>
    <w:rsid w:val="007542A6"/>
    <w:rsid w:val="00754697"/>
    <w:rsid w:val="007547BE"/>
    <w:rsid w:val="0075505C"/>
    <w:rsid w:val="007554B5"/>
    <w:rsid w:val="00755AA2"/>
    <w:rsid w:val="00755F9C"/>
    <w:rsid w:val="007567B1"/>
    <w:rsid w:val="00756CE2"/>
    <w:rsid w:val="00757100"/>
    <w:rsid w:val="00757281"/>
    <w:rsid w:val="007575F9"/>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77C58"/>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27"/>
    <w:rsid w:val="007A3EE6"/>
    <w:rsid w:val="007A3F75"/>
    <w:rsid w:val="007A4BB9"/>
    <w:rsid w:val="007A5810"/>
    <w:rsid w:val="007A5E2D"/>
    <w:rsid w:val="007A6762"/>
    <w:rsid w:val="007A7DEB"/>
    <w:rsid w:val="007A7E2C"/>
    <w:rsid w:val="007B0E8F"/>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0E1F"/>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3C7"/>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3"/>
    <w:rsid w:val="00867987"/>
    <w:rsid w:val="008702CB"/>
    <w:rsid w:val="0087032D"/>
    <w:rsid w:val="0087155D"/>
    <w:rsid w:val="0087174D"/>
    <w:rsid w:val="00871E55"/>
    <w:rsid w:val="00871E9B"/>
    <w:rsid w:val="0087341E"/>
    <w:rsid w:val="0087360C"/>
    <w:rsid w:val="00873E83"/>
    <w:rsid w:val="00873FE9"/>
    <w:rsid w:val="008743F2"/>
    <w:rsid w:val="0087619B"/>
    <w:rsid w:val="008769B4"/>
    <w:rsid w:val="008777E0"/>
    <w:rsid w:val="00877F78"/>
    <w:rsid w:val="0088001E"/>
    <w:rsid w:val="00880500"/>
    <w:rsid w:val="00880BD8"/>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4530"/>
    <w:rsid w:val="0089480B"/>
    <w:rsid w:val="0089524D"/>
    <w:rsid w:val="00895D70"/>
    <w:rsid w:val="00896212"/>
    <w:rsid w:val="0089622B"/>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535"/>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9B6"/>
    <w:rsid w:val="008C2DF3"/>
    <w:rsid w:val="008C343E"/>
    <w:rsid w:val="008C353D"/>
    <w:rsid w:val="008C417C"/>
    <w:rsid w:val="008C5FC1"/>
    <w:rsid w:val="008C64C6"/>
    <w:rsid w:val="008C6A78"/>
    <w:rsid w:val="008C750C"/>
    <w:rsid w:val="008C7A16"/>
    <w:rsid w:val="008D0121"/>
    <w:rsid w:val="008D0D48"/>
    <w:rsid w:val="008D0FB6"/>
    <w:rsid w:val="008D11AA"/>
    <w:rsid w:val="008D16AA"/>
    <w:rsid w:val="008D1E4D"/>
    <w:rsid w:val="008D294A"/>
    <w:rsid w:val="008D2B99"/>
    <w:rsid w:val="008D3C71"/>
    <w:rsid w:val="008D46F3"/>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E7379"/>
    <w:rsid w:val="008F1323"/>
    <w:rsid w:val="008F13BF"/>
    <w:rsid w:val="008F2365"/>
    <w:rsid w:val="008F2B76"/>
    <w:rsid w:val="008F527F"/>
    <w:rsid w:val="008F6B74"/>
    <w:rsid w:val="008F78BE"/>
    <w:rsid w:val="008F7A2B"/>
    <w:rsid w:val="00900A62"/>
    <w:rsid w:val="00902BB9"/>
    <w:rsid w:val="00902D0C"/>
    <w:rsid w:val="009030CA"/>
    <w:rsid w:val="00903898"/>
    <w:rsid w:val="0090481C"/>
    <w:rsid w:val="00904926"/>
    <w:rsid w:val="0090510C"/>
    <w:rsid w:val="00905984"/>
    <w:rsid w:val="00905C2D"/>
    <w:rsid w:val="00906072"/>
    <w:rsid w:val="00906104"/>
    <w:rsid w:val="00906204"/>
    <w:rsid w:val="009068ED"/>
    <w:rsid w:val="00906D65"/>
    <w:rsid w:val="0091042F"/>
    <w:rsid w:val="0091064F"/>
    <w:rsid w:val="00910F71"/>
    <w:rsid w:val="009114A5"/>
    <w:rsid w:val="0091171C"/>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91D"/>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8F9"/>
    <w:rsid w:val="00975F7E"/>
    <w:rsid w:val="009771B9"/>
    <w:rsid w:val="009775DB"/>
    <w:rsid w:val="0098011A"/>
    <w:rsid w:val="009813C4"/>
    <w:rsid w:val="00981540"/>
    <w:rsid w:val="0098244A"/>
    <w:rsid w:val="00982655"/>
    <w:rsid w:val="0098370E"/>
    <w:rsid w:val="00983AF5"/>
    <w:rsid w:val="00984456"/>
    <w:rsid w:val="00984BDB"/>
    <w:rsid w:val="00985291"/>
    <w:rsid w:val="0098772B"/>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46F"/>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D7F13"/>
    <w:rsid w:val="009E1525"/>
    <w:rsid w:val="009E19C7"/>
    <w:rsid w:val="009E1D1C"/>
    <w:rsid w:val="009E1EE8"/>
    <w:rsid w:val="009E2620"/>
    <w:rsid w:val="009E27FC"/>
    <w:rsid w:val="009E3568"/>
    <w:rsid w:val="009E35C5"/>
    <w:rsid w:val="009E38B9"/>
    <w:rsid w:val="009E3FF4"/>
    <w:rsid w:val="009E45F3"/>
    <w:rsid w:val="009E4846"/>
    <w:rsid w:val="009E4A0F"/>
    <w:rsid w:val="009E542B"/>
    <w:rsid w:val="009E628A"/>
    <w:rsid w:val="009E7100"/>
    <w:rsid w:val="009F05A6"/>
    <w:rsid w:val="009F0660"/>
    <w:rsid w:val="009F06BA"/>
    <w:rsid w:val="009F079F"/>
    <w:rsid w:val="009F082A"/>
    <w:rsid w:val="009F18D0"/>
    <w:rsid w:val="009F1FF7"/>
    <w:rsid w:val="009F21B2"/>
    <w:rsid w:val="009F337A"/>
    <w:rsid w:val="009F4638"/>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3CC"/>
    <w:rsid w:val="00A45662"/>
    <w:rsid w:val="00A45946"/>
    <w:rsid w:val="00A45D0A"/>
    <w:rsid w:val="00A46FE6"/>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AA2"/>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A2A"/>
    <w:rsid w:val="00A81DD5"/>
    <w:rsid w:val="00A821AE"/>
    <w:rsid w:val="00A8328A"/>
    <w:rsid w:val="00A854D3"/>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AE7"/>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6B2F"/>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30B"/>
    <w:rsid w:val="00AE3822"/>
    <w:rsid w:val="00AE3B58"/>
    <w:rsid w:val="00AE4008"/>
    <w:rsid w:val="00AE40F8"/>
    <w:rsid w:val="00AE43E4"/>
    <w:rsid w:val="00AE44A9"/>
    <w:rsid w:val="00AE52DD"/>
    <w:rsid w:val="00AE56B3"/>
    <w:rsid w:val="00AE5E4B"/>
    <w:rsid w:val="00AE608F"/>
    <w:rsid w:val="00AE679C"/>
    <w:rsid w:val="00AE73A7"/>
    <w:rsid w:val="00AF023B"/>
    <w:rsid w:val="00AF0A58"/>
    <w:rsid w:val="00AF0ED3"/>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8FF"/>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1588"/>
    <w:rsid w:val="00B32124"/>
    <w:rsid w:val="00B323FD"/>
    <w:rsid w:val="00B32C46"/>
    <w:rsid w:val="00B333DF"/>
    <w:rsid w:val="00B36322"/>
    <w:rsid w:val="00B36E56"/>
    <w:rsid w:val="00B37250"/>
    <w:rsid w:val="00B40121"/>
    <w:rsid w:val="00B40233"/>
    <w:rsid w:val="00B41382"/>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52F0"/>
    <w:rsid w:val="00B66C0B"/>
    <w:rsid w:val="00B67CCD"/>
    <w:rsid w:val="00B71D73"/>
    <w:rsid w:val="00B72F86"/>
    <w:rsid w:val="00B72FE1"/>
    <w:rsid w:val="00B73AB8"/>
    <w:rsid w:val="00B73DE0"/>
    <w:rsid w:val="00B744F6"/>
    <w:rsid w:val="00B75687"/>
    <w:rsid w:val="00B76154"/>
    <w:rsid w:val="00B76FE6"/>
    <w:rsid w:val="00B7771E"/>
    <w:rsid w:val="00B77C8D"/>
    <w:rsid w:val="00B81AD3"/>
    <w:rsid w:val="00B834EF"/>
    <w:rsid w:val="00B836ED"/>
    <w:rsid w:val="00B83C84"/>
    <w:rsid w:val="00B84296"/>
    <w:rsid w:val="00B84F37"/>
    <w:rsid w:val="00B853BF"/>
    <w:rsid w:val="00B8636F"/>
    <w:rsid w:val="00B86BCB"/>
    <w:rsid w:val="00B87EE8"/>
    <w:rsid w:val="00B9100A"/>
    <w:rsid w:val="00B91D10"/>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464"/>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0CF9"/>
    <w:rsid w:val="00BE3F61"/>
    <w:rsid w:val="00BE439E"/>
    <w:rsid w:val="00BE45B6"/>
    <w:rsid w:val="00BE54A9"/>
    <w:rsid w:val="00BE557F"/>
    <w:rsid w:val="00BE6091"/>
    <w:rsid w:val="00BE6363"/>
    <w:rsid w:val="00BE6F5D"/>
    <w:rsid w:val="00BE7276"/>
    <w:rsid w:val="00BE7FE1"/>
    <w:rsid w:val="00BF0913"/>
    <w:rsid w:val="00BF1619"/>
    <w:rsid w:val="00BF4538"/>
    <w:rsid w:val="00BF46D6"/>
    <w:rsid w:val="00BF4FFD"/>
    <w:rsid w:val="00BF5421"/>
    <w:rsid w:val="00BF6DCA"/>
    <w:rsid w:val="00BF6FDA"/>
    <w:rsid w:val="00BF74AB"/>
    <w:rsid w:val="00BF762F"/>
    <w:rsid w:val="00BF7D70"/>
    <w:rsid w:val="00C008F7"/>
    <w:rsid w:val="00C00E33"/>
    <w:rsid w:val="00C010D8"/>
    <w:rsid w:val="00C0193C"/>
    <w:rsid w:val="00C01D1F"/>
    <w:rsid w:val="00C01DE0"/>
    <w:rsid w:val="00C024D3"/>
    <w:rsid w:val="00C029B6"/>
    <w:rsid w:val="00C032F4"/>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3DB6"/>
    <w:rsid w:val="00C343BF"/>
    <w:rsid w:val="00C34414"/>
    <w:rsid w:val="00C3484C"/>
    <w:rsid w:val="00C35169"/>
    <w:rsid w:val="00C358EA"/>
    <w:rsid w:val="00C364E8"/>
    <w:rsid w:val="00C36522"/>
    <w:rsid w:val="00C3797F"/>
    <w:rsid w:val="00C4095B"/>
    <w:rsid w:val="00C43213"/>
    <w:rsid w:val="00C4327F"/>
    <w:rsid w:val="00C43524"/>
    <w:rsid w:val="00C435DD"/>
    <w:rsid w:val="00C4379C"/>
    <w:rsid w:val="00C4487D"/>
    <w:rsid w:val="00C450C0"/>
    <w:rsid w:val="00C45620"/>
    <w:rsid w:val="00C4579A"/>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2C70"/>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666"/>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0CC7"/>
    <w:rsid w:val="00CD21B4"/>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A99"/>
    <w:rsid w:val="00CE432D"/>
    <w:rsid w:val="00CE4D1D"/>
    <w:rsid w:val="00CE693C"/>
    <w:rsid w:val="00CE7B83"/>
    <w:rsid w:val="00CE7BF1"/>
    <w:rsid w:val="00CF09E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4C28"/>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2D21"/>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38F"/>
    <w:rsid w:val="00DB64C8"/>
    <w:rsid w:val="00DB6D02"/>
    <w:rsid w:val="00DC0785"/>
    <w:rsid w:val="00DC1B3F"/>
    <w:rsid w:val="00DC3470"/>
    <w:rsid w:val="00DC4068"/>
    <w:rsid w:val="00DC5332"/>
    <w:rsid w:val="00DC567F"/>
    <w:rsid w:val="00DC59F5"/>
    <w:rsid w:val="00DC6229"/>
    <w:rsid w:val="00DC6663"/>
    <w:rsid w:val="00DC6735"/>
    <w:rsid w:val="00DC6FEB"/>
    <w:rsid w:val="00DC769E"/>
    <w:rsid w:val="00DC76D3"/>
    <w:rsid w:val="00DC7A3F"/>
    <w:rsid w:val="00DD2498"/>
    <w:rsid w:val="00DD322C"/>
    <w:rsid w:val="00DD366A"/>
    <w:rsid w:val="00DD3E3D"/>
    <w:rsid w:val="00DD4AA1"/>
    <w:rsid w:val="00DD4BE2"/>
    <w:rsid w:val="00DD4F48"/>
    <w:rsid w:val="00DD51F0"/>
    <w:rsid w:val="00DD5529"/>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31DF"/>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878"/>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0100"/>
    <w:rsid w:val="00E50AB0"/>
    <w:rsid w:val="00E51117"/>
    <w:rsid w:val="00E51EEA"/>
    <w:rsid w:val="00E52439"/>
    <w:rsid w:val="00E528AD"/>
    <w:rsid w:val="00E530B6"/>
    <w:rsid w:val="00E5348C"/>
    <w:rsid w:val="00E53C12"/>
    <w:rsid w:val="00E54297"/>
    <w:rsid w:val="00E54B2C"/>
    <w:rsid w:val="00E5510F"/>
    <w:rsid w:val="00E55541"/>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4C18"/>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1DB6"/>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690"/>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1D6"/>
    <w:rsid w:val="00F213D0"/>
    <w:rsid w:val="00F215B1"/>
    <w:rsid w:val="00F21992"/>
    <w:rsid w:val="00F21C25"/>
    <w:rsid w:val="00F23100"/>
    <w:rsid w:val="00F23A51"/>
    <w:rsid w:val="00F242D7"/>
    <w:rsid w:val="00F24327"/>
    <w:rsid w:val="00F24A51"/>
    <w:rsid w:val="00F24E9E"/>
    <w:rsid w:val="00F25B39"/>
    <w:rsid w:val="00F26162"/>
    <w:rsid w:val="00F263B3"/>
    <w:rsid w:val="00F2683F"/>
    <w:rsid w:val="00F26AC7"/>
    <w:rsid w:val="00F26BC2"/>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67F6A"/>
    <w:rsid w:val="00F7009A"/>
    <w:rsid w:val="00F70A3D"/>
    <w:rsid w:val="00F70E55"/>
    <w:rsid w:val="00F712F0"/>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2B9A"/>
    <w:rsid w:val="00F930CD"/>
    <w:rsid w:val="00F932ED"/>
    <w:rsid w:val="00F93C26"/>
    <w:rsid w:val="00F9427D"/>
    <w:rsid w:val="00F9448B"/>
    <w:rsid w:val="00F9495C"/>
    <w:rsid w:val="00F954E8"/>
    <w:rsid w:val="00F96621"/>
    <w:rsid w:val="00F9712B"/>
    <w:rsid w:val="00F97D3E"/>
    <w:rsid w:val="00FA047E"/>
    <w:rsid w:val="00FA0498"/>
    <w:rsid w:val="00FA0E41"/>
    <w:rsid w:val="00FA127B"/>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21F5"/>
    <w:rsid w:val="00FB31E5"/>
    <w:rsid w:val="00FB35D5"/>
    <w:rsid w:val="00FB3A2F"/>
    <w:rsid w:val="00FB3AFB"/>
    <w:rsid w:val="00FB3CC9"/>
    <w:rsid w:val="00FB405E"/>
    <w:rsid w:val="00FB4ACF"/>
    <w:rsid w:val="00FB7100"/>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3DD"/>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66001232">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90644148">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162699773">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8476832">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89288611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53338809">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ahit.amirkhanyan@yerevan.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67</Pages>
  <Words>21186</Words>
  <Characters>120762</Characters>
  <Application>Microsoft Office Word</Application>
  <DocSecurity>0</DocSecurity>
  <Lines>1006</Lines>
  <Paragraphs>283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141665</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23</cp:lastModifiedBy>
  <cp:revision>157</cp:revision>
  <cp:lastPrinted>2018-02-16T07:12:00Z</cp:lastPrinted>
  <dcterms:created xsi:type="dcterms:W3CDTF">2025-03-04T12:43:00Z</dcterms:created>
  <dcterms:modified xsi:type="dcterms:W3CDTF">2025-12-10T05:21:00Z</dcterms:modified>
</cp:coreProperties>
</file>